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6733CD">
      <w:pPr>
        <w:spacing w:after="40"/>
        <w:jc w:val="both"/>
        <w:rPr>
          <w:rFonts w:eastAsia="Calibri"/>
          <w:sz w:val="24"/>
          <w:szCs w:val="24"/>
          <w:lang w:eastAsia="en-US"/>
        </w:rPr>
      </w:pPr>
    </w:p>
    <w:p w14:paraId="5142210B" w14:textId="77777777" w:rsidR="00F13DFD" w:rsidRDefault="00F13DFD" w:rsidP="006733CD">
      <w:pPr>
        <w:spacing w:after="40"/>
        <w:jc w:val="both"/>
        <w:rPr>
          <w:rFonts w:eastAsia="Calibri"/>
          <w:sz w:val="24"/>
          <w:szCs w:val="24"/>
          <w:lang w:eastAsia="en-US"/>
        </w:rPr>
      </w:pPr>
    </w:p>
    <w:p w14:paraId="6B132447" w14:textId="77777777" w:rsidR="00EB6C70" w:rsidRDefault="00EB6C70" w:rsidP="006733CD">
      <w:pPr>
        <w:spacing w:after="40"/>
        <w:jc w:val="both"/>
        <w:rPr>
          <w:rFonts w:eastAsia="Calibri"/>
          <w:sz w:val="24"/>
          <w:szCs w:val="24"/>
          <w:lang w:eastAsia="en-US"/>
        </w:rPr>
      </w:pPr>
    </w:p>
    <w:p w14:paraId="03D30C2F" w14:textId="77777777" w:rsidR="00EB6C70" w:rsidRPr="00057162" w:rsidRDefault="00EB6C70" w:rsidP="006733CD">
      <w:pPr>
        <w:spacing w:after="40"/>
        <w:jc w:val="both"/>
        <w:rPr>
          <w:rFonts w:eastAsia="Calibri"/>
          <w:sz w:val="24"/>
          <w:szCs w:val="24"/>
          <w:lang w:eastAsia="en-US"/>
        </w:rPr>
      </w:pPr>
    </w:p>
    <w:p w14:paraId="156F1839" w14:textId="77777777" w:rsidR="00F13DFD" w:rsidRPr="00057162" w:rsidRDefault="00F13DFD" w:rsidP="006733CD">
      <w:pPr>
        <w:spacing w:after="40"/>
        <w:jc w:val="both"/>
        <w:rPr>
          <w:rFonts w:eastAsia="Calibri"/>
          <w:color w:val="000000"/>
          <w:sz w:val="24"/>
          <w:szCs w:val="24"/>
          <w:lang w:eastAsia="en-US"/>
        </w:rPr>
      </w:pPr>
    </w:p>
    <w:p w14:paraId="50BC1243" w14:textId="1F272A94" w:rsidR="00F13DFD" w:rsidRPr="00F76785" w:rsidRDefault="0056144A" w:rsidP="008468F9">
      <w:pPr>
        <w:spacing w:after="40" w:line="276"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21F0B563" w:rsidR="00B37CB1" w:rsidRDefault="00DD199C" w:rsidP="008468F9">
      <w:pPr>
        <w:spacing w:after="40" w:line="276"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w:t>
      </w:r>
    </w:p>
    <w:p w14:paraId="2FB316A0" w14:textId="2A6B5156" w:rsidR="0056144A" w:rsidRPr="0086772C" w:rsidRDefault="000122ED" w:rsidP="008468F9">
      <w:pPr>
        <w:spacing w:after="40" w:line="276" w:lineRule="auto"/>
        <w:jc w:val="center"/>
        <w:rPr>
          <w:rFonts w:eastAsia="Calibri"/>
          <w:b/>
          <w:color w:val="000000"/>
          <w:sz w:val="28"/>
          <w:szCs w:val="28"/>
          <w:u w:val="single"/>
          <w:lang w:eastAsia="en-US"/>
        </w:rPr>
      </w:pPr>
      <w:r w:rsidRPr="000D252D">
        <w:rPr>
          <w:rFonts w:eastAsia="Calibri"/>
          <w:b/>
          <w:i/>
          <w:iCs/>
          <w:color w:val="000000"/>
          <w:sz w:val="28"/>
          <w:szCs w:val="28"/>
          <w:u w:val="single"/>
          <w:lang w:eastAsia="en-US"/>
        </w:rPr>
        <w:t>Regulaminu udzielania zamówień w Polskiej Grupie Górniczej S.A</w:t>
      </w:r>
      <w:r w:rsidRPr="000D252D">
        <w:rPr>
          <w:rFonts w:eastAsia="Calibri"/>
          <w:b/>
          <w:color w:val="000000"/>
          <w:sz w:val="28"/>
          <w:szCs w:val="28"/>
          <w:u w:val="single"/>
          <w:lang w:eastAsia="en-US"/>
        </w:rPr>
        <w:t>.</w:t>
      </w:r>
    </w:p>
    <w:p w14:paraId="5EB3693B" w14:textId="77777777" w:rsidR="008468F9" w:rsidRDefault="00DD199C" w:rsidP="008468F9">
      <w:pPr>
        <w:spacing w:after="240" w:line="276"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0D252D">
        <w:rPr>
          <w:rFonts w:eastAsia="Calibri"/>
          <w:b/>
          <w:color w:val="000000"/>
          <w:sz w:val="28"/>
          <w:szCs w:val="28"/>
          <w:lang w:eastAsia="en-US"/>
        </w:rPr>
        <w:t xml:space="preserve"> </w:t>
      </w:r>
      <w:r w:rsidR="00817766" w:rsidRPr="00F76785">
        <w:rPr>
          <w:rFonts w:eastAsia="Calibri"/>
          <w:b/>
          <w:color w:val="000000"/>
          <w:sz w:val="28"/>
          <w:szCs w:val="28"/>
          <w:lang w:eastAsia="en-US"/>
        </w:rPr>
        <w:t>pn:</w:t>
      </w:r>
    </w:p>
    <w:p w14:paraId="6777E5D8" w14:textId="23D8EE40" w:rsidR="000D252D" w:rsidRDefault="000D252D" w:rsidP="008468F9">
      <w:pPr>
        <w:spacing w:after="240" w:line="276" w:lineRule="auto"/>
        <w:jc w:val="center"/>
        <w:rPr>
          <w:rFonts w:eastAsia="Calibri"/>
          <w:b/>
          <w:color w:val="000000"/>
          <w:sz w:val="28"/>
          <w:szCs w:val="28"/>
          <w:lang w:eastAsia="en-US"/>
        </w:rPr>
      </w:pPr>
      <w:r w:rsidRPr="000D252D">
        <w:rPr>
          <w:rFonts w:eastAsia="Calibri"/>
          <w:b/>
          <w:color w:val="000000"/>
          <w:sz w:val="28"/>
          <w:szCs w:val="28"/>
          <w:lang w:eastAsia="en-US"/>
        </w:rPr>
        <w:t>Modernizacja zasilania rezerwowego w Stacji Geofizyki Górniczej dla</w:t>
      </w:r>
      <w:r>
        <w:rPr>
          <w:rFonts w:eastAsia="Calibri"/>
          <w:b/>
          <w:color w:val="000000"/>
          <w:sz w:val="28"/>
          <w:szCs w:val="28"/>
          <w:lang w:eastAsia="en-US"/>
        </w:rPr>
        <w:t> </w:t>
      </w:r>
      <w:r w:rsidRPr="000D252D">
        <w:rPr>
          <w:rFonts w:eastAsia="Calibri"/>
          <w:b/>
          <w:color w:val="000000"/>
          <w:sz w:val="28"/>
          <w:szCs w:val="28"/>
          <w:lang w:eastAsia="en-US"/>
        </w:rPr>
        <w:t>Oddziału KWK Piast-Ziemowit Ruch Piast</w:t>
      </w:r>
    </w:p>
    <w:p w14:paraId="065E27CA" w14:textId="7DB986D4" w:rsidR="00F13DFD" w:rsidRPr="000D252D" w:rsidRDefault="00817766" w:rsidP="008468F9">
      <w:pPr>
        <w:spacing w:after="40" w:line="276" w:lineRule="auto"/>
        <w:jc w:val="center"/>
        <w:rPr>
          <w:rFonts w:eastAsia="Calibri"/>
          <w:b/>
          <w:color w:val="000000"/>
          <w:sz w:val="28"/>
          <w:szCs w:val="28"/>
          <w:lang w:eastAsia="en-US"/>
        </w:rPr>
      </w:pPr>
      <w:r w:rsidRPr="000D252D">
        <w:rPr>
          <w:rFonts w:eastAsia="Calibri"/>
          <w:b/>
          <w:color w:val="000000"/>
          <w:sz w:val="28"/>
          <w:szCs w:val="28"/>
          <w:lang w:eastAsia="en-US"/>
        </w:rPr>
        <w:t xml:space="preserve">nr sprawy </w:t>
      </w:r>
      <w:r w:rsidR="000D252D" w:rsidRPr="000D252D">
        <w:rPr>
          <w:rFonts w:eastAsia="Calibri"/>
          <w:b/>
          <w:color w:val="000000"/>
          <w:sz w:val="28"/>
          <w:szCs w:val="28"/>
          <w:lang w:eastAsia="en-US"/>
        </w:rPr>
        <w:t>422501190</w:t>
      </w:r>
    </w:p>
    <w:p w14:paraId="6529140C" w14:textId="77777777" w:rsidR="00F13DFD" w:rsidRPr="000D252D" w:rsidRDefault="00F13DFD" w:rsidP="006733CD">
      <w:pPr>
        <w:spacing w:after="40"/>
        <w:jc w:val="both"/>
        <w:rPr>
          <w:rFonts w:eastAsia="Calibri"/>
          <w:sz w:val="24"/>
          <w:szCs w:val="24"/>
          <w:u w:val="single"/>
          <w:lang w:eastAsia="en-US"/>
        </w:rPr>
      </w:pPr>
      <w:r w:rsidRPr="000D252D">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8468F9" w:rsidRDefault="00ED28D9" w:rsidP="006733CD">
          <w:pPr>
            <w:pStyle w:val="Nagwekspisutreci"/>
            <w:spacing w:before="0" w:after="40" w:line="240" w:lineRule="auto"/>
            <w:rPr>
              <w:rFonts w:ascii="Times New Roman" w:hAnsi="Times New Roman" w:cs="Times New Roman"/>
              <w:color w:val="auto"/>
            </w:rPr>
          </w:pPr>
          <w:r w:rsidRPr="008468F9">
            <w:rPr>
              <w:rFonts w:ascii="Times New Roman" w:hAnsi="Times New Roman" w:cs="Times New Roman"/>
              <w:color w:val="auto"/>
            </w:rPr>
            <w:t>Spis treści</w:t>
          </w:r>
        </w:p>
        <w:p w14:paraId="517CD458" w14:textId="1D4BBEC7" w:rsidR="00022333"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15226055" w:history="1">
            <w:r w:rsidR="00022333" w:rsidRPr="00951851">
              <w:rPr>
                <w:rStyle w:val="Hipercze"/>
                <w:noProof/>
              </w:rPr>
              <w:t>Część I. Zamawiający:</w:t>
            </w:r>
            <w:r w:rsidR="00022333">
              <w:rPr>
                <w:noProof/>
                <w:webHidden/>
              </w:rPr>
              <w:tab/>
            </w:r>
            <w:r w:rsidR="00022333">
              <w:rPr>
                <w:noProof/>
                <w:webHidden/>
              </w:rPr>
              <w:fldChar w:fldCharType="begin"/>
            </w:r>
            <w:r w:rsidR="00022333">
              <w:rPr>
                <w:noProof/>
                <w:webHidden/>
              </w:rPr>
              <w:instrText xml:space="preserve"> PAGEREF _Toc215226055 \h </w:instrText>
            </w:r>
            <w:r w:rsidR="00022333">
              <w:rPr>
                <w:noProof/>
                <w:webHidden/>
              </w:rPr>
            </w:r>
            <w:r w:rsidR="00022333">
              <w:rPr>
                <w:noProof/>
                <w:webHidden/>
              </w:rPr>
              <w:fldChar w:fldCharType="separate"/>
            </w:r>
            <w:r w:rsidR="00DF7885">
              <w:rPr>
                <w:noProof/>
                <w:webHidden/>
              </w:rPr>
              <w:t>3</w:t>
            </w:r>
            <w:r w:rsidR="00022333">
              <w:rPr>
                <w:noProof/>
                <w:webHidden/>
              </w:rPr>
              <w:fldChar w:fldCharType="end"/>
            </w:r>
          </w:hyperlink>
        </w:p>
        <w:p w14:paraId="3CEB1BE5" w14:textId="64917C67"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56" w:history="1">
            <w:r w:rsidRPr="00951851">
              <w:rPr>
                <w:rStyle w:val="Hipercze"/>
                <w:noProof/>
              </w:rPr>
              <w:t>Część II. Postępowanie:</w:t>
            </w:r>
            <w:r>
              <w:rPr>
                <w:noProof/>
                <w:webHidden/>
              </w:rPr>
              <w:tab/>
            </w:r>
            <w:r>
              <w:rPr>
                <w:noProof/>
                <w:webHidden/>
              </w:rPr>
              <w:fldChar w:fldCharType="begin"/>
            </w:r>
            <w:r>
              <w:rPr>
                <w:noProof/>
                <w:webHidden/>
              </w:rPr>
              <w:instrText xml:space="preserve"> PAGEREF _Toc215226056 \h </w:instrText>
            </w:r>
            <w:r>
              <w:rPr>
                <w:noProof/>
                <w:webHidden/>
              </w:rPr>
            </w:r>
            <w:r>
              <w:rPr>
                <w:noProof/>
                <w:webHidden/>
              </w:rPr>
              <w:fldChar w:fldCharType="separate"/>
            </w:r>
            <w:r w:rsidR="00DF7885">
              <w:rPr>
                <w:noProof/>
                <w:webHidden/>
              </w:rPr>
              <w:t>3</w:t>
            </w:r>
            <w:r>
              <w:rPr>
                <w:noProof/>
                <w:webHidden/>
              </w:rPr>
              <w:fldChar w:fldCharType="end"/>
            </w:r>
          </w:hyperlink>
        </w:p>
        <w:p w14:paraId="2299F78F" w14:textId="0D101316"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57" w:history="1">
            <w:r w:rsidRPr="00951851">
              <w:rPr>
                <w:rStyle w:val="Hipercze"/>
                <w:noProof/>
              </w:rPr>
              <w:t>Część III. Przedmiot zamówienia. Termin wykonania.</w:t>
            </w:r>
            <w:r>
              <w:rPr>
                <w:noProof/>
                <w:webHidden/>
              </w:rPr>
              <w:tab/>
            </w:r>
            <w:r>
              <w:rPr>
                <w:noProof/>
                <w:webHidden/>
              </w:rPr>
              <w:fldChar w:fldCharType="begin"/>
            </w:r>
            <w:r>
              <w:rPr>
                <w:noProof/>
                <w:webHidden/>
              </w:rPr>
              <w:instrText xml:space="preserve"> PAGEREF _Toc215226057 \h </w:instrText>
            </w:r>
            <w:r>
              <w:rPr>
                <w:noProof/>
                <w:webHidden/>
              </w:rPr>
            </w:r>
            <w:r>
              <w:rPr>
                <w:noProof/>
                <w:webHidden/>
              </w:rPr>
              <w:fldChar w:fldCharType="separate"/>
            </w:r>
            <w:r w:rsidR="00DF7885">
              <w:rPr>
                <w:noProof/>
                <w:webHidden/>
              </w:rPr>
              <w:t>3</w:t>
            </w:r>
            <w:r>
              <w:rPr>
                <w:noProof/>
                <w:webHidden/>
              </w:rPr>
              <w:fldChar w:fldCharType="end"/>
            </w:r>
          </w:hyperlink>
        </w:p>
        <w:p w14:paraId="07BAFAD9" w14:textId="1F009DA7"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58" w:history="1">
            <w:r w:rsidRPr="00951851">
              <w:rPr>
                <w:rStyle w:val="Hipercze"/>
                <w:noProof/>
              </w:rPr>
              <w:t>Część IV. Oferty częściowe.</w:t>
            </w:r>
            <w:r>
              <w:rPr>
                <w:noProof/>
                <w:webHidden/>
              </w:rPr>
              <w:tab/>
            </w:r>
            <w:r>
              <w:rPr>
                <w:noProof/>
                <w:webHidden/>
              </w:rPr>
              <w:fldChar w:fldCharType="begin"/>
            </w:r>
            <w:r>
              <w:rPr>
                <w:noProof/>
                <w:webHidden/>
              </w:rPr>
              <w:instrText xml:space="preserve"> PAGEREF _Toc215226058 \h </w:instrText>
            </w:r>
            <w:r>
              <w:rPr>
                <w:noProof/>
                <w:webHidden/>
              </w:rPr>
            </w:r>
            <w:r>
              <w:rPr>
                <w:noProof/>
                <w:webHidden/>
              </w:rPr>
              <w:fldChar w:fldCharType="separate"/>
            </w:r>
            <w:r w:rsidR="00DF7885">
              <w:rPr>
                <w:noProof/>
                <w:webHidden/>
              </w:rPr>
              <w:t>4</w:t>
            </w:r>
            <w:r>
              <w:rPr>
                <w:noProof/>
                <w:webHidden/>
              </w:rPr>
              <w:fldChar w:fldCharType="end"/>
            </w:r>
          </w:hyperlink>
        </w:p>
        <w:p w14:paraId="2B361EC4" w14:textId="02033A62"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59" w:history="1">
            <w:r w:rsidRPr="00951851">
              <w:rPr>
                <w:rStyle w:val="Hipercze"/>
                <w:noProof/>
              </w:rPr>
              <w:t>Część V. Kwalifikacja podmiotowa Wykonawców.</w:t>
            </w:r>
            <w:r>
              <w:rPr>
                <w:noProof/>
                <w:webHidden/>
              </w:rPr>
              <w:tab/>
            </w:r>
            <w:r>
              <w:rPr>
                <w:noProof/>
                <w:webHidden/>
              </w:rPr>
              <w:fldChar w:fldCharType="begin"/>
            </w:r>
            <w:r>
              <w:rPr>
                <w:noProof/>
                <w:webHidden/>
              </w:rPr>
              <w:instrText xml:space="preserve"> PAGEREF _Toc215226059 \h </w:instrText>
            </w:r>
            <w:r>
              <w:rPr>
                <w:noProof/>
                <w:webHidden/>
              </w:rPr>
            </w:r>
            <w:r>
              <w:rPr>
                <w:noProof/>
                <w:webHidden/>
              </w:rPr>
              <w:fldChar w:fldCharType="separate"/>
            </w:r>
            <w:r w:rsidR="00DF7885">
              <w:rPr>
                <w:noProof/>
                <w:webHidden/>
              </w:rPr>
              <w:t>4</w:t>
            </w:r>
            <w:r>
              <w:rPr>
                <w:noProof/>
                <w:webHidden/>
              </w:rPr>
              <w:fldChar w:fldCharType="end"/>
            </w:r>
          </w:hyperlink>
        </w:p>
        <w:p w14:paraId="56470710" w14:textId="3ED62B8C"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0" w:history="1">
            <w:r w:rsidRPr="00951851">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_Toc215226060 \h </w:instrText>
            </w:r>
            <w:r>
              <w:rPr>
                <w:noProof/>
                <w:webHidden/>
              </w:rPr>
            </w:r>
            <w:r>
              <w:rPr>
                <w:noProof/>
                <w:webHidden/>
              </w:rPr>
              <w:fldChar w:fldCharType="separate"/>
            </w:r>
            <w:r w:rsidR="00DF7885">
              <w:rPr>
                <w:noProof/>
                <w:webHidden/>
              </w:rPr>
              <w:t>6</w:t>
            </w:r>
            <w:r>
              <w:rPr>
                <w:noProof/>
                <w:webHidden/>
              </w:rPr>
              <w:fldChar w:fldCharType="end"/>
            </w:r>
          </w:hyperlink>
        </w:p>
        <w:p w14:paraId="7DE6E40C" w14:textId="03FE9525"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1" w:history="1">
            <w:r w:rsidRPr="00951851">
              <w:rPr>
                <w:rStyle w:val="Hipercze"/>
                <w:noProof/>
              </w:rPr>
              <w:t>Część VII. Udostępnienie zasobów.</w:t>
            </w:r>
            <w:r>
              <w:rPr>
                <w:noProof/>
                <w:webHidden/>
              </w:rPr>
              <w:tab/>
            </w:r>
            <w:r>
              <w:rPr>
                <w:noProof/>
                <w:webHidden/>
              </w:rPr>
              <w:fldChar w:fldCharType="begin"/>
            </w:r>
            <w:r>
              <w:rPr>
                <w:noProof/>
                <w:webHidden/>
              </w:rPr>
              <w:instrText xml:space="preserve"> PAGEREF _Toc215226061 \h </w:instrText>
            </w:r>
            <w:r>
              <w:rPr>
                <w:noProof/>
                <w:webHidden/>
              </w:rPr>
            </w:r>
            <w:r>
              <w:rPr>
                <w:noProof/>
                <w:webHidden/>
              </w:rPr>
              <w:fldChar w:fldCharType="separate"/>
            </w:r>
            <w:r w:rsidR="00DF7885">
              <w:rPr>
                <w:noProof/>
                <w:webHidden/>
              </w:rPr>
              <w:t>7</w:t>
            </w:r>
            <w:r>
              <w:rPr>
                <w:noProof/>
                <w:webHidden/>
              </w:rPr>
              <w:fldChar w:fldCharType="end"/>
            </w:r>
          </w:hyperlink>
        </w:p>
        <w:p w14:paraId="1DC7AE80" w14:textId="66EE774B"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2" w:history="1">
            <w:r w:rsidRPr="00951851">
              <w:rPr>
                <w:rStyle w:val="Hipercze"/>
                <w:noProof/>
              </w:rPr>
              <w:t>Część VIII. Podmiotowe środki dowodowe.</w:t>
            </w:r>
            <w:r>
              <w:rPr>
                <w:noProof/>
                <w:webHidden/>
              </w:rPr>
              <w:tab/>
            </w:r>
            <w:r>
              <w:rPr>
                <w:noProof/>
                <w:webHidden/>
              </w:rPr>
              <w:fldChar w:fldCharType="begin"/>
            </w:r>
            <w:r>
              <w:rPr>
                <w:noProof/>
                <w:webHidden/>
              </w:rPr>
              <w:instrText xml:space="preserve"> PAGEREF _Toc215226062 \h </w:instrText>
            </w:r>
            <w:r>
              <w:rPr>
                <w:noProof/>
                <w:webHidden/>
              </w:rPr>
            </w:r>
            <w:r>
              <w:rPr>
                <w:noProof/>
                <w:webHidden/>
              </w:rPr>
              <w:fldChar w:fldCharType="separate"/>
            </w:r>
            <w:r w:rsidR="00DF7885">
              <w:rPr>
                <w:noProof/>
                <w:webHidden/>
              </w:rPr>
              <w:t>7</w:t>
            </w:r>
            <w:r>
              <w:rPr>
                <w:noProof/>
                <w:webHidden/>
              </w:rPr>
              <w:fldChar w:fldCharType="end"/>
            </w:r>
          </w:hyperlink>
        </w:p>
        <w:p w14:paraId="107E2E02" w14:textId="303C718D"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3" w:history="1">
            <w:r w:rsidRPr="00951851">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_Toc215226063 \h </w:instrText>
            </w:r>
            <w:r>
              <w:rPr>
                <w:noProof/>
                <w:webHidden/>
              </w:rPr>
            </w:r>
            <w:r>
              <w:rPr>
                <w:noProof/>
                <w:webHidden/>
              </w:rPr>
              <w:fldChar w:fldCharType="separate"/>
            </w:r>
            <w:r w:rsidR="00DF7885">
              <w:rPr>
                <w:noProof/>
                <w:webHidden/>
              </w:rPr>
              <w:t>10</w:t>
            </w:r>
            <w:r>
              <w:rPr>
                <w:noProof/>
                <w:webHidden/>
              </w:rPr>
              <w:fldChar w:fldCharType="end"/>
            </w:r>
          </w:hyperlink>
        </w:p>
        <w:p w14:paraId="53B7BD78" w14:textId="4D5A98B4"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4" w:history="1">
            <w:r w:rsidRPr="00951851">
              <w:rPr>
                <w:rStyle w:val="Hipercze"/>
                <w:noProof/>
              </w:rPr>
              <w:t>Część X. Podwykonawstwo.</w:t>
            </w:r>
            <w:r>
              <w:rPr>
                <w:noProof/>
                <w:webHidden/>
              </w:rPr>
              <w:tab/>
            </w:r>
            <w:r>
              <w:rPr>
                <w:noProof/>
                <w:webHidden/>
              </w:rPr>
              <w:fldChar w:fldCharType="begin"/>
            </w:r>
            <w:r>
              <w:rPr>
                <w:noProof/>
                <w:webHidden/>
              </w:rPr>
              <w:instrText xml:space="preserve"> PAGEREF _Toc215226064 \h </w:instrText>
            </w:r>
            <w:r>
              <w:rPr>
                <w:noProof/>
                <w:webHidden/>
              </w:rPr>
            </w:r>
            <w:r>
              <w:rPr>
                <w:noProof/>
                <w:webHidden/>
              </w:rPr>
              <w:fldChar w:fldCharType="separate"/>
            </w:r>
            <w:r w:rsidR="00DF7885">
              <w:rPr>
                <w:noProof/>
                <w:webHidden/>
              </w:rPr>
              <w:t>11</w:t>
            </w:r>
            <w:r>
              <w:rPr>
                <w:noProof/>
                <w:webHidden/>
              </w:rPr>
              <w:fldChar w:fldCharType="end"/>
            </w:r>
          </w:hyperlink>
        </w:p>
        <w:p w14:paraId="4AEC8E04" w14:textId="67D9CC5F"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5" w:history="1">
            <w:r w:rsidRPr="00951851">
              <w:rPr>
                <w:rStyle w:val="Hipercze"/>
                <w:noProof/>
              </w:rPr>
              <w:t>Część XI. Wadium.</w:t>
            </w:r>
            <w:r>
              <w:rPr>
                <w:noProof/>
                <w:webHidden/>
              </w:rPr>
              <w:tab/>
            </w:r>
            <w:r>
              <w:rPr>
                <w:noProof/>
                <w:webHidden/>
              </w:rPr>
              <w:fldChar w:fldCharType="begin"/>
            </w:r>
            <w:r>
              <w:rPr>
                <w:noProof/>
                <w:webHidden/>
              </w:rPr>
              <w:instrText xml:space="preserve"> PAGEREF _Toc215226065 \h </w:instrText>
            </w:r>
            <w:r>
              <w:rPr>
                <w:noProof/>
                <w:webHidden/>
              </w:rPr>
            </w:r>
            <w:r>
              <w:rPr>
                <w:noProof/>
                <w:webHidden/>
              </w:rPr>
              <w:fldChar w:fldCharType="separate"/>
            </w:r>
            <w:r w:rsidR="00DF7885">
              <w:rPr>
                <w:noProof/>
                <w:webHidden/>
              </w:rPr>
              <w:t>11</w:t>
            </w:r>
            <w:r>
              <w:rPr>
                <w:noProof/>
                <w:webHidden/>
              </w:rPr>
              <w:fldChar w:fldCharType="end"/>
            </w:r>
          </w:hyperlink>
        </w:p>
        <w:p w14:paraId="70111F18" w14:textId="05E33511"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6" w:history="1">
            <w:r w:rsidRPr="00951851">
              <w:rPr>
                <w:rStyle w:val="Hipercze"/>
                <w:noProof/>
              </w:rPr>
              <w:t>Część XII. Opis sposobu przygotowania oferty.</w:t>
            </w:r>
            <w:r>
              <w:rPr>
                <w:noProof/>
                <w:webHidden/>
              </w:rPr>
              <w:tab/>
            </w:r>
            <w:r>
              <w:rPr>
                <w:noProof/>
                <w:webHidden/>
              </w:rPr>
              <w:fldChar w:fldCharType="begin"/>
            </w:r>
            <w:r>
              <w:rPr>
                <w:noProof/>
                <w:webHidden/>
              </w:rPr>
              <w:instrText xml:space="preserve"> PAGEREF _Toc215226066 \h </w:instrText>
            </w:r>
            <w:r>
              <w:rPr>
                <w:noProof/>
                <w:webHidden/>
              </w:rPr>
            </w:r>
            <w:r>
              <w:rPr>
                <w:noProof/>
                <w:webHidden/>
              </w:rPr>
              <w:fldChar w:fldCharType="separate"/>
            </w:r>
            <w:r w:rsidR="00DF7885">
              <w:rPr>
                <w:noProof/>
                <w:webHidden/>
              </w:rPr>
              <w:t>11</w:t>
            </w:r>
            <w:r>
              <w:rPr>
                <w:noProof/>
                <w:webHidden/>
              </w:rPr>
              <w:fldChar w:fldCharType="end"/>
            </w:r>
          </w:hyperlink>
        </w:p>
        <w:p w14:paraId="5BE2CE48" w14:textId="199E0EB7"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7" w:history="1">
            <w:r w:rsidRPr="00951851">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_Toc215226067 \h </w:instrText>
            </w:r>
            <w:r>
              <w:rPr>
                <w:noProof/>
                <w:webHidden/>
              </w:rPr>
            </w:r>
            <w:r>
              <w:rPr>
                <w:noProof/>
                <w:webHidden/>
              </w:rPr>
              <w:fldChar w:fldCharType="separate"/>
            </w:r>
            <w:r w:rsidR="00DF7885">
              <w:rPr>
                <w:noProof/>
                <w:webHidden/>
              </w:rPr>
              <w:t>13</w:t>
            </w:r>
            <w:r>
              <w:rPr>
                <w:noProof/>
                <w:webHidden/>
              </w:rPr>
              <w:fldChar w:fldCharType="end"/>
            </w:r>
          </w:hyperlink>
        </w:p>
        <w:p w14:paraId="27109605" w14:textId="301AE3A8"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8" w:history="1">
            <w:r w:rsidRPr="00951851">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_Toc215226068 \h </w:instrText>
            </w:r>
            <w:r>
              <w:rPr>
                <w:noProof/>
                <w:webHidden/>
              </w:rPr>
            </w:r>
            <w:r>
              <w:rPr>
                <w:noProof/>
                <w:webHidden/>
              </w:rPr>
              <w:fldChar w:fldCharType="separate"/>
            </w:r>
            <w:r w:rsidR="00DF7885">
              <w:rPr>
                <w:noProof/>
                <w:webHidden/>
              </w:rPr>
              <w:t>13</w:t>
            </w:r>
            <w:r>
              <w:rPr>
                <w:noProof/>
                <w:webHidden/>
              </w:rPr>
              <w:fldChar w:fldCharType="end"/>
            </w:r>
          </w:hyperlink>
        </w:p>
        <w:p w14:paraId="42580CF1" w14:textId="152BCD00"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69" w:history="1">
            <w:r w:rsidRPr="00951851">
              <w:rPr>
                <w:rStyle w:val="Hipercze"/>
                <w:noProof/>
              </w:rPr>
              <w:t>Część XV. Opis sposobu obliczenia ceny.</w:t>
            </w:r>
            <w:r>
              <w:rPr>
                <w:noProof/>
                <w:webHidden/>
              </w:rPr>
              <w:tab/>
            </w:r>
            <w:r>
              <w:rPr>
                <w:noProof/>
                <w:webHidden/>
              </w:rPr>
              <w:fldChar w:fldCharType="begin"/>
            </w:r>
            <w:r>
              <w:rPr>
                <w:noProof/>
                <w:webHidden/>
              </w:rPr>
              <w:instrText xml:space="preserve"> PAGEREF _Toc215226069 \h </w:instrText>
            </w:r>
            <w:r>
              <w:rPr>
                <w:noProof/>
                <w:webHidden/>
              </w:rPr>
            </w:r>
            <w:r>
              <w:rPr>
                <w:noProof/>
                <w:webHidden/>
              </w:rPr>
              <w:fldChar w:fldCharType="separate"/>
            </w:r>
            <w:r w:rsidR="00DF7885">
              <w:rPr>
                <w:noProof/>
                <w:webHidden/>
              </w:rPr>
              <w:t>14</w:t>
            </w:r>
            <w:r>
              <w:rPr>
                <w:noProof/>
                <w:webHidden/>
              </w:rPr>
              <w:fldChar w:fldCharType="end"/>
            </w:r>
          </w:hyperlink>
        </w:p>
        <w:p w14:paraId="46F54C32" w14:textId="3DBFAB51"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70" w:history="1">
            <w:r w:rsidRPr="00951851">
              <w:rPr>
                <w:rStyle w:val="Hipercze"/>
                <w:noProof/>
              </w:rPr>
              <w:t>Część XVI. Kryteria oceny ofert.</w:t>
            </w:r>
            <w:r>
              <w:rPr>
                <w:noProof/>
                <w:webHidden/>
              </w:rPr>
              <w:tab/>
            </w:r>
            <w:r>
              <w:rPr>
                <w:noProof/>
                <w:webHidden/>
              </w:rPr>
              <w:fldChar w:fldCharType="begin"/>
            </w:r>
            <w:r>
              <w:rPr>
                <w:noProof/>
                <w:webHidden/>
              </w:rPr>
              <w:instrText xml:space="preserve"> PAGEREF _Toc215226070 \h </w:instrText>
            </w:r>
            <w:r>
              <w:rPr>
                <w:noProof/>
                <w:webHidden/>
              </w:rPr>
            </w:r>
            <w:r>
              <w:rPr>
                <w:noProof/>
                <w:webHidden/>
              </w:rPr>
              <w:fldChar w:fldCharType="separate"/>
            </w:r>
            <w:r w:rsidR="00DF7885">
              <w:rPr>
                <w:noProof/>
                <w:webHidden/>
              </w:rPr>
              <w:t>14</w:t>
            </w:r>
            <w:r>
              <w:rPr>
                <w:noProof/>
                <w:webHidden/>
              </w:rPr>
              <w:fldChar w:fldCharType="end"/>
            </w:r>
          </w:hyperlink>
        </w:p>
        <w:p w14:paraId="4B79016A" w14:textId="37CECCE6"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71" w:history="1">
            <w:r w:rsidRPr="00951851">
              <w:rPr>
                <w:rStyle w:val="Hipercze"/>
                <w:noProof/>
              </w:rPr>
              <w:t>Część XVII. Aukcja elektroniczna.</w:t>
            </w:r>
            <w:r>
              <w:rPr>
                <w:noProof/>
                <w:webHidden/>
              </w:rPr>
              <w:tab/>
            </w:r>
            <w:r>
              <w:rPr>
                <w:noProof/>
                <w:webHidden/>
              </w:rPr>
              <w:fldChar w:fldCharType="begin"/>
            </w:r>
            <w:r>
              <w:rPr>
                <w:noProof/>
                <w:webHidden/>
              </w:rPr>
              <w:instrText xml:space="preserve"> PAGEREF _Toc215226071 \h </w:instrText>
            </w:r>
            <w:r>
              <w:rPr>
                <w:noProof/>
                <w:webHidden/>
              </w:rPr>
            </w:r>
            <w:r>
              <w:rPr>
                <w:noProof/>
                <w:webHidden/>
              </w:rPr>
              <w:fldChar w:fldCharType="separate"/>
            </w:r>
            <w:r w:rsidR="00DF7885">
              <w:rPr>
                <w:noProof/>
                <w:webHidden/>
              </w:rPr>
              <w:t>14</w:t>
            </w:r>
            <w:r>
              <w:rPr>
                <w:noProof/>
                <w:webHidden/>
              </w:rPr>
              <w:fldChar w:fldCharType="end"/>
            </w:r>
          </w:hyperlink>
        </w:p>
        <w:p w14:paraId="7C3824E2" w14:textId="2F86B8D1"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72" w:history="1">
            <w:r w:rsidRPr="00951851">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_Toc215226072 \h </w:instrText>
            </w:r>
            <w:r>
              <w:rPr>
                <w:noProof/>
                <w:webHidden/>
              </w:rPr>
            </w:r>
            <w:r>
              <w:rPr>
                <w:noProof/>
                <w:webHidden/>
              </w:rPr>
              <w:fldChar w:fldCharType="separate"/>
            </w:r>
            <w:r w:rsidR="00DF7885">
              <w:rPr>
                <w:noProof/>
                <w:webHidden/>
              </w:rPr>
              <w:t>17</w:t>
            </w:r>
            <w:r>
              <w:rPr>
                <w:noProof/>
                <w:webHidden/>
              </w:rPr>
              <w:fldChar w:fldCharType="end"/>
            </w:r>
          </w:hyperlink>
        </w:p>
        <w:p w14:paraId="10EBE917" w14:textId="17AF0272"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73" w:history="1">
            <w:r w:rsidRPr="00951851">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_Toc215226073 \h </w:instrText>
            </w:r>
            <w:r>
              <w:rPr>
                <w:noProof/>
                <w:webHidden/>
              </w:rPr>
            </w:r>
            <w:r>
              <w:rPr>
                <w:noProof/>
                <w:webHidden/>
              </w:rPr>
              <w:fldChar w:fldCharType="separate"/>
            </w:r>
            <w:r w:rsidR="00DF7885">
              <w:rPr>
                <w:noProof/>
                <w:webHidden/>
              </w:rPr>
              <w:t>17</w:t>
            </w:r>
            <w:r>
              <w:rPr>
                <w:noProof/>
                <w:webHidden/>
              </w:rPr>
              <w:fldChar w:fldCharType="end"/>
            </w:r>
          </w:hyperlink>
        </w:p>
        <w:p w14:paraId="4559DBEA" w14:textId="2E5096F2"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74" w:history="1">
            <w:r w:rsidRPr="00951851">
              <w:rPr>
                <w:rStyle w:val="Hipercze"/>
                <w:noProof/>
              </w:rPr>
              <w:t>Część XX. Istotne postanowienia umowy.</w:t>
            </w:r>
            <w:r>
              <w:rPr>
                <w:noProof/>
                <w:webHidden/>
              </w:rPr>
              <w:tab/>
            </w:r>
            <w:r>
              <w:rPr>
                <w:noProof/>
                <w:webHidden/>
              </w:rPr>
              <w:fldChar w:fldCharType="begin"/>
            </w:r>
            <w:r>
              <w:rPr>
                <w:noProof/>
                <w:webHidden/>
              </w:rPr>
              <w:instrText xml:space="preserve"> PAGEREF _Toc215226074 \h </w:instrText>
            </w:r>
            <w:r>
              <w:rPr>
                <w:noProof/>
                <w:webHidden/>
              </w:rPr>
            </w:r>
            <w:r>
              <w:rPr>
                <w:noProof/>
                <w:webHidden/>
              </w:rPr>
              <w:fldChar w:fldCharType="separate"/>
            </w:r>
            <w:r w:rsidR="00DF7885">
              <w:rPr>
                <w:noProof/>
                <w:webHidden/>
              </w:rPr>
              <w:t>17</w:t>
            </w:r>
            <w:r>
              <w:rPr>
                <w:noProof/>
                <w:webHidden/>
              </w:rPr>
              <w:fldChar w:fldCharType="end"/>
            </w:r>
          </w:hyperlink>
        </w:p>
        <w:p w14:paraId="23568191" w14:textId="0B0B5B88"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75" w:history="1">
            <w:r w:rsidRPr="00951851">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_Toc215226075 \h </w:instrText>
            </w:r>
            <w:r>
              <w:rPr>
                <w:noProof/>
                <w:webHidden/>
              </w:rPr>
            </w:r>
            <w:r>
              <w:rPr>
                <w:noProof/>
                <w:webHidden/>
              </w:rPr>
              <w:fldChar w:fldCharType="separate"/>
            </w:r>
            <w:r w:rsidR="00DF7885">
              <w:rPr>
                <w:noProof/>
                <w:webHidden/>
              </w:rPr>
              <w:t>17</w:t>
            </w:r>
            <w:r>
              <w:rPr>
                <w:noProof/>
                <w:webHidden/>
              </w:rPr>
              <w:fldChar w:fldCharType="end"/>
            </w:r>
          </w:hyperlink>
        </w:p>
        <w:p w14:paraId="48B55E2F" w14:textId="539D5741"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76" w:history="1">
            <w:r w:rsidRPr="00951851">
              <w:rPr>
                <w:rStyle w:val="Hipercze"/>
                <w:noProof/>
              </w:rPr>
              <w:t>Część XXII. Pouczenie o środkach ochrony prawnej.</w:t>
            </w:r>
            <w:r>
              <w:rPr>
                <w:noProof/>
                <w:webHidden/>
              </w:rPr>
              <w:tab/>
            </w:r>
            <w:r>
              <w:rPr>
                <w:noProof/>
                <w:webHidden/>
              </w:rPr>
              <w:fldChar w:fldCharType="begin"/>
            </w:r>
            <w:r>
              <w:rPr>
                <w:noProof/>
                <w:webHidden/>
              </w:rPr>
              <w:instrText xml:space="preserve"> PAGEREF _Toc215226076 \h </w:instrText>
            </w:r>
            <w:r>
              <w:rPr>
                <w:noProof/>
                <w:webHidden/>
              </w:rPr>
            </w:r>
            <w:r>
              <w:rPr>
                <w:noProof/>
                <w:webHidden/>
              </w:rPr>
              <w:fldChar w:fldCharType="separate"/>
            </w:r>
            <w:r w:rsidR="00DF7885">
              <w:rPr>
                <w:noProof/>
                <w:webHidden/>
              </w:rPr>
              <w:t>18</w:t>
            </w:r>
            <w:r>
              <w:rPr>
                <w:noProof/>
                <w:webHidden/>
              </w:rPr>
              <w:fldChar w:fldCharType="end"/>
            </w:r>
          </w:hyperlink>
        </w:p>
        <w:p w14:paraId="70EB07FD" w14:textId="0611175A"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6077" w:history="1">
            <w:r w:rsidRPr="00951851">
              <w:rPr>
                <w:rStyle w:val="Hipercze"/>
                <w:noProof/>
              </w:rPr>
              <w:t>Wykaz załączników:</w:t>
            </w:r>
            <w:r>
              <w:rPr>
                <w:noProof/>
                <w:webHidden/>
              </w:rPr>
              <w:tab/>
            </w:r>
            <w:r>
              <w:rPr>
                <w:noProof/>
                <w:webHidden/>
              </w:rPr>
              <w:fldChar w:fldCharType="begin"/>
            </w:r>
            <w:r>
              <w:rPr>
                <w:noProof/>
                <w:webHidden/>
              </w:rPr>
              <w:instrText xml:space="preserve"> PAGEREF _Toc215226077 \h </w:instrText>
            </w:r>
            <w:r>
              <w:rPr>
                <w:noProof/>
                <w:webHidden/>
              </w:rPr>
            </w:r>
            <w:r>
              <w:rPr>
                <w:noProof/>
                <w:webHidden/>
              </w:rPr>
              <w:fldChar w:fldCharType="separate"/>
            </w:r>
            <w:r w:rsidR="00DF7885">
              <w:rPr>
                <w:noProof/>
                <w:webHidden/>
              </w:rPr>
              <w:t>18</w:t>
            </w:r>
            <w:r>
              <w:rPr>
                <w:noProof/>
                <w:webHidden/>
              </w:rPr>
              <w:fldChar w:fldCharType="end"/>
            </w:r>
          </w:hyperlink>
        </w:p>
        <w:p w14:paraId="0F395070" w14:textId="039E69BA" w:rsidR="00ED28D9" w:rsidRPr="00057162" w:rsidRDefault="00BB3697" w:rsidP="006733CD">
          <w:pPr>
            <w:spacing w:after="40"/>
          </w:pPr>
          <w:r>
            <w:fldChar w:fldCharType="end"/>
          </w:r>
        </w:p>
      </w:sdtContent>
    </w:sdt>
    <w:p w14:paraId="59EB45B0" w14:textId="141428BD" w:rsidR="00ED28D9" w:rsidRPr="00057162" w:rsidRDefault="00ED28D9" w:rsidP="006733CD">
      <w:pPr>
        <w:spacing w:after="40"/>
        <w:rPr>
          <w:sz w:val="24"/>
          <w:szCs w:val="24"/>
        </w:rPr>
      </w:pPr>
      <w:r w:rsidRPr="00057162">
        <w:rPr>
          <w:sz w:val="24"/>
          <w:szCs w:val="24"/>
        </w:rPr>
        <w:br w:type="page"/>
      </w:r>
    </w:p>
    <w:p w14:paraId="53F64EF7" w14:textId="69E35102" w:rsidR="00F13DFD" w:rsidRPr="00057162" w:rsidRDefault="0056144A" w:rsidP="00EB6C70">
      <w:pPr>
        <w:pStyle w:val="Nagwek1"/>
        <w:shd w:val="clear" w:color="auto" w:fill="E7E6E6" w:themeFill="background2"/>
        <w:spacing w:before="120" w:after="120"/>
        <w:jc w:val="both"/>
        <w:rPr>
          <w:rFonts w:ascii="Times New Roman" w:hAnsi="Times New Roman" w:cs="Times New Roman"/>
          <w:color w:val="auto"/>
          <w:sz w:val="24"/>
          <w:szCs w:val="24"/>
        </w:rPr>
      </w:pPr>
      <w:bookmarkStart w:id="0" w:name="_Toc106095837"/>
      <w:bookmarkStart w:id="1" w:name="_Toc106096381"/>
      <w:bookmarkStart w:id="2" w:name="_Toc21522605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6733CD">
      <w:pPr>
        <w:spacing w:after="40"/>
        <w:jc w:val="both"/>
        <w:rPr>
          <w:b/>
          <w:bCs/>
          <w:sz w:val="24"/>
          <w:szCs w:val="24"/>
        </w:rPr>
      </w:pPr>
      <w:r w:rsidRPr="00057162">
        <w:rPr>
          <w:b/>
          <w:bCs/>
          <w:sz w:val="24"/>
          <w:szCs w:val="24"/>
        </w:rPr>
        <w:t>Polska Grupa Górnicza S.A.</w:t>
      </w:r>
    </w:p>
    <w:p w14:paraId="287041E1" w14:textId="2ADD4693" w:rsidR="00F13DFD" w:rsidRPr="00057162" w:rsidRDefault="00F13DFD" w:rsidP="006733CD">
      <w:pPr>
        <w:spacing w:after="40"/>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w:t>
      </w:r>
      <w:r w:rsidR="008468F9">
        <w:rPr>
          <w:rFonts w:eastAsia="MS Mincho"/>
          <w:sz w:val="24"/>
          <w:szCs w:val="24"/>
        </w:rPr>
        <w:t>:</w:t>
      </w:r>
      <w:r w:rsidRPr="00057162">
        <w:rPr>
          <w:rFonts w:eastAsia="MS Mincho"/>
          <w:sz w:val="24"/>
          <w:szCs w:val="24"/>
        </w:rPr>
        <w:t xml:space="preserve"> 000014704</w:t>
      </w:r>
    </w:p>
    <w:p w14:paraId="759C103A" w14:textId="62E80B50" w:rsidR="00F13DFD" w:rsidRPr="00057162" w:rsidRDefault="00F13DFD" w:rsidP="006733CD">
      <w:pPr>
        <w:spacing w:after="40"/>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w:t>
      </w:r>
      <w:r w:rsidR="008468F9">
        <w:rPr>
          <w:bCs/>
          <w:sz w:val="24"/>
          <w:szCs w:val="24"/>
        </w:rPr>
        <w:t xml:space="preserve"> </w:t>
      </w:r>
      <w:r w:rsidRPr="00057162">
        <w:rPr>
          <w:bCs/>
          <w:sz w:val="24"/>
          <w:szCs w:val="24"/>
        </w:rPr>
        <w:t>Powstańców 30</w:t>
      </w:r>
    </w:p>
    <w:p w14:paraId="40EF445C" w14:textId="7B06F345" w:rsidR="003C7958" w:rsidRPr="00A002AB" w:rsidRDefault="00F13DFD" w:rsidP="006733CD">
      <w:pPr>
        <w:spacing w:after="40"/>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6733CD">
      <w:pPr>
        <w:spacing w:after="40"/>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6733CD">
      <w:pPr>
        <w:spacing w:after="40"/>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6733CD">
      <w:pPr>
        <w:spacing w:after="40"/>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572A3126" w:rsidR="00F13DFD" w:rsidRPr="00057162" w:rsidRDefault="00F13DFD" w:rsidP="006733CD">
      <w:pPr>
        <w:spacing w:after="40"/>
        <w:jc w:val="both"/>
        <w:rPr>
          <w:bCs/>
          <w:iCs/>
          <w:sz w:val="24"/>
          <w:szCs w:val="24"/>
        </w:rPr>
      </w:pPr>
      <w:r w:rsidRPr="00057162">
        <w:rPr>
          <w:bCs/>
          <w:iCs/>
          <w:sz w:val="24"/>
          <w:szCs w:val="24"/>
        </w:rPr>
        <w:t xml:space="preserve">Oddział </w:t>
      </w:r>
      <w:r w:rsidR="008468F9">
        <w:rPr>
          <w:bCs/>
          <w:iCs/>
          <w:sz w:val="24"/>
          <w:szCs w:val="24"/>
        </w:rPr>
        <w:t>KWK Piast-Ziemowit</w:t>
      </w:r>
    </w:p>
    <w:p w14:paraId="10AF0FE8" w14:textId="77777777" w:rsidR="00EB6C70" w:rsidRPr="00CC52D2" w:rsidRDefault="00EB6C70" w:rsidP="00EB6C70">
      <w:pPr>
        <w:jc w:val="both"/>
        <w:rPr>
          <w:bCs/>
          <w:iCs/>
          <w:sz w:val="22"/>
          <w:szCs w:val="22"/>
        </w:rPr>
      </w:pPr>
      <w:bookmarkStart w:id="4" w:name="_Toc106095838"/>
      <w:bookmarkStart w:id="5" w:name="_Toc106096382"/>
      <w:r w:rsidRPr="00CC52D2">
        <w:rPr>
          <w:bCs/>
          <w:iCs/>
          <w:sz w:val="22"/>
          <w:szCs w:val="22"/>
        </w:rPr>
        <w:t>43-155 Bieruń, ul. Granitowa 16</w:t>
      </w:r>
    </w:p>
    <w:p w14:paraId="2701EE95" w14:textId="77777777" w:rsidR="00EB6C70" w:rsidRPr="00CC52D2" w:rsidRDefault="00EB6C70" w:rsidP="00EB6C70">
      <w:pPr>
        <w:spacing w:after="120"/>
        <w:jc w:val="both"/>
        <w:rPr>
          <w:bCs/>
          <w:iCs/>
          <w:sz w:val="22"/>
          <w:szCs w:val="22"/>
        </w:rPr>
      </w:pPr>
      <w:r w:rsidRPr="00CC52D2">
        <w:rPr>
          <w:bCs/>
          <w:iCs/>
          <w:sz w:val="22"/>
          <w:szCs w:val="22"/>
        </w:rPr>
        <w:t>Godziny urzędowania: od poniedziałku do piątku od 6:00 do 14:00</w:t>
      </w:r>
    </w:p>
    <w:p w14:paraId="1008138C" w14:textId="7DB93ED1" w:rsidR="00F13DFD" w:rsidRPr="00057162" w:rsidRDefault="0056144A" w:rsidP="00EB6C70">
      <w:pPr>
        <w:pStyle w:val="Nagwek1"/>
        <w:shd w:val="clear" w:color="auto" w:fill="E7E6E6" w:themeFill="background2"/>
        <w:spacing w:before="120" w:after="120"/>
        <w:jc w:val="both"/>
        <w:rPr>
          <w:rFonts w:ascii="Times New Roman" w:hAnsi="Times New Roman" w:cs="Times New Roman"/>
          <w:color w:val="auto"/>
          <w:sz w:val="24"/>
          <w:szCs w:val="24"/>
        </w:rPr>
      </w:pPr>
      <w:bookmarkStart w:id="6" w:name="_Toc215226056"/>
      <w:r w:rsidRPr="00057162">
        <w:rPr>
          <w:rFonts w:ascii="Times New Roman" w:hAnsi="Times New Roman" w:cs="Times New Roman"/>
          <w:color w:val="auto"/>
          <w:sz w:val="24"/>
          <w:szCs w:val="24"/>
        </w:rPr>
        <w:t>Część II. Postępowanie</w:t>
      </w:r>
      <w:bookmarkEnd w:id="4"/>
      <w:bookmarkEnd w:id="5"/>
      <w:r w:rsidR="00EB6C70">
        <w:rPr>
          <w:rFonts w:ascii="Times New Roman" w:hAnsi="Times New Roman" w:cs="Times New Roman"/>
          <w:color w:val="auto"/>
          <w:sz w:val="24"/>
          <w:szCs w:val="24"/>
        </w:rPr>
        <w:t>:</w:t>
      </w:r>
      <w:bookmarkEnd w:id="6"/>
    </w:p>
    <w:p w14:paraId="32761429" w14:textId="6DE5993B" w:rsidR="00F13DFD" w:rsidRPr="00077C78" w:rsidRDefault="00F13DFD" w:rsidP="00EB6C70">
      <w:pPr>
        <w:pStyle w:val="Akapitzlist"/>
        <w:numPr>
          <w:ilvl w:val="0"/>
          <w:numId w:val="6"/>
        </w:numPr>
        <w:spacing w:after="40"/>
        <w:ind w:left="426" w:hanging="426"/>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EB6C70">
      <w:pPr>
        <w:pStyle w:val="Akapitzlist"/>
        <w:numPr>
          <w:ilvl w:val="0"/>
          <w:numId w:val="6"/>
        </w:numPr>
        <w:spacing w:after="40"/>
        <w:ind w:left="426" w:hanging="426"/>
        <w:contextualSpacing w:val="0"/>
        <w:jc w:val="both"/>
      </w:pPr>
      <w:r w:rsidRPr="00077C78">
        <w:t>Postępowanie jest prowadzone w języku polskim</w:t>
      </w:r>
      <w:r w:rsidR="000C22F4" w:rsidRPr="00077C78">
        <w:t>.</w:t>
      </w:r>
    </w:p>
    <w:p w14:paraId="280C9AE3" w14:textId="61330137" w:rsidR="00D50111" w:rsidRPr="00EB6C70" w:rsidRDefault="006B0420" w:rsidP="00EB6C70">
      <w:pPr>
        <w:pStyle w:val="Akapitzlist"/>
        <w:numPr>
          <w:ilvl w:val="0"/>
          <w:numId w:val="6"/>
        </w:numPr>
        <w:spacing w:after="40"/>
        <w:ind w:left="426" w:hanging="426"/>
        <w:contextualSpacing w:val="0"/>
        <w:jc w:val="both"/>
        <w:rPr>
          <w:sz w:val="22"/>
          <w:szCs w:val="22"/>
        </w:rPr>
      </w:pPr>
      <w:r w:rsidRPr="00EB6C70">
        <w:rPr>
          <w:szCs w:val="22"/>
        </w:rPr>
        <w:t>Zamawiający</w:t>
      </w:r>
      <w:r w:rsidR="00D50111" w:rsidRPr="00EB6C70">
        <w:rPr>
          <w:szCs w:val="22"/>
        </w:rPr>
        <w:t xml:space="preserve"> odrzuci ofertę, w której udział produktów pochodzących z państw członkowskich Unii Europejskiej, państw, z którymi Unia Europejska zawarła umowy o</w:t>
      </w:r>
      <w:r w:rsidR="00EB6C70">
        <w:rPr>
          <w:szCs w:val="22"/>
        </w:rPr>
        <w:t> </w:t>
      </w:r>
      <w:r w:rsidR="00D50111" w:rsidRPr="00EB6C70">
        <w:rPr>
          <w:szCs w:val="22"/>
        </w:rPr>
        <w:t>równym traktowaniu przedsiębiorców lub państw, wobec których na mocy decyzji Rady stosuje się przepisy dyrektywy 2014/25/UE, nie przekracza 50%</w:t>
      </w:r>
      <w:r w:rsidR="00EB6C70" w:rsidRPr="00EB6C70">
        <w:rPr>
          <w:szCs w:val="22"/>
        </w:rPr>
        <w:t xml:space="preserve"> (jeżeli dotyczy).</w:t>
      </w:r>
    </w:p>
    <w:p w14:paraId="187C2D8F" w14:textId="4CCBB9A8" w:rsidR="007838AB" w:rsidRPr="00057162" w:rsidRDefault="007838AB" w:rsidP="00EB6C70">
      <w:pPr>
        <w:pStyle w:val="Akapitzlist"/>
        <w:numPr>
          <w:ilvl w:val="0"/>
          <w:numId w:val="6"/>
        </w:numPr>
        <w:spacing w:after="40"/>
        <w:ind w:left="426" w:hanging="426"/>
        <w:jc w:val="both"/>
      </w:pPr>
      <w:r w:rsidRPr="00EB6C70">
        <w:t>Obowiązek informacyjny wynikający z Artykułu 13 i 14 Rozporządzenia Parlamentu Europejskiego i Rady z dnia 27 kwietnia 2016 roku w sprawie ochrony osób fizycznych w</w:t>
      </w:r>
      <w:r w:rsidR="00EB6C70">
        <w:t> </w:t>
      </w:r>
      <w:r w:rsidRPr="00EB6C70">
        <w:t xml:space="preserve">związku z przetwarzaniem danych osobowych i w sprawie swobodnego przepływu </w:t>
      </w:r>
      <w:r w:rsidRPr="00E457D4">
        <w:t>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EB6C70">
      <w:pPr>
        <w:pStyle w:val="Akapitzlist"/>
        <w:numPr>
          <w:ilvl w:val="0"/>
          <w:numId w:val="6"/>
        </w:numPr>
        <w:spacing w:after="40"/>
        <w:ind w:left="426" w:hanging="426"/>
        <w:contextualSpacing w:val="0"/>
        <w:jc w:val="both"/>
      </w:pPr>
      <w:r w:rsidRPr="00057162">
        <w:t xml:space="preserve">Dodatkowo </w:t>
      </w:r>
      <w:r w:rsidR="006B0420">
        <w:t>Zamawiający</w:t>
      </w:r>
      <w:r w:rsidRPr="00057162">
        <w:t xml:space="preserve"> informuje, że</w:t>
      </w:r>
      <w:r w:rsidR="00B6788B">
        <w:t>:</w:t>
      </w:r>
    </w:p>
    <w:p w14:paraId="6D20870C" w14:textId="6DF71AE8" w:rsidR="00694060" w:rsidRPr="00406B75" w:rsidRDefault="00B6788B" w:rsidP="00EB6C70">
      <w:pPr>
        <w:pStyle w:val="Akapitzlist"/>
        <w:numPr>
          <w:ilvl w:val="1"/>
          <w:numId w:val="6"/>
        </w:numPr>
        <w:spacing w:after="40"/>
        <w:ind w:left="851" w:hanging="425"/>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EB6C70">
        <w:t>,</w:t>
      </w:r>
    </w:p>
    <w:p w14:paraId="13E9B9BE" w14:textId="7909DB0C" w:rsidR="00694060" w:rsidRPr="00057162" w:rsidRDefault="00B6788B" w:rsidP="00EB6C70">
      <w:pPr>
        <w:pStyle w:val="Akapitzlist"/>
        <w:numPr>
          <w:ilvl w:val="1"/>
          <w:numId w:val="6"/>
        </w:numPr>
        <w:spacing w:after="40"/>
        <w:ind w:left="851" w:hanging="425"/>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6733CD">
      <w:pPr>
        <w:spacing w:after="40"/>
        <w:jc w:val="both"/>
        <w:rPr>
          <w:bCs/>
          <w:sz w:val="2"/>
          <w:szCs w:val="2"/>
        </w:rPr>
      </w:pPr>
    </w:p>
    <w:p w14:paraId="6229FE7B" w14:textId="67246394" w:rsidR="00F13DFD" w:rsidRPr="00057162" w:rsidRDefault="00CA0422" w:rsidP="00EB6C70">
      <w:pPr>
        <w:pStyle w:val="Nagwek1"/>
        <w:shd w:val="clear" w:color="auto" w:fill="E7E6E6" w:themeFill="background2"/>
        <w:spacing w:before="120" w:after="120"/>
        <w:jc w:val="both"/>
        <w:rPr>
          <w:rFonts w:ascii="Times New Roman" w:hAnsi="Times New Roman" w:cs="Times New Roman"/>
          <w:color w:val="auto"/>
          <w:sz w:val="24"/>
          <w:szCs w:val="24"/>
        </w:rPr>
      </w:pPr>
      <w:bookmarkStart w:id="7" w:name="_Toc106095839"/>
      <w:bookmarkStart w:id="8" w:name="_Toc106096383"/>
      <w:bookmarkStart w:id="9" w:name="_Toc215226057"/>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5C2D9E3F" w14:textId="32E807E5" w:rsidR="000D252D" w:rsidRPr="00EB6C70" w:rsidRDefault="00F13DFD" w:rsidP="00EB6C70">
      <w:pPr>
        <w:pStyle w:val="Akapitzlist"/>
        <w:numPr>
          <w:ilvl w:val="0"/>
          <w:numId w:val="1"/>
        </w:numPr>
        <w:spacing w:after="40"/>
        <w:ind w:left="426" w:hanging="426"/>
        <w:contextualSpacing w:val="0"/>
        <w:jc w:val="both"/>
        <w:rPr>
          <w:b/>
          <w:bCs/>
        </w:rPr>
      </w:pPr>
      <w:r w:rsidRPr="00057162">
        <w:t xml:space="preserve">Przedmiotem zamówienia jest: </w:t>
      </w:r>
      <w:r w:rsidR="000D252D" w:rsidRPr="00EB6C70">
        <w:rPr>
          <w:b/>
          <w:bCs/>
        </w:rPr>
        <w:t>Modernizacja zasilania rezerwowego w Stacji Geofizyki Górniczej dla Oddziału KWK Piast-Ziemowit Ruch Piast.</w:t>
      </w:r>
    </w:p>
    <w:p w14:paraId="4D37EEC6" w14:textId="0DA59F2D" w:rsidR="00F13DFD" w:rsidRPr="000D252D" w:rsidRDefault="00F13DFD" w:rsidP="00EB6C70">
      <w:pPr>
        <w:pStyle w:val="Akapitzlist"/>
        <w:numPr>
          <w:ilvl w:val="0"/>
          <w:numId w:val="1"/>
        </w:numPr>
        <w:spacing w:after="40"/>
        <w:ind w:left="426" w:hanging="426"/>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0D252D">
        <w:rPr>
          <w:b/>
          <w:bCs/>
          <w:iCs/>
        </w:rPr>
        <w:t>Załączniku nr 1</w:t>
      </w:r>
      <w:r w:rsidR="00CA0422" w:rsidRPr="000D252D">
        <w:rPr>
          <w:b/>
          <w:bCs/>
        </w:rPr>
        <w:t xml:space="preserve"> do</w:t>
      </w:r>
      <w:r w:rsidR="00EB6C70">
        <w:rPr>
          <w:b/>
          <w:bCs/>
        </w:rPr>
        <w:t> </w:t>
      </w:r>
      <w:r w:rsidR="00CA0422" w:rsidRPr="000D252D">
        <w:rPr>
          <w:b/>
          <w:bCs/>
        </w:rPr>
        <w:t>S</w:t>
      </w:r>
      <w:r w:rsidRPr="000D252D">
        <w:rPr>
          <w:b/>
          <w:bCs/>
        </w:rPr>
        <w:t>WZ.</w:t>
      </w:r>
    </w:p>
    <w:p w14:paraId="744F00CD" w14:textId="2D2D6EB0" w:rsidR="00182B15" w:rsidRPr="00ED5557" w:rsidRDefault="00182B15" w:rsidP="00ED5557">
      <w:pPr>
        <w:pStyle w:val="Akapitzlist"/>
        <w:numPr>
          <w:ilvl w:val="0"/>
          <w:numId w:val="1"/>
        </w:numPr>
        <w:spacing w:after="40"/>
        <w:ind w:left="426" w:hanging="426"/>
        <w:jc w:val="both"/>
        <w:rPr>
          <w:b/>
          <w:bCs/>
        </w:rPr>
      </w:pPr>
      <w:r w:rsidRPr="008616AB">
        <w:t>Kody CPV</w:t>
      </w:r>
      <w:r w:rsidR="00EB6C70">
        <w:t xml:space="preserve">: </w:t>
      </w:r>
      <w:r w:rsidR="00ED5557">
        <w:t>35100000-5.</w:t>
      </w:r>
    </w:p>
    <w:p w14:paraId="62FA2AAA" w14:textId="45D132E2" w:rsidR="00A02094" w:rsidRPr="008616AB" w:rsidRDefault="00A02094" w:rsidP="00EB6C70">
      <w:pPr>
        <w:pStyle w:val="Akapitzlist"/>
        <w:numPr>
          <w:ilvl w:val="0"/>
          <w:numId w:val="1"/>
        </w:numPr>
        <w:spacing w:after="40"/>
        <w:ind w:left="426" w:hanging="426"/>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BD022DA" w:rsidR="00F13DFD" w:rsidRPr="008616AB" w:rsidRDefault="00CA0422" w:rsidP="00EB6C70">
      <w:pPr>
        <w:pStyle w:val="Nagwek1"/>
        <w:shd w:val="clear" w:color="auto" w:fill="E7E6E6" w:themeFill="background2"/>
        <w:spacing w:before="120" w:after="120"/>
        <w:jc w:val="both"/>
        <w:rPr>
          <w:rFonts w:ascii="Times New Roman" w:hAnsi="Times New Roman" w:cs="Times New Roman"/>
          <w:color w:val="auto"/>
          <w:sz w:val="24"/>
          <w:szCs w:val="24"/>
        </w:rPr>
      </w:pPr>
      <w:bookmarkStart w:id="10" w:name="_Toc106095840"/>
      <w:bookmarkStart w:id="11" w:name="_Toc106096384"/>
      <w:bookmarkStart w:id="12" w:name="_Toc215226058"/>
      <w:r w:rsidRPr="008616AB">
        <w:rPr>
          <w:rFonts w:ascii="Times New Roman" w:hAnsi="Times New Roman" w:cs="Times New Roman"/>
          <w:color w:val="auto"/>
          <w:sz w:val="24"/>
          <w:szCs w:val="24"/>
        </w:rPr>
        <w:lastRenderedPageBreak/>
        <w:t xml:space="preserve">Część IV. </w:t>
      </w:r>
      <w:r w:rsidR="00F13DFD" w:rsidRPr="008616AB">
        <w:rPr>
          <w:rFonts w:ascii="Times New Roman" w:hAnsi="Times New Roman" w:cs="Times New Roman"/>
          <w:color w:val="auto"/>
          <w:sz w:val="24"/>
          <w:szCs w:val="24"/>
        </w:rPr>
        <w:t>Oferty częściowe</w:t>
      </w:r>
      <w:bookmarkEnd w:id="10"/>
      <w:bookmarkEnd w:id="11"/>
      <w:r w:rsidR="00EB6C70">
        <w:rPr>
          <w:rFonts w:ascii="Times New Roman" w:hAnsi="Times New Roman" w:cs="Times New Roman"/>
          <w:color w:val="auto"/>
          <w:sz w:val="24"/>
          <w:szCs w:val="24"/>
        </w:rPr>
        <w:t>.</w:t>
      </w:r>
      <w:bookmarkEnd w:id="12"/>
    </w:p>
    <w:p w14:paraId="4FFB2897" w14:textId="4B7DE52A" w:rsidR="00E020B1" w:rsidRPr="00DD199C" w:rsidRDefault="006B0420" w:rsidP="006733CD">
      <w:pPr>
        <w:spacing w:after="40"/>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422FB0D" w:rsidR="00965D01" w:rsidRPr="00057162" w:rsidRDefault="00965D01" w:rsidP="00EB6C70">
      <w:pPr>
        <w:pStyle w:val="Nagwek1"/>
        <w:shd w:val="clear" w:color="auto" w:fill="E7E6E6" w:themeFill="background2"/>
        <w:spacing w:before="120" w:after="120"/>
        <w:jc w:val="both"/>
        <w:rPr>
          <w:rFonts w:ascii="Times New Roman" w:hAnsi="Times New Roman" w:cs="Times New Roman"/>
          <w:color w:val="auto"/>
          <w:sz w:val="24"/>
          <w:szCs w:val="24"/>
        </w:rPr>
      </w:pPr>
      <w:bookmarkStart w:id="13" w:name="_Toc106095841"/>
      <w:bookmarkStart w:id="14" w:name="_Toc106096385"/>
      <w:bookmarkStart w:id="15" w:name="_Toc215226059"/>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r w:rsidR="00EB6C70">
        <w:rPr>
          <w:rFonts w:ascii="Times New Roman" w:hAnsi="Times New Roman" w:cs="Times New Roman"/>
          <w:color w:val="auto"/>
          <w:sz w:val="24"/>
          <w:szCs w:val="24"/>
        </w:rPr>
        <w:t>.</w:t>
      </w:r>
      <w:bookmarkEnd w:id="15"/>
    </w:p>
    <w:p w14:paraId="446AA8A6" w14:textId="6AFCC2E8" w:rsidR="00965D01" w:rsidRPr="00057162" w:rsidRDefault="00965D01" w:rsidP="00EB6C70">
      <w:pPr>
        <w:pStyle w:val="Akapitzlist"/>
        <w:numPr>
          <w:ilvl w:val="0"/>
          <w:numId w:val="2"/>
        </w:numPr>
        <w:spacing w:after="40"/>
        <w:ind w:left="426" w:hanging="426"/>
        <w:contextualSpacing w:val="0"/>
        <w:jc w:val="both"/>
      </w:pPr>
      <w:r w:rsidRPr="00057162">
        <w:t xml:space="preserve">O udzielenie zamówienia mogą ubiegać się </w:t>
      </w:r>
      <w:r w:rsidR="00DB4D9E">
        <w:t>Wykonawcy</w:t>
      </w:r>
      <w:r w:rsidRPr="00057162">
        <w:t>, którzy nie podlegają wykluczeniu z</w:t>
      </w:r>
      <w:r w:rsidR="00A94998">
        <w:t> </w:t>
      </w:r>
      <w:r w:rsidRPr="00057162">
        <w:t>postępowania oraz spełniają warunki udziału w postępowaniu</w:t>
      </w:r>
      <w:r w:rsidR="00F625E4" w:rsidRPr="00057162">
        <w:t>.</w:t>
      </w:r>
    </w:p>
    <w:p w14:paraId="3152BCB6" w14:textId="0E4579B9" w:rsidR="00F625E4" w:rsidRPr="006A0044" w:rsidRDefault="00F625E4" w:rsidP="00EB6C70">
      <w:pPr>
        <w:pStyle w:val="Akapitzlist"/>
        <w:numPr>
          <w:ilvl w:val="0"/>
          <w:numId w:val="2"/>
        </w:numPr>
        <w:spacing w:after="40"/>
        <w:ind w:left="426" w:hanging="426"/>
        <w:contextualSpacing w:val="0"/>
        <w:jc w:val="both"/>
      </w:pPr>
      <w:bookmarkStart w:id="16" w:name="_Hlk91670677"/>
      <w:r w:rsidRPr="00D52625">
        <w:t xml:space="preserve">Wykluczeniu </w:t>
      </w:r>
      <w:r w:rsidRPr="006A0044">
        <w:t xml:space="preserve">z postępowania </w:t>
      </w:r>
      <w:r w:rsidR="00501126" w:rsidRPr="006A0044">
        <w:t>podlega</w:t>
      </w:r>
      <w:r w:rsidRPr="006A0044">
        <w:t xml:space="preserve"> </w:t>
      </w:r>
      <w:r w:rsidR="008616AB" w:rsidRPr="006A0044">
        <w:t>Wykonawca</w:t>
      </w:r>
      <w:r w:rsidRPr="006A0044">
        <w:t>:</w:t>
      </w:r>
    </w:p>
    <w:bookmarkEnd w:id="16"/>
    <w:p w14:paraId="7A2605AD" w14:textId="031465DB" w:rsidR="000D5BA1" w:rsidRPr="006A0044" w:rsidRDefault="009F7D68" w:rsidP="006A0044">
      <w:pPr>
        <w:pStyle w:val="Akapitzlist"/>
        <w:numPr>
          <w:ilvl w:val="1"/>
          <w:numId w:val="2"/>
        </w:numPr>
        <w:spacing w:after="40"/>
        <w:ind w:left="851" w:hanging="425"/>
        <w:contextualSpacing w:val="0"/>
        <w:jc w:val="both"/>
      </w:pPr>
      <w:r w:rsidRPr="006A0044">
        <w:t>w stosunku do którego otwarto likwidację, sąd zarządził likwidację majątku w</w:t>
      </w:r>
      <w:r w:rsidR="006A0044">
        <w:t> </w:t>
      </w:r>
      <w:r w:rsidRPr="006A0044">
        <w:t>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6A0044">
        <w:t> </w:t>
      </w:r>
      <w:r w:rsidRPr="006A0044">
        <w:t>procedury przewidzianej przepisami miejsca wszczęcia tej procedury,</w:t>
      </w:r>
    </w:p>
    <w:p w14:paraId="5F873CDF" w14:textId="6F253AB7" w:rsidR="000D5BA1" w:rsidRPr="006A0044" w:rsidRDefault="000D5BA1" w:rsidP="006A0044">
      <w:pPr>
        <w:pStyle w:val="Akapitzlist"/>
        <w:numPr>
          <w:ilvl w:val="1"/>
          <w:numId w:val="2"/>
        </w:numPr>
        <w:spacing w:after="40"/>
        <w:ind w:left="851" w:hanging="425"/>
        <w:contextualSpacing w:val="0"/>
        <w:jc w:val="both"/>
      </w:pPr>
      <w:r w:rsidRPr="006A0044">
        <w:t>jeżeli Zamawiający może stwierdzić, na podstawie wiarygodnych przesłanek, że</w:t>
      </w:r>
      <w:r w:rsidR="006A0044">
        <w:t> </w:t>
      </w:r>
      <w:r w:rsidRPr="006A0044">
        <w:t>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w:t>
      </w:r>
      <w:r w:rsidR="006A0044">
        <w:t> </w:t>
      </w:r>
      <w:r w:rsidRPr="006A0044">
        <w:t>siebie;</w:t>
      </w:r>
    </w:p>
    <w:p w14:paraId="4B8DC299" w14:textId="429A313C" w:rsidR="000D5BA1" w:rsidRPr="006A0044" w:rsidRDefault="000D5BA1" w:rsidP="006A0044">
      <w:pPr>
        <w:pStyle w:val="Akapitzlist"/>
        <w:numPr>
          <w:ilvl w:val="1"/>
          <w:numId w:val="2"/>
        </w:numPr>
        <w:spacing w:after="40"/>
        <w:ind w:left="851" w:hanging="425"/>
        <w:contextualSpacing w:val="0"/>
        <w:jc w:val="both"/>
      </w:pPr>
      <w:r w:rsidRPr="006A0044">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6E9EF38" w14:textId="4E09E102" w:rsidR="000D5BA1" w:rsidRPr="006A0044" w:rsidRDefault="000D5BA1" w:rsidP="006A0044">
      <w:pPr>
        <w:pStyle w:val="Akapitzlist"/>
        <w:numPr>
          <w:ilvl w:val="1"/>
          <w:numId w:val="2"/>
        </w:numPr>
        <w:spacing w:after="40"/>
        <w:ind w:left="851" w:hanging="425"/>
        <w:contextualSpacing w:val="0"/>
        <w:jc w:val="both"/>
      </w:pPr>
      <w:r w:rsidRPr="006A0044">
        <w:t>który naruszył obowiązki dotyczące płatności podatków opłat lub składek na</w:t>
      </w:r>
      <w:r w:rsidR="006A0044">
        <w:t> </w:t>
      </w:r>
      <w:r w:rsidRPr="006A0044">
        <w:t>ubezpieczenia społeczne lub zdrowotne, chyba że Wykonawca odpowiednio przed upływem terminu składania ofert dokonał płatności należnych podatków, opłat lub</w:t>
      </w:r>
      <w:r w:rsidR="006A0044">
        <w:t> </w:t>
      </w:r>
      <w:r w:rsidRPr="006A0044">
        <w:t>składek na ubezpieczenia społeczne lub zdrowotne wraz z odsetkami lub grzywnami lub zawarł wiążące porozumienie w sprawie spłaty tych należności;</w:t>
      </w:r>
    </w:p>
    <w:p w14:paraId="3205EFF6" w14:textId="724251F9" w:rsidR="000D5BA1" w:rsidRPr="006A0044" w:rsidRDefault="000D5BA1" w:rsidP="006A0044">
      <w:pPr>
        <w:pStyle w:val="Akapitzlist"/>
        <w:numPr>
          <w:ilvl w:val="1"/>
          <w:numId w:val="2"/>
        </w:numPr>
        <w:spacing w:after="40"/>
        <w:ind w:left="851" w:hanging="425"/>
        <w:contextualSpacing w:val="0"/>
        <w:jc w:val="both"/>
      </w:pPr>
      <w:r w:rsidRPr="006A0044">
        <w:t>jeżeli doszło do zakłócenia konkurencji wynikającego z wcześniejszego doradztwa lub</w:t>
      </w:r>
      <w:r w:rsidR="006A0044">
        <w:t> </w:t>
      </w:r>
      <w:r w:rsidRPr="006A0044">
        <w:t>zaangażowania w inny sposób w przygotowanie postępowania tego Wykonawcy lub</w:t>
      </w:r>
      <w:r w:rsidR="006A0044">
        <w:t> </w:t>
      </w:r>
      <w:r w:rsidRPr="006A0044">
        <w:t>podmiotu, który należy z Wykonawcą do tej samej grupy kapitałowej w rozumieniu ustawy z dnia 16 lutego 2007 r. o ochronie konkurencji i konsumentów, chyba że</w:t>
      </w:r>
      <w:r w:rsidR="006A0044">
        <w:t> </w:t>
      </w:r>
      <w:r w:rsidRPr="006A0044">
        <w:t>spowodowane tym zakłócenie konkurencji może być wyeliminowane w inny sposób niż przez wykluczenie Wykonawcy z udziału w postępowaniu o udzielenie zamówienia;</w:t>
      </w:r>
    </w:p>
    <w:p w14:paraId="6069D8BC" w14:textId="1976394F" w:rsidR="000D5BA1" w:rsidRPr="006A0044" w:rsidRDefault="000D5BA1" w:rsidP="006A0044">
      <w:pPr>
        <w:pStyle w:val="Akapitzlist"/>
        <w:numPr>
          <w:ilvl w:val="1"/>
          <w:numId w:val="2"/>
        </w:numPr>
        <w:spacing w:after="40"/>
        <w:ind w:left="851" w:hanging="425"/>
        <w:contextualSpacing w:val="0"/>
        <w:jc w:val="both"/>
      </w:pPr>
      <w:r w:rsidRPr="006A0044">
        <w:t>który przedstawił informacje wprowadzające w błąd, co mogło mieć wpływ na decyzje podejmowane przez Zamawiającego w postępowaniu o udzielenie zamówienia;</w:t>
      </w:r>
    </w:p>
    <w:p w14:paraId="61E48B6F" w14:textId="68C772F3" w:rsidR="000D5BA1" w:rsidRPr="006A0044" w:rsidRDefault="000D5BA1" w:rsidP="006A0044">
      <w:pPr>
        <w:pStyle w:val="Akapitzlist"/>
        <w:numPr>
          <w:ilvl w:val="1"/>
          <w:numId w:val="2"/>
        </w:numPr>
        <w:spacing w:after="40"/>
        <w:ind w:left="851" w:hanging="425"/>
        <w:contextualSpacing w:val="0"/>
        <w:jc w:val="both"/>
      </w:pPr>
      <w:r w:rsidRPr="006A0044">
        <w:t>wobec którego zachodzą okoliczności określone w art. 7 ust 1 ustawy z dnia 13 kwietnia 2022 r. o szczególnych rozwiązaniach w zakresie przeciwdziałania wspieraniu agresji na</w:t>
      </w:r>
      <w:r w:rsidR="006A0044">
        <w:t> </w:t>
      </w:r>
      <w:r w:rsidRPr="006A0044">
        <w:t xml:space="preserve">Ukrainę oraz służących ochronie bezpieczeństwa narodowego oraz w rozporządzeniu (UE) 2022/576, </w:t>
      </w:r>
      <w:del w:id="17" w:author="Rafał Rosół" w:date="2025-11-16T19:15:00Z" w16du:dateUtc="2025-11-16T18:15:00Z">
        <w:r w:rsidRPr="006A0044" w:rsidDel="00C20C99">
          <w:delText>tj</w:delText>
        </w:r>
      </w:del>
      <w:ins w:id="18" w:author="Rafał Rosół" w:date="2025-11-16T19:15:00Z" w16du:dateUtc="2025-11-16T18:15:00Z">
        <w:r w:rsidR="00C20C99" w:rsidRPr="006A0044">
          <w:t>tj.</w:t>
        </w:r>
      </w:ins>
      <w:r w:rsidRPr="006A0044">
        <w:t>:</w:t>
      </w:r>
    </w:p>
    <w:p w14:paraId="6AE61035" w14:textId="4C740BAF" w:rsidR="000D5BA1" w:rsidRPr="006A0044" w:rsidRDefault="000D5BA1" w:rsidP="006A0044">
      <w:pPr>
        <w:numPr>
          <w:ilvl w:val="2"/>
          <w:numId w:val="2"/>
        </w:numPr>
        <w:autoSpaceDE w:val="0"/>
        <w:autoSpaceDN w:val="0"/>
        <w:adjustRightInd w:val="0"/>
        <w:spacing w:after="40"/>
        <w:ind w:left="1276" w:hanging="425"/>
        <w:jc w:val="both"/>
        <w:rPr>
          <w:sz w:val="24"/>
          <w:szCs w:val="24"/>
        </w:rPr>
      </w:pPr>
      <w:r w:rsidRPr="006A0044">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(Dz.</w:t>
      </w:r>
      <w:r w:rsidR="006A0044">
        <w:rPr>
          <w:sz w:val="24"/>
          <w:szCs w:val="24"/>
        </w:rPr>
        <w:t xml:space="preserve"> </w:t>
      </w:r>
      <w:r w:rsidRPr="006A0044">
        <w:rPr>
          <w:sz w:val="24"/>
          <w:szCs w:val="24"/>
        </w:rPr>
        <w:t>Urz. UE L 134 z 20.05.2006, str. 1 z późn. zm.) zwanym dalej ,,rozporządzeniem 765/2006”, lub rozporządzeniu Rady (UE) nr 269/2014 z dnia 17</w:t>
      </w:r>
      <w:r w:rsidR="006A0044">
        <w:rPr>
          <w:sz w:val="24"/>
          <w:szCs w:val="24"/>
        </w:rPr>
        <w:t> </w:t>
      </w:r>
      <w:r w:rsidRPr="006A0044">
        <w:rPr>
          <w:sz w:val="24"/>
          <w:szCs w:val="24"/>
        </w:rPr>
        <w:t xml:space="preserve">marca 2014 r. w sprawie środków ograniczających w odniesieniu do działań </w:t>
      </w:r>
      <w:r w:rsidRPr="006A0044">
        <w:rPr>
          <w:sz w:val="24"/>
          <w:szCs w:val="24"/>
        </w:rPr>
        <w:lastRenderedPageBreak/>
        <w:t>podważających integralność terytorialną, suwerenność i niezależność Ukrainy lub im zagrażających (Dz.</w:t>
      </w:r>
      <w:r w:rsidR="006A0044">
        <w:rPr>
          <w:sz w:val="24"/>
          <w:szCs w:val="24"/>
        </w:rPr>
        <w:t xml:space="preserve"> </w:t>
      </w:r>
      <w:r w:rsidRPr="006A0044">
        <w:rPr>
          <w:sz w:val="24"/>
          <w:szCs w:val="24"/>
        </w:rPr>
        <w:t>Urz. UE L 78 z 17.03.2014, str. 6 z późn. zm.) zwanym dalej ,,rozporządzeniem 269/2014” albo wpisani na listę na podstawie decyzji w sprawie wpisu na listę rozstrzygającej o zastosowaniu środka, o którym mowa w art. 1 pkt 3 w zw. art. 3 ustawy z dnia 13 kwietnia 2022r. o szczególnych rozwiązaniach w</w:t>
      </w:r>
      <w:r w:rsidR="006A0044">
        <w:rPr>
          <w:sz w:val="24"/>
          <w:szCs w:val="24"/>
        </w:rPr>
        <w:t> </w:t>
      </w:r>
      <w:r w:rsidRPr="006A0044">
        <w:rPr>
          <w:sz w:val="24"/>
          <w:szCs w:val="24"/>
        </w:rPr>
        <w:t>zakresie przeciwdziałania wspieraniu agresji na Ukrainę oraz służących ochronie bezpieczeństwa narodowego (Dz.</w:t>
      </w:r>
      <w:r w:rsidR="006A0044">
        <w:rPr>
          <w:sz w:val="24"/>
          <w:szCs w:val="24"/>
        </w:rPr>
        <w:t xml:space="preserve"> </w:t>
      </w:r>
      <w:r w:rsidRPr="006A0044">
        <w:rPr>
          <w:sz w:val="24"/>
          <w:szCs w:val="24"/>
        </w:rPr>
        <w:t>U. 2022, poz. 835);</w:t>
      </w:r>
    </w:p>
    <w:p w14:paraId="7C65B2C0" w14:textId="6B5AEBCE" w:rsidR="000D5BA1" w:rsidRPr="006A0044" w:rsidRDefault="000D5BA1" w:rsidP="006A0044">
      <w:pPr>
        <w:numPr>
          <w:ilvl w:val="2"/>
          <w:numId w:val="2"/>
        </w:numPr>
        <w:autoSpaceDE w:val="0"/>
        <w:autoSpaceDN w:val="0"/>
        <w:adjustRightInd w:val="0"/>
        <w:spacing w:after="40"/>
        <w:ind w:left="1276" w:hanging="425"/>
        <w:jc w:val="both"/>
        <w:rPr>
          <w:rFonts w:eastAsiaTheme="minorHAnsi"/>
          <w:color w:val="000000"/>
          <w:sz w:val="23"/>
          <w:szCs w:val="23"/>
          <w:lang w:eastAsia="en-US"/>
        </w:rPr>
      </w:pPr>
      <w:r w:rsidRPr="006A0044">
        <w:rPr>
          <w:rFonts w:eastAsiaTheme="minorHAnsi"/>
          <w:color w:val="000000"/>
          <w:sz w:val="23"/>
          <w:szCs w:val="23"/>
          <w:lang w:eastAsia="en-US"/>
        </w:rPr>
        <w:t>Wykonawcy, których beneficjentem rzeczywistym w rozumieniu ustawy z dnia 1 marca 2018 r. o przeciwdziałaniu praniu pieniędzy oraz finansowaniu terroryzmu (Dz. U. 2022 poz. 593 i 655) jest osoba wymieniona w wykazach określonych w rozporządzeniu 765/2006 i rozporządzeniu 269/2014 albo wpisana na listę lub będąca takim beneficjentem rzeczywistym od dnia 24 lutego 2022 r., o ile została wpisana na listę na</w:t>
      </w:r>
      <w:r w:rsidR="006A0044">
        <w:rPr>
          <w:rFonts w:eastAsiaTheme="minorHAnsi"/>
          <w:color w:val="000000"/>
          <w:sz w:val="23"/>
          <w:szCs w:val="23"/>
          <w:lang w:eastAsia="en-US"/>
        </w:rPr>
        <w:t> </w:t>
      </w:r>
      <w:r w:rsidRPr="006A0044">
        <w:rPr>
          <w:rFonts w:eastAsiaTheme="minorHAnsi"/>
          <w:color w:val="000000"/>
          <w:sz w:val="23"/>
          <w:szCs w:val="23"/>
          <w:lang w:eastAsia="en-US"/>
        </w:rPr>
        <w:t>podstawie decyzji w sprawie wpisu na listę rozstrzygającej o zastosowaniu środka, o</w:t>
      </w:r>
      <w:r w:rsidR="006A0044">
        <w:rPr>
          <w:rFonts w:eastAsiaTheme="minorHAnsi"/>
          <w:color w:val="000000"/>
          <w:sz w:val="23"/>
          <w:szCs w:val="23"/>
          <w:lang w:eastAsia="en-US"/>
        </w:rPr>
        <w:t> </w:t>
      </w:r>
      <w:r w:rsidRPr="006A0044">
        <w:rPr>
          <w:rFonts w:eastAsiaTheme="minorHAnsi"/>
          <w:color w:val="000000"/>
          <w:sz w:val="23"/>
          <w:szCs w:val="23"/>
          <w:lang w:eastAsia="en-US"/>
        </w:rPr>
        <w:t>którym mowa w art. 1 pkt 3 w zw. art. 3 ustawy;</w:t>
      </w:r>
    </w:p>
    <w:p w14:paraId="73E425A2" w14:textId="39A20D71" w:rsidR="000D5BA1" w:rsidRPr="006A0044" w:rsidRDefault="000D5BA1" w:rsidP="006A0044">
      <w:pPr>
        <w:numPr>
          <w:ilvl w:val="2"/>
          <w:numId w:val="2"/>
        </w:numPr>
        <w:autoSpaceDE w:val="0"/>
        <w:autoSpaceDN w:val="0"/>
        <w:adjustRightInd w:val="0"/>
        <w:spacing w:after="40"/>
        <w:ind w:left="1276" w:hanging="425"/>
        <w:jc w:val="both"/>
        <w:rPr>
          <w:rFonts w:eastAsiaTheme="minorHAnsi"/>
          <w:color w:val="000000"/>
          <w:sz w:val="23"/>
          <w:szCs w:val="23"/>
          <w:lang w:eastAsia="en-US"/>
        </w:rPr>
      </w:pPr>
      <w:r w:rsidRPr="006A0044">
        <w:rPr>
          <w:rFonts w:eastAsiaTheme="minorHAnsi"/>
          <w:color w:val="000000"/>
          <w:sz w:val="23"/>
          <w:szCs w:val="23"/>
          <w:lang w:eastAsia="en-US"/>
        </w:rPr>
        <w:t>Wykonawcy, których jednostką dominującą w rozumieniu art. 3 ust. 1 pkt 37 ustawy z</w:t>
      </w:r>
      <w:r w:rsidR="006A0044">
        <w:rPr>
          <w:rFonts w:eastAsiaTheme="minorHAnsi"/>
          <w:color w:val="000000"/>
          <w:sz w:val="23"/>
          <w:szCs w:val="23"/>
          <w:lang w:eastAsia="en-US"/>
        </w:rPr>
        <w:t> </w:t>
      </w:r>
      <w:r w:rsidRPr="006A0044">
        <w:rPr>
          <w:rFonts w:eastAsiaTheme="minorHAnsi"/>
          <w:color w:val="000000"/>
          <w:sz w:val="23"/>
          <w:szCs w:val="23"/>
          <w:lang w:eastAsia="en-US"/>
        </w:rPr>
        <w:t>dnia 29 września 1994 r. o rachunkowości (Dz. U. 2023 poz. 120, 295 z późn. zm.) jest podmiot wymieniony w wykazach określonych w rozporządzeniu 765/2006 i</w:t>
      </w:r>
      <w:r w:rsidR="006A0044">
        <w:rPr>
          <w:rFonts w:eastAsiaTheme="minorHAnsi"/>
          <w:color w:val="000000"/>
          <w:sz w:val="23"/>
          <w:szCs w:val="23"/>
          <w:lang w:eastAsia="en-US"/>
        </w:rPr>
        <w:t> </w:t>
      </w:r>
      <w:r w:rsidRPr="006A0044">
        <w:rPr>
          <w:rFonts w:eastAsiaTheme="minorHAnsi"/>
          <w:color w:val="000000"/>
          <w:sz w:val="23"/>
          <w:szCs w:val="23"/>
          <w:lang w:eastAsia="en-US"/>
        </w:rPr>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6A0044">
        <w:rPr>
          <w:rFonts w:eastAsiaTheme="minorHAnsi"/>
          <w:color w:val="000000"/>
          <w:sz w:val="23"/>
          <w:szCs w:val="23"/>
          <w:lang w:eastAsia="en-US"/>
        </w:rPr>
        <w:t> </w:t>
      </w:r>
      <w:r w:rsidRPr="006A0044">
        <w:rPr>
          <w:rFonts w:eastAsiaTheme="minorHAnsi"/>
          <w:color w:val="000000"/>
          <w:sz w:val="23"/>
          <w:szCs w:val="23"/>
          <w:lang w:eastAsia="en-US"/>
        </w:rPr>
        <w:t>zw. art. 3 ustawy,</w:t>
      </w:r>
    </w:p>
    <w:p w14:paraId="299CD2B7" w14:textId="77777777" w:rsidR="00544141" w:rsidRPr="006A0044" w:rsidRDefault="000D5BA1" w:rsidP="006A0044">
      <w:pPr>
        <w:numPr>
          <w:ilvl w:val="2"/>
          <w:numId w:val="2"/>
        </w:numPr>
        <w:autoSpaceDE w:val="0"/>
        <w:autoSpaceDN w:val="0"/>
        <w:adjustRightInd w:val="0"/>
        <w:spacing w:after="40"/>
        <w:ind w:left="1276" w:hanging="425"/>
        <w:jc w:val="both"/>
        <w:rPr>
          <w:rFonts w:eastAsiaTheme="minorHAnsi"/>
          <w:color w:val="000000"/>
          <w:sz w:val="23"/>
          <w:szCs w:val="23"/>
          <w:lang w:eastAsia="en-US"/>
        </w:rPr>
      </w:pPr>
      <w:r w:rsidRPr="006A0044">
        <w:rPr>
          <w:rFonts w:eastAsiaTheme="minorHAnsi"/>
          <w:color w:val="000000"/>
          <w:sz w:val="23"/>
          <w:szCs w:val="23"/>
          <w:lang w:eastAsia="en-US"/>
        </w:rPr>
        <w:t>Wykonawcy, którzy realizują zamówienie na rzecz lub z udziałem:</w:t>
      </w:r>
    </w:p>
    <w:p w14:paraId="747BDB54" w14:textId="433F5036" w:rsidR="00544141" w:rsidRPr="006A0044" w:rsidRDefault="00544141">
      <w:pPr>
        <w:pStyle w:val="Akapitzlist"/>
        <w:numPr>
          <w:ilvl w:val="0"/>
          <w:numId w:val="66"/>
        </w:numPr>
        <w:autoSpaceDE w:val="0"/>
        <w:autoSpaceDN w:val="0"/>
        <w:adjustRightInd w:val="0"/>
        <w:spacing w:after="40"/>
        <w:ind w:left="1560" w:hanging="284"/>
        <w:jc w:val="both"/>
        <w:rPr>
          <w:rFonts w:eastAsiaTheme="minorHAnsi"/>
          <w:color w:val="000000"/>
          <w:sz w:val="23"/>
          <w:szCs w:val="23"/>
          <w:lang w:eastAsia="en-US"/>
        </w:rPr>
      </w:pPr>
      <w:r w:rsidRPr="006A0044">
        <w:rPr>
          <w:rFonts w:eastAsiaTheme="minorHAnsi"/>
          <w:color w:val="000000"/>
          <w:sz w:val="23"/>
          <w:szCs w:val="23"/>
          <w:lang w:eastAsia="en-US"/>
        </w:rPr>
        <w:t>obywateli rosyjskich lub osób fizycznych lub prawnych, podmiotów lub organów z</w:t>
      </w:r>
      <w:r w:rsidR="006A0044">
        <w:rPr>
          <w:rFonts w:eastAsiaTheme="minorHAnsi"/>
          <w:color w:val="000000"/>
          <w:sz w:val="23"/>
          <w:szCs w:val="23"/>
          <w:lang w:eastAsia="en-US"/>
        </w:rPr>
        <w:t> </w:t>
      </w:r>
      <w:r w:rsidRPr="006A0044">
        <w:rPr>
          <w:rFonts w:eastAsiaTheme="minorHAnsi"/>
          <w:color w:val="000000"/>
          <w:sz w:val="23"/>
          <w:szCs w:val="23"/>
          <w:lang w:eastAsia="en-US"/>
        </w:rPr>
        <w:t>siedzibą w Rosji;</w:t>
      </w:r>
    </w:p>
    <w:p w14:paraId="6A3D678C" w14:textId="37930A13" w:rsidR="00544141" w:rsidRPr="006A0044" w:rsidRDefault="00544141">
      <w:pPr>
        <w:pStyle w:val="Akapitzlist"/>
        <w:numPr>
          <w:ilvl w:val="0"/>
          <w:numId w:val="66"/>
        </w:numPr>
        <w:autoSpaceDE w:val="0"/>
        <w:autoSpaceDN w:val="0"/>
        <w:adjustRightInd w:val="0"/>
        <w:spacing w:after="40"/>
        <w:ind w:left="1560" w:hanging="284"/>
        <w:jc w:val="both"/>
        <w:rPr>
          <w:rFonts w:eastAsiaTheme="minorHAnsi"/>
          <w:color w:val="000000"/>
          <w:sz w:val="23"/>
          <w:szCs w:val="23"/>
          <w:lang w:eastAsia="en-US"/>
        </w:rPr>
      </w:pPr>
      <w:r w:rsidRPr="006A0044">
        <w:rPr>
          <w:rFonts w:eastAsiaTheme="minorHAnsi"/>
          <w:color w:val="000000"/>
          <w:sz w:val="23"/>
          <w:szCs w:val="23"/>
          <w:lang w:eastAsia="en-US"/>
        </w:rPr>
        <w:t>osób prawnych, podmiotów lub organów, do których prawa własności bezpośrednio lub pośrednio w ponad 50 % należą do podmiotu, o którym mowa w tirecie 1); lub</w:t>
      </w:r>
    </w:p>
    <w:p w14:paraId="71F84EA7" w14:textId="4A2E6131" w:rsidR="00544141" w:rsidRPr="006A0044" w:rsidRDefault="00544141">
      <w:pPr>
        <w:pStyle w:val="Akapitzlist"/>
        <w:numPr>
          <w:ilvl w:val="0"/>
          <w:numId w:val="66"/>
        </w:numPr>
        <w:autoSpaceDE w:val="0"/>
        <w:autoSpaceDN w:val="0"/>
        <w:adjustRightInd w:val="0"/>
        <w:spacing w:after="40"/>
        <w:ind w:left="1560" w:hanging="284"/>
        <w:jc w:val="both"/>
        <w:rPr>
          <w:rFonts w:eastAsiaTheme="minorHAnsi"/>
          <w:color w:val="000000"/>
          <w:sz w:val="23"/>
          <w:szCs w:val="23"/>
          <w:lang w:eastAsia="en-US"/>
        </w:rPr>
      </w:pPr>
      <w:r w:rsidRPr="006A0044">
        <w:rPr>
          <w:rFonts w:eastAsiaTheme="minorHAnsi"/>
          <w:color w:val="000000"/>
          <w:sz w:val="23"/>
          <w:szCs w:val="23"/>
          <w:lang w:eastAsia="en-US"/>
        </w:rPr>
        <w:t>osób fizycznych lub prawnych, podmiotów lub organów działających w imieniu lub</w:t>
      </w:r>
      <w:r w:rsidR="006A0044">
        <w:rPr>
          <w:rFonts w:eastAsiaTheme="minorHAnsi"/>
          <w:color w:val="000000"/>
          <w:sz w:val="23"/>
          <w:szCs w:val="23"/>
          <w:lang w:eastAsia="en-US"/>
        </w:rPr>
        <w:t> </w:t>
      </w:r>
      <w:r w:rsidRPr="006A0044">
        <w:rPr>
          <w:rFonts w:eastAsiaTheme="minorHAnsi"/>
          <w:color w:val="000000"/>
          <w:sz w:val="23"/>
          <w:szCs w:val="23"/>
          <w:lang w:eastAsia="en-US"/>
        </w:rPr>
        <w:t>pod kierunkiem podmiotu, o którym mowa w tir. 1) lub 2),</w:t>
      </w:r>
    </w:p>
    <w:p w14:paraId="20216A34" w14:textId="1AC87A1D" w:rsidR="000D5BA1" w:rsidRPr="006A0044" w:rsidRDefault="00544141">
      <w:pPr>
        <w:numPr>
          <w:ilvl w:val="2"/>
          <w:numId w:val="65"/>
        </w:numPr>
        <w:autoSpaceDE w:val="0"/>
        <w:autoSpaceDN w:val="0"/>
        <w:adjustRightInd w:val="0"/>
        <w:spacing w:after="40"/>
        <w:ind w:left="1276"/>
        <w:jc w:val="both"/>
        <w:rPr>
          <w:rFonts w:eastAsiaTheme="minorHAnsi"/>
          <w:color w:val="000000"/>
          <w:sz w:val="23"/>
          <w:szCs w:val="23"/>
          <w:lang w:eastAsia="en-US"/>
        </w:rPr>
      </w:pPr>
      <w:r w:rsidRPr="006A0044">
        <w:rPr>
          <w:rFonts w:eastAsiaTheme="minorHAnsi"/>
          <w:color w:val="000000"/>
          <w:sz w:val="23"/>
          <w:szCs w:val="23"/>
          <w:lang w:eastAsia="en-US"/>
        </w:rPr>
        <w:t>w tym podwykonawców, dostawców lub podmiotów, na których zdolności polega się w</w:t>
      </w:r>
      <w:r w:rsidR="006A0044">
        <w:rPr>
          <w:rFonts w:eastAsiaTheme="minorHAnsi"/>
          <w:color w:val="000000"/>
          <w:sz w:val="23"/>
          <w:szCs w:val="23"/>
          <w:lang w:eastAsia="en-US"/>
        </w:rPr>
        <w:t> </w:t>
      </w:r>
      <w:r w:rsidRPr="006A0044">
        <w:rPr>
          <w:rFonts w:eastAsiaTheme="minorHAnsi"/>
          <w:color w:val="000000"/>
          <w:sz w:val="23"/>
          <w:szCs w:val="23"/>
          <w:lang w:eastAsia="en-US"/>
        </w:rPr>
        <w:t>rozumieniu dyrektywy w sprawie zamówień publicznych, w przypadku gdy przypada na nich ponad 10 % wartości zamówienia.</w:t>
      </w:r>
    </w:p>
    <w:p w14:paraId="33B1C47F" w14:textId="53999E1A" w:rsidR="00544141" w:rsidRPr="006A0044" w:rsidRDefault="00544141" w:rsidP="006A0044">
      <w:pPr>
        <w:pStyle w:val="Akapitzlist"/>
        <w:numPr>
          <w:ilvl w:val="1"/>
          <w:numId w:val="2"/>
        </w:numPr>
        <w:spacing w:after="40"/>
        <w:ind w:left="851" w:hanging="425"/>
        <w:contextualSpacing w:val="0"/>
        <w:jc w:val="both"/>
      </w:pPr>
      <w:r w:rsidRPr="006A0044">
        <w:t>wobec którego są podejmowane inne prawem przewidziane środki o charakterze sankcyjnym</w:t>
      </w:r>
      <w:r w:rsidR="006A0044">
        <w:t>,</w:t>
      </w:r>
    </w:p>
    <w:p w14:paraId="08E0928C" w14:textId="18EA735B" w:rsidR="00544141" w:rsidRPr="006A0044" w:rsidRDefault="00544141" w:rsidP="006A0044">
      <w:pPr>
        <w:pStyle w:val="Akapitzlist"/>
        <w:numPr>
          <w:ilvl w:val="1"/>
          <w:numId w:val="2"/>
        </w:numPr>
        <w:spacing w:after="40"/>
        <w:ind w:left="851" w:hanging="425"/>
        <w:contextualSpacing w:val="0"/>
        <w:jc w:val="both"/>
      </w:pPr>
      <w:r w:rsidRPr="006A0044">
        <w:t>który</w:t>
      </w:r>
      <w:r w:rsidRPr="006A0044">
        <w:rPr>
          <w:rFonts w:eastAsiaTheme="minorHAnsi"/>
          <w:color w:val="000000"/>
          <w:sz w:val="23"/>
          <w:szCs w:val="23"/>
          <w:lang w:eastAsia="en-US"/>
        </w:rPr>
        <w:t xml:space="preserve"> w okresie 3 miesięcy (licząc od daty rozstrzygnięcia postępowania), w postępowaniach, złożył najkorzystniejszą ofertę i:</w:t>
      </w:r>
    </w:p>
    <w:p w14:paraId="6833B5D3" w14:textId="63995B1F" w:rsidR="00544141" w:rsidRPr="006A0044" w:rsidRDefault="00544141" w:rsidP="006A0044">
      <w:pPr>
        <w:pStyle w:val="Akapitzlist"/>
        <w:numPr>
          <w:ilvl w:val="2"/>
          <w:numId w:val="2"/>
        </w:numPr>
        <w:spacing w:after="40"/>
        <w:ind w:left="1276" w:hanging="425"/>
        <w:contextualSpacing w:val="0"/>
        <w:jc w:val="both"/>
      </w:pPr>
      <w:r w:rsidRPr="006A0044">
        <w:rPr>
          <w:rFonts w:eastAsiaTheme="minorHAnsi"/>
          <w:color w:val="000000"/>
          <w:sz w:val="23"/>
          <w:szCs w:val="23"/>
          <w:lang w:eastAsia="en-US"/>
        </w:rPr>
        <w:t>odmówił zawarcia umowy, lub</w:t>
      </w:r>
    </w:p>
    <w:p w14:paraId="377F70E1" w14:textId="5AAAC01F" w:rsidR="00544141" w:rsidRPr="006A0044" w:rsidRDefault="00544141" w:rsidP="006A0044">
      <w:pPr>
        <w:pStyle w:val="Akapitzlist"/>
        <w:numPr>
          <w:ilvl w:val="2"/>
          <w:numId w:val="2"/>
        </w:numPr>
        <w:spacing w:after="40"/>
        <w:ind w:left="1276" w:hanging="425"/>
        <w:contextualSpacing w:val="0"/>
        <w:jc w:val="both"/>
      </w:pPr>
      <w:r w:rsidRPr="006A0044">
        <w:rPr>
          <w:rFonts w:eastAsiaTheme="minorHAnsi"/>
          <w:color w:val="000000"/>
          <w:sz w:val="23"/>
          <w:szCs w:val="23"/>
          <w:lang w:eastAsia="en-US"/>
        </w:rPr>
        <w:t>wycofał ofertę, lub</w:t>
      </w:r>
    </w:p>
    <w:p w14:paraId="39974A80" w14:textId="0D49A9C1" w:rsidR="00544141" w:rsidRPr="006A0044" w:rsidRDefault="00544141" w:rsidP="006A0044">
      <w:pPr>
        <w:pStyle w:val="Akapitzlist"/>
        <w:numPr>
          <w:ilvl w:val="2"/>
          <w:numId w:val="2"/>
        </w:numPr>
        <w:spacing w:after="40"/>
        <w:ind w:left="1276" w:hanging="425"/>
        <w:contextualSpacing w:val="0"/>
        <w:jc w:val="both"/>
      </w:pPr>
      <w:r w:rsidRPr="006A0044">
        <w:rPr>
          <w:rFonts w:eastAsiaTheme="minorHAnsi"/>
          <w:color w:val="000000"/>
          <w:sz w:val="23"/>
          <w:szCs w:val="23"/>
          <w:lang w:eastAsia="en-US"/>
        </w:rPr>
        <w:t>nie uzupełnił oświadczeń i dokumentów na wezwanie, o którym mowa w § 39 ust. 6 Regulaminu.</w:t>
      </w:r>
    </w:p>
    <w:p w14:paraId="76D07A46" w14:textId="47531DCB" w:rsidR="00544141" w:rsidRPr="006A0044" w:rsidRDefault="00544141" w:rsidP="006A0044">
      <w:pPr>
        <w:pStyle w:val="Akapitzlist"/>
        <w:numPr>
          <w:ilvl w:val="1"/>
          <w:numId w:val="2"/>
        </w:numPr>
        <w:spacing w:after="40"/>
        <w:ind w:left="851" w:hanging="425"/>
        <w:contextualSpacing w:val="0"/>
        <w:jc w:val="both"/>
      </w:pPr>
      <w:r w:rsidRPr="006A0044">
        <w:rPr>
          <w:rFonts w:eastAsiaTheme="minorHAnsi"/>
          <w:color w:val="000000"/>
          <w:sz w:val="23"/>
          <w:szCs w:val="23"/>
          <w:lang w:eastAsia="en-US"/>
        </w:rPr>
        <w:t xml:space="preserve">który, w przypadku zamówień, o których mowa w § 30 ust. </w:t>
      </w:r>
      <w:r w:rsidR="00FF12A5" w:rsidRPr="006A0044">
        <w:rPr>
          <w:rFonts w:eastAsiaTheme="minorHAnsi"/>
          <w:color w:val="000000"/>
          <w:sz w:val="23"/>
          <w:szCs w:val="23"/>
          <w:lang w:eastAsia="en-US"/>
        </w:rPr>
        <w:t>5</w:t>
      </w:r>
      <w:r w:rsidRPr="006A0044">
        <w:rPr>
          <w:rFonts w:eastAsiaTheme="minorHAnsi"/>
          <w:color w:val="000000"/>
          <w:sz w:val="23"/>
          <w:szCs w:val="23"/>
          <w:lang w:eastAsia="en-US"/>
        </w:rPr>
        <w:t xml:space="preserve"> Regulaminu oraz innych uzasadnionych interesem Spółki przypadkach:</w:t>
      </w:r>
    </w:p>
    <w:p w14:paraId="135D05C2" w14:textId="5E01FD65" w:rsidR="00544141" w:rsidRPr="006A0044" w:rsidRDefault="00544141">
      <w:pPr>
        <w:pStyle w:val="Akapitzlist"/>
        <w:numPr>
          <w:ilvl w:val="2"/>
          <w:numId w:val="67"/>
        </w:numPr>
        <w:spacing w:after="40"/>
        <w:ind w:left="1276" w:hanging="425"/>
        <w:jc w:val="both"/>
      </w:pPr>
      <w:r w:rsidRPr="006A0044">
        <w:t>z przyczyn leżących po jego stronie nie wykonał lub nienależycie wykonał umowę zawartą z Zamawiającym, co doprowadziło do:</w:t>
      </w:r>
    </w:p>
    <w:p w14:paraId="0ECA787C" w14:textId="0D62F2F2" w:rsidR="00544141" w:rsidRPr="006A0044" w:rsidRDefault="00544141">
      <w:pPr>
        <w:pStyle w:val="Akapitzlist"/>
        <w:numPr>
          <w:ilvl w:val="0"/>
          <w:numId w:val="68"/>
        </w:numPr>
        <w:spacing w:after="40"/>
        <w:ind w:left="1560" w:hanging="283"/>
        <w:jc w:val="both"/>
      </w:pPr>
      <w:r w:rsidRPr="006A0044">
        <w:t>wypowiedzenia lub odstąpienia od umowy, lub</w:t>
      </w:r>
    </w:p>
    <w:p w14:paraId="5AC0FBB7" w14:textId="280EECEE" w:rsidR="00544141" w:rsidRPr="006A0044" w:rsidRDefault="00544141">
      <w:pPr>
        <w:pStyle w:val="Akapitzlist"/>
        <w:numPr>
          <w:ilvl w:val="0"/>
          <w:numId w:val="68"/>
        </w:numPr>
        <w:spacing w:after="40"/>
        <w:ind w:left="1560" w:hanging="283"/>
        <w:jc w:val="both"/>
      </w:pPr>
      <w:r w:rsidRPr="006A0044">
        <w:t>dokonania zakupu zastępczego przez Zamawiającego, lub</w:t>
      </w:r>
    </w:p>
    <w:p w14:paraId="77C7CC94" w14:textId="5FA43715" w:rsidR="00544141" w:rsidRPr="006A0044" w:rsidRDefault="00544141">
      <w:pPr>
        <w:pStyle w:val="Akapitzlist"/>
        <w:numPr>
          <w:ilvl w:val="0"/>
          <w:numId w:val="68"/>
        </w:numPr>
        <w:spacing w:after="40"/>
        <w:ind w:left="1560" w:hanging="283"/>
        <w:jc w:val="both"/>
      </w:pPr>
      <w:r w:rsidRPr="006A0044">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p>
    <w:p w14:paraId="6310FE30" w14:textId="13377EBA" w:rsidR="00544141" w:rsidRPr="006A0044" w:rsidRDefault="00544141">
      <w:pPr>
        <w:pStyle w:val="Akapitzlist"/>
        <w:numPr>
          <w:ilvl w:val="2"/>
          <w:numId w:val="67"/>
        </w:numPr>
        <w:spacing w:after="40"/>
        <w:ind w:left="1276" w:hanging="425"/>
        <w:jc w:val="both"/>
      </w:pPr>
      <w:r w:rsidRPr="006A0044">
        <w:lastRenderedPageBreak/>
        <w:t>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w:t>
      </w:r>
    </w:p>
    <w:p w14:paraId="2F0FE1D3" w14:textId="461A2DDC" w:rsidR="00544141" w:rsidRPr="006A0044" w:rsidRDefault="00544141" w:rsidP="006A0044">
      <w:pPr>
        <w:pStyle w:val="Akapitzlist"/>
        <w:numPr>
          <w:ilvl w:val="1"/>
          <w:numId w:val="2"/>
        </w:numPr>
        <w:spacing w:after="40"/>
        <w:ind w:left="851" w:hanging="425"/>
        <w:contextualSpacing w:val="0"/>
        <w:jc w:val="both"/>
      </w:pPr>
      <w:r w:rsidRPr="006A0044">
        <w:rPr>
          <w:rFonts w:eastAsiaTheme="minorHAnsi"/>
          <w:color w:val="000000"/>
          <w:sz w:val="23"/>
          <w:szCs w:val="23"/>
          <w:lang w:eastAsia="en-US"/>
        </w:rPr>
        <w:t xml:space="preserve">w przypadkach, o których mowa w ust. 2 pkt </w:t>
      </w:r>
      <w:r w:rsidR="00FF12A5" w:rsidRPr="006A0044">
        <w:rPr>
          <w:rFonts w:eastAsiaTheme="minorHAnsi"/>
          <w:color w:val="000000"/>
          <w:sz w:val="23"/>
          <w:szCs w:val="23"/>
          <w:lang w:eastAsia="en-US"/>
        </w:rPr>
        <w:t>10</w:t>
      </w:r>
      <w:r w:rsidRPr="006A0044">
        <w:rPr>
          <w:rFonts w:eastAsiaTheme="minorHAnsi"/>
          <w:color w:val="000000"/>
          <w:sz w:val="23"/>
          <w:szCs w:val="23"/>
          <w:lang w:eastAsia="en-US"/>
        </w:rPr>
        <w:t>)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w:t>
      </w:r>
      <w:r w:rsidR="00A94998">
        <w:rPr>
          <w:rFonts w:eastAsiaTheme="minorHAnsi"/>
          <w:color w:val="000000"/>
          <w:sz w:val="23"/>
          <w:szCs w:val="23"/>
          <w:lang w:eastAsia="en-US"/>
        </w:rPr>
        <w:t> </w:t>
      </w:r>
      <w:r w:rsidRPr="006A0044">
        <w:rPr>
          <w:rFonts w:eastAsiaTheme="minorHAnsi"/>
          <w:color w:val="000000"/>
          <w:sz w:val="23"/>
          <w:szCs w:val="23"/>
          <w:lang w:eastAsia="en-US"/>
        </w:rPr>
        <w:t>wartości poprawnie zrealizowanej umowy.</w:t>
      </w:r>
    </w:p>
    <w:p w14:paraId="6162CEC8" w14:textId="261D57D3" w:rsidR="00D42FFB" w:rsidRPr="006A0044" w:rsidRDefault="006B0420" w:rsidP="006A0044">
      <w:pPr>
        <w:pStyle w:val="Akapitzlist"/>
        <w:numPr>
          <w:ilvl w:val="0"/>
          <w:numId w:val="2"/>
        </w:numPr>
        <w:spacing w:after="40"/>
        <w:ind w:left="426" w:hanging="426"/>
        <w:contextualSpacing w:val="0"/>
        <w:jc w:val="both"/>
      </w:pPr>
      <w:r w:rsidRPr="006A0044">
        <w:t>Zamawiający</w:t>
      </w:r>
      <w:r w:rsidR="00D42FFB" w:rsidRPr="006A0044">
        <w:t xml:space="preserve"> stosuje warunki udziału</w:t>
      </w:r>
      <w:r w:rsidR="002E0AA3" w:rsidRPr="006A0044">
        <w:t xml:space="preserve"> w postępowaniu:</w:t>
      </w:r>
    </w:p>
    <w:p w14:paraId="220101EA" w14:textId="0C3CB9BB" w:rsidR="002E0AA3" w:rsidRPr="00057162" w:rsidRDefault="002E0AA3" w:rsidP="006A0044">
      <w:pPr>
        <w:pStyle w:val="Akapitzlist"/>
        <w:numPr>
          <w:ilvl w:val="1"/>
          <w:numId w:val="2"/>
        </w:numPr>
        <w:spacing w:after="40"/>
        <w:ind w:left="851" w:hanging="425"/>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ED5557" w:rsidRDefault="00182B15" w:rsidP="006A0044">
      <w:pPr>
        <w:pStyle w:val="Akapitzlist"/>
        <w:numPr>
          <w:ilvl w:val="1"/>
          <w:numId w:val="2"/>
        </w:numPr>
        <w:spacing w:after="40"/>
        <w:ind w:left="851" w:hanging="425"/>
        <w:contextualSpacing w:val="0"/>
        <w:jc w:val="both"/>
      </w:pPr>
      <w:r w:rsidRPr="00ED5557">
        <w:t xml:space="preserve">zdolności technicznej lub zawodowej; </w:t>
      </w:r>
      <w:r w:rsidR="008616AB" w:rsidRPr="00ED5557">
        <w:t>Wykonawca</w:t>
      </w:r>
      <w:r w:rsidRPr="00ED5557">
        <w:t xml:space="preserve"> wykaże, że:</w:t>
      </w:r>
    </w:p>
    <w:p w14:paraId="7B091A6D" w14:textId="4AB13B88" w:rsidR="00804500" w:rsidRPr="00ED5557" w:rsidRDefault="00804500" w:rsidP="006A0044">
      <w:pPr>
        <w:pStyle w:val="Akapitzlist"/>
        <w:numPr>
          <w:ilvl w:val="2"/>
          <w:numId w:val="16"/>
        </w:numPr>
        <w:spacing w:after="40"/>
        <w:ind w:left="1276" w:hanging="425"/>
        <w:jc w:val="both"/>
      </w:pPr>
      <w:r w:rsidRPr="00ED5557">
        <w:t xml:space="preserve">w okresie ostatnich </w:t>
      </w:r>
      <w:r w:rsidR="00267213" w:rsidRPr="00ED5557">
        <w:rPr>
          <w:b/>
          <w:iCs/>
        </w:rPr>
        <w:t>5</w:t>
      </w:r>
      <w:r w:rsidR="001007BE" w:rsidRPr="00ED5557">
        <w:rPr>
          <w:b/>
          <w:iCs/>
        </w:rPr>
        <w:t xml:space="preserve"> lat</w:t>
      </w:r>
      <w:r w:rsidR="001007BE" w:rsidRPr="00ED5557">
        <w:rPr>
          <w:bCs/>
          <w:iCs/>
        </w:rPr>
        <w:t xml:space="preserve"> </w:t>
      </w:r>
      <w:r w:rsidRPr="00ED5557">
        <w:t xml:space="preserve">przed terminem składania ofert (a jeśli okres prowadzenia działalności jest krótszy to w tym okresie) wykonał co najmniej </w:t>
      </w:r>
      <w:r w:rsidR="00267213" w:rsidRPr="00ED5557">
        <w:t xml:space="preserve">jedną </w:t>
      </w:r>
      <w:r w:rsidRPr="00ED5557">
        <w:t>usług</w:t>
      </w:r>
      <w:r w:rsidR="00267213" w:rsidRPr="00ED5557">
        <w:t>ę</w:t>
      </w:r>
      <w:r w:rsidRPr="00ED5557">
        <w:t xml:space="preserve"> polegające na </w:t>
      </w:r>
      <w:r w:rsidR="00267213" w:rsidRPr="00ED5557">
        <w:t>modernizacji lub instalacji zasilania rezerwowego wraz z integracją z systemem pomiarowym o</w:t>
      </w:r>
      <w:r w:rsidRPr="00ED5557">
        <w:t xml:space="preserve"> wartoś</w:t>
      </w:r>
      <w:r w:rsidR="00267213" w:rsidRPr="00ED5557">
        <w:t xml:space="preserve">ci nie mniejszej </w:t>
      </w:r>
      <w:r w:rsidRPr="00ED5557">
        <w:t>niż</w:t>
      </w:r>
      <w:r w:rsidR="00267213" w:rsidRPr="00ED5557">
        <w:t xml:space="preserve"> </w:t>
      </w:r>
      <w:r w:rsidR="00267213" w:rsidRPr="00ED5557">
        <w:rPr>
          <w:b/>
          <w:bCs/>
        </w:rPr>
        <w:t xml:space="preserve">50 000,00 </w:t>
      </w:r>
      <w:r w:rsidRPr="00ED5557">
        <w:rPr>
          <w:b/>
          <w:bCs/>
        </w:rPr>
        <w:t>PLN</w:t>
      </w:r>
      <w:r w:rsidR="00267213" w:rsidRPr="00ED5557">
        <w:rPr>
          <w:b/>
          <w:bCs/>
        </w:rPr>
        <w:t xml:space="preserve"> brutto,</w:t>
      </w:r>
    </w:p>
    <w:p w14:paraId="192271EE" w14:textId="1B940F1F" w:rsidR="00182B15" w:rsidRPr="00ED5557" w:rsidRDefault="00804500" w:rsidP="00267213">
      <w:pPr>
        <w:pStyle w:val="Akapitzlist"/>
        <w:numPr>
          <w:ilvl w:val="2"/>
          <w:numId w:val="16"/>
        </w:numPr>
        <w:spacing w:after="40"/>
        <w:ind w:left="1276" w:hanging="425"/>
        <w:jc w:val="both"/>
      </w:pPr>
      <w:r w:rsidRPr="00ED5557">
        <w:t>skie</w:t>
      </w:r>
      <w:r w:rsidR="00182B15" w:rsidRPr="00ED5557">
        <w:t>ruje do wykonania zamówienia osoby o następujących kwalifikacjach:</w:t>
      </w:r>
    </w:p>
    <w:p w14:paraId="7F62F2DD" w14:textId="26DA9A1B" w:rsidR="00804500" w:rsidRPr="00ED5557" w:rsidRDefault="00267213">
      <w:pPr>
        <w:pStyle w:val="Akapitzlist"/>
        <w:numPr>
          <w:ilvl w:val="0"/>
          <w:numId w:val="71"/>
        </w:numPr>
        <w:spacing w:after="40"/>
        <w:ind w:left="1560" w:hanging="294"/>
        <w:jc w:val="both"/>
      </w:pPr>
      <w:r w:rsidRPr="00ED5557">
        <w:t xml:space="preserve">co najmniej 1 osobę posiadającą uprawnienia budowlane do kierowania robotami budowlanymi zgodnie z Ustawą Prawo budowlane </w:t>
      </w:r>
      <w:r w:rsidR="00B55EF3" w:rsidRPr="00ED5557">
        <w:t xml:space="preserve">z dnia 7 lipca 1994 r. </w:t>
      </w:r>
      <w:r w:rsidRPr="00ED5557">
        <w:t>(Dz. U. 2025 poz. 418) w specjalności</w:t>
      </w:r>
      <w:r w:rsidR="00B55EF3" w:rsidRPr="00ED5557">
        <w:t xml:space="preserve"> </w:t>
      </w:r>
      <w:r w:rsidR="00B55EF3" w:rsidRPr="00ED5557">
        <w:rPr>
          <w:bCs/>
          <w:spacing w:val="-4"/>
        </w:rPr>
        <w:t>instalacyjnej w zakresie sieci, instalacji i urządzeń elektrycznych i elektroenergetycznych bez ograniczeń,</w:t>
      </w:r>
    </w:p>
    <w:p w14:paraId="0656C803" w14:textId="131D185A" w:rsidR="00B55EF3" w:rsidRPr="00ED5557" w:rsidRDefault="00B55EF3">
      <w:pPr>
        <w:pStyle w:val="Akapitzlist"/>
        <w:numPr>
          <w:ilvl w:val="0"/>
          <w:numId w:val="71"/>
        </w:numPr>
        <w:spacing w:after="40"/>
        <w:ind w:left="1560" w:hanging="294"/>
        <w:jc w:val="both"/>
      </w:pPr>
      <w:r w:rsidRPr="00ED5557">
        <w:rPr>
          <w:bCs/>
          <w:spacing w:val="-4"/>
        </w:rPr>
        <w:t>co najmniej 1 osobę posiadającą uprawnienia SEP do 1 kV,</w:t>
      </w:r>
    </w:p>
    <w:p w14:paraId="09AA3B33" w14:textId="4199892E" w:rsidR="00B55EF3" w:rsidRPr="00ED5557" w:rsidRDefault="00B55EF3">
      <w:pPr>
        <w:pStyle w:val="Akapitzlist"/>
        <w:numPr>
          <w:ilvl w:val="0"/>
          <w:numId w:val="71"/>
        </w:numPr>
        <w:spacing w:after="40"/>
        <w:ind w:left="1560" w:hanging="294"/>
        <w:jc w:val="both"/>
      </w:pPr>
      <w:r w:rsidRPr="00ED5557">
        <w:t>co najmniej 1 osobę sprawującą nadzór i kontrolę w zakresie bezpieczeństwa i higieny pracy posiadającą kwalifikacje wymagane dla pracowników służby BHP; zgodnie z wymogami Rozporządzenia Rady Ministrów w sprawie służby bezpieczeństwa i higieny pracy z dnia 02 września 1997 r. (Dz. U. 1997 Nr 109 poz. 704 z późniejszymi zmianami), spełniającą następujące warunki:</w:t>
      </w:r>
    </w:p>
    <w:p w14:paraId="096BB276" w14:textId="77777777" w:rsidR="00A94998" w:rsidRPr="00A94998" w:rsidRDefault="00B55EF3">
      <w:pPr>
        <w:pStyle w:val="Akapitzlist"/>
        <w:numPr>
          <w:ilvl w:val="0"/>
          <w:numId w:val="72"/>
        </w:numPr>
        <w:spacing w:after="40"/>
        <w:ind w:left="1843" w:hanging="294"/>
        <w:jc w:val="both"/>
      </w:pPr>
      <w:r w:rsidRPr="00A94998">
        <w:t>posiadającą odpowiednie wykształcenie (technik bezpieczeństwa i higieny pracy lub wyższe wykształcenie o kierunku lub specjalności w zakresie bezpieczeństwa i higieny pracy albo studia podyplomowe w zakresie bezpieczeństwa i higieny pracy),</w:t>
      </w:r>
    </w:p>
    <w:p w14:paraId="4EB71E41" w14:textId="1CF0F380" w:rsidR="00ED5557" w:rsidRPr="00A94998" w:rsidRDefault="00B55EF3">
      <w:pPr>
        <w:pStyle w:val="Akapitzlist"/>
        <w:numPr>
          <w:ilvl w:val="0"/>
          <w:numId w:val="72"/>
        </w:numPr>
        <w:spacing w:after="40"/>
        <w:ind w:left="1843" w:hanging="294"/>
        <w:jc w:val="both"/>
      </w:pPr>
      <w:r w:rsidRPr="00A94998">
        <w:t>pełniącą służbę bhp tzn. posiadającą co najmniej 3- letnie doświadczenie zawodowe w obszarze pełnienia funkcji związanych z bezpieczeństwem i higieną pracy,</w:t>
      </w:r>
    </w:p>
    <w:p w14:paraId="3D1792ED" w14:textId="40B46027" w:rsidR="00B55EF3" w:rsidRPr="00A94998" w:rsidRDefault="00B55EF3">
      <w:pPr>
        <w:pStyle w:val="Akapitzlist"/>
        <w:numPr>
          <w:ilvl w:val="0"/>
          <w:numId w:val="72"/>
        </w:numPr>
        <w:spacing w:after="40"/>
        <w:ind w:left="1843" w:hanging="294"/>
        <w:jc w:val="both"/>
      </w:pPr>
      <w:r w:rsidRPr="00A94998">
        <w:t>posiadaj</w:t>
      </w:r>
      <w:r w:rsidR="00A94998">
        <w:t>ą</w:t>
      </w:r>
      <w:r w:rsidRPr="00A94998">
        <w:t>cą aktualne (do 5 lat od daty składania ofert) szkolenie okresowe bhp dla pracowników służby bhp.</w:t>
      </w:r>
    </w:p>
    <w:p w14:paraId="2F342DC8" w14:textId="1EF47087" w:rsidR="00AB366D" w:rsidRPr="00A94998" w:rsidRDefault="00463EF4" w:rsidP="00267213">
      <w:pPr>
        <w:pStyle w:val="Akapitzlist"/>
        <w:numPr>
          <w:ilvl w:val="2"/>
          <w:numId w:val="16"/>
        </w:numPr>
        <w:spacing w:after="40"/>
        <w:ind w:left="1276" w:hanging="425"/>
        <w:jc w:val="both"/>
      </w:pPr>
      <w:r w:rsidRPr="00A94998">
        <w:t>d</w:t>
      </w:r>
      <w:r w:rsidR="00804500" w:rsidRPr="00A94998">
        <w:t>ysponuje następującymi urządzeniami lub wyposażeniem zakładu w celu wykonania zamówienia:</w:t>
      </w:r>
      <w:r w:rsidR="00267213" w:rsidRPr="00A94998">
        <w:t xml:space="preserve"> </w:t>
      </w:r>
      <w:r w:rsidR="00267213" w:rsidRPr="00A94998">
        <w:rPr>
          <w:i/>
          <w:iCs/>
        </w:rPr>
        <w:t>nie dotyczy.</w:t>
      </w:r>
    </w:p>
    <w:p w14:paraId="349C11F1" w14:textId="21791CBE" w:rsidR="00F13DFD" w:rsidRPr="00B55EF3" w:rsidRDefault="00D42FFB" w:rsidP="00267213">
      <w:pPr>
        <w:pStyle w:val="Nagwek1"/>
        <w:shd w:val="clear" w:color="auto" w:fill="E7E6E6" w:themeFill="background2"/>
        <w:spacing w:before="120" w:after="120"/>
        <w:jc w:val="both"/>
        <w:rPr>
          <w:rFonts w:ascii="Times New Roman" w:hAnsi="Times New Roman" w:cs="Times New Roman"/>
          <w:color w:val="auto"/>
          <w:sz w:val="24"/>
          <w:szCs w:val="24"/>
        </w:rPr>
      </w:pPr>
      <w:bookmarkStart w:id="19" w:name="_Toc106095842"/>
      <w:bookmarkStart w:id="20" w:name="_Toc106096386"/>
      <w:bookmarkStart w:id="21" w:name="_Toc215226060"/>
      <w:r w:rsidRPr="00B55EF3">
        <w:rPr>
          <w:rFonts w:ascii="Times New Roman" w:hAnsi="Times New Roman" w:cs="Times New Roman"/>
          <w:color w:val="auto"/>
          <w:sz w:val="24"/>
          <w:szCs w:val="24"/>
        </w:rPr>
        <w:t xml:space="preserve">Część VI. </w:t>
      </w:r>
      <w:r w:rsidR="00DB4D9E" w:rsidRPr="00B55EF3">
        <w:rPr>
          <w:rFonts w:ascii="Times New Roman" w:hAnsi="Times New Roman" w:cs="Times New Roman"/>
          <w:color w:val="auto"/>
          <w:sz w:val="24"/>
          <w:szCs w:val="24"/>
        </w:rPr>
        <w:t>Wykonawcy</w:t>
      </w:r>
      <w:r w:rsidR="00F13DFD" w:rsidRPr="00B55EF3">
        <w:rPr>
          <w:rFonts w:ascii="Times New Roman" w:hAnsi="Times New Roman" w:cs="Times New Roman"/>
          <w:color w:val="auto"/>
          <w:sz w:val="24"/>
          <w:szCs w:val="24"/>
        </w:rPr>
        <w:t xml:space="preserve"> występujący wspólnie</w:t>
      </w:r>
      <w:r w:rsidR="00880181" w:rsidRPr="00B55EF3">
        <w:rPr>
          <w:rFonts w:ascii="Times New Roman" w:hAnsi="Times New Roman" w:cs="Times New Roman"/>
          <w:color w:val="auto"/>
          <w:sz w:val="24"/>
          <w:szCs w:val="24"/>
        </w:rPr>
        <w:t xml:space="preserve"> (konsorcjum)</w:t>
      </w:r>
      <w:r w:rsidR="00F13DFD" w:rsidRPr="00B55EF3">
        <w:rPr>
          <w:rFonts w:ascii="Times New Roman" w:hAnsi="Times New Roman" w:cs="Times New Roman"/>
          <w:color w:val="auto"/>
          <w:sz w:val="24"/>
          <w:szCs w:val="24"/>
        </w:rPr>
        <w:t>:</w:t>
      </w:r>
      <w:bookmarkEnd w:id="19"/>
      <w:bookmarkEnd w:id="20"/>
      <w:bookmarkEnd w:id="21"/>
    </w:p>
    <w:p w14:paraId="62691ADF" w14:textId="2E23185C" w:rsidR="00F13DFD" w:rsidRPr="00B55EF3" w:rsidRDefault="00DB4D9E" w:rsidP="00B55EF3">
      <w:pPr>
        <w:pStyle w:val="Akapitzlist"/>
        <w:numPr>
          <w:ilvl w:val="0"/>
          <w:numId w:val="3"/>
        </w:numPr>
        <w:spacing w:after="40"/>
        <w:ind w:left="426" w:hanging="426"/>
        <w:contextualSpacing w:val="0"/>
        <w:jc w:val="both"/>
      </w:pPr>
      <w:r w:rsidRPr="00B55EF3">
        <w:t>Wykonawcy</w:t>
      </w:r>
      <w:r w:rsidR="00F13DFD" w:rsidRPr="00B55EF3">
        <w:t xml:space="preserve"> mogą wspólnie ubiegać się o udzielenie zamówienia.</w:t>
      </w:r>
    </w:p>
    <w:p w14:paraId="7538D26C" w14:textId="10BA9A12" w:rsidR="00F13DFD" w:rsidRPr="00B55EF3" w:rsidRDefault="00DB4D9E" w:rsidP="00B55EF3">
      <w:pPr>
        <w:pStyle w:val="Akapitzlist"/>
        <w:numPr>
          <w:ilvl w:val="0"/>
          <w:numId w:val="3"/>
        </w:numPr>
        <w:spacing w:after="40"/>
        <w:ind w:left="426" w:hanging="426"/>
        <w:contextualSpacing w:val="0"/>
        <w:jc w:val="both"/>
      </w:pPr>
      <w:r w:rsidRPr="00B55EF3">
        <w:t>Wykonawcy</w:t>
      </w:r>
      <w:r w:rsidR="00182B15" w:rsidRPr="00B55EF3">
        <w:t xml:space="preserve"> występujący wspólnie ustanawiają </w:t>
      </w:r>
      <w:r w:rsidR="00FD0133" w:rsidRPr="00B55EF3">
        <w:t>P</w:t>
      </w:r>
      <w:r w:rsidR="00F13DFD" w:rsidRPr="00B55EF3">
        <w:t>ełnomocnika do reprezentowania ich w</w:t>
      </w:r>
      <w:r w:rsidR="00B55EF3">
        <w:t> </w:t>
      </w:r>
      <w:r w:rsidR="00F13DFD" w:rsidRPr="00B55EF3">
        <w:t>postępowaniu o udzielenie zamówienia albo reprezentowania ich w postępowaniu i</w:t>
      </w:r>
      <w:r w:rsidR="005926BE" w:rsidRPr="00B55EF3">
        <w:t> </w:t>
      </w:r>
      <w:r w:rsidR="00F13DFD" w:rsidRPr="00B55EF3">
        <w:t>zawarcia umowy w sprawie zamówienia</w:t>
      </w:r>
      <w:r w:rsidR="006267E2" w:rsidRPr="00B55EF3">
        <w:t>.</w:t>
      </w:r>
    </w:p>
    <w:p w14:paraId="723947F3" w14:textId="5AE56606" w:rsidR="00F13DFD" w:rsidRPr="00B55EF3" w:rsidRDefault="00F13DFD" w:rsidP="00B55EF3">
      <w:pPr>
        <w:pStyle w:val="Akapitzlist"/>
        <w:numPr>
          <w:ilvl w:val="0"/>
          <w:numId w:val="3"/>
        </w:numPr>
        <w:spacing w:after="40"/>
        <w:ind w:left="426" w:hanging="426"/>
        <w:contextualSpacing w:val="0"/>
        <w:jc w:val="both"/>
      </w:pPr>
      <w:r w:rsidRPr="00B55EF3">
        <w:t xml:space="preserve">Wszelka korespondencja prowadzona będzie wyłącznie z </w:t>
      </w:r>
      <w:r w:rsidR="00FD0133" w:rsidRPr="00B55EF3">
        <w:t>P</w:t>
      </w:r>
      <w:r w:rsidRPr="00B55EF3">
        <w:t>ełnomocnikiem.</w:t>
      </w:r>
    </w:p>
    <w:p w14:paraId="2B1591B2" w14:textId="046BC9B9" w:rsidR="00182B15" w:rsidRPr="00057162" w:rsidRDefault="00182B15" w:rsidP="00B55EF3">
      <w:pPr>
        <w:pStyle w:val="Akapitzlist"/>
        <w:numPr>
          <w:ilvl w:val="0"/>
          <w:numId w:val="3"/>
        </w:numPr>
        <w:spacing w:after="40"/>
        <w:ind w:left="426" w:hanging="426"/>
        <w:contextualSpacing w:val="0"/>
        <w:jc w:val="both"/>
      </w:pPr>
      <w:r w:rsidRPr="00B55EF3">
        <w:lastRenderedPageBreak/>
        <w:t xml:space="preserve">Każdy z </w:t>
      </w:r>
      <w:r w:rsidR="008616AB" w:rsidRPr="00B55EF3">
        <w:t>Wykonawców</w:t>
      </w:r>
      <w:r w:rsidRPr="00B55EF3">
        <w:t xml:space="preserve"> występujących wspólnie</w:t>
      </w:r>
      <w:r w:rsidR="00880181" w:rsidRPr="00B55EF3">
        <w:t xml:space="preserve"> (</w:t>
      </w:r>
      <w:r w:rsidR="00CD742F" w:rsidRPr="00B55EF3">
        <w:t>lider/</w:t>
      </w:r>
      <w:r w:rsidR="00880181" w:rsidRPr="00B55EF3">
        <w:t>członek konsorcjum)</w:t>
      </w:r>
      <w:r w:rsidRPr="00B55EF3">
        <w:t xml:space="preserve"> nie może podlegać wykluczeniu z postępowania. Spełnienie warunków udziału w postępowaniu w</w:t>
      </w:r>
      <w:r w:rsidR="00B55EF3">
        <w:t> </w:t>
      </w:r>
      <w:r w:rsidRPr="00B55EF3">
        <w:t xml:space="preserve">stosunku do </w:t>
      </w:r>
      <w:r w:rsidR="008616AB" w:rsidRPr="00B55EF3">
        <w:t>Wykonawców</w:t>
      </w:r>
      <w:r w:rsidRPr="00B55EF3">
        <w:t xml:space="preserve"> występujących wspólnie będzie</w:t>
      </w:r>
      <w:r w:rsidRPr="00057162">
        <w:t xml:space="preserve"> oceniane łącznie.</w:t>
      </w:r>
    </w:p>
    <w:p w14:paraId="1A8A2838" w14:textId="24782BAA" w:rsidR="00F13DFD" w:rsidRPr="00057162" w:rsidRDefault="00F13DFD" w:rsidP="00B55EF3">
      <w:pPr>
        <w:pStyle w:val="Akapitzlist"/>
        <w:numPr>
          <w:ilvl w:val="0"/>
          <w:numId w:val="3"/>
        </w:numPr>
        <w:spacing w:after="40"/>
        <w:ind w:left="426" w:hanging="426"/>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B55EF3">
      <w:pPr>
        <w:pStyle w:val="Akapitzlist"/>
        <w:numPr>
          <w:ilvl w:val="0"/>
          <w:numId w:val="3"/>
        </w:numPr>
        <w:spacing w:after="40"/>
        <w:ind w:left="426" w:hanging="426"/>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B55EF3">
      <w:pPr>
        <w:pStyle w:val="Akapitzlist"/>
        <w:numPr>
          <w:ilvl w:val="0"/>
          <w:numId w:val="3"/>
        </w:numPr>
        <w:spacing w:after="40"/>
        <w:ind w:left="426" w:hanging="426"/>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36268397" w:rsidR="00182B15" w:rsidRPr="00DD199C" w:rsidRDefault="00DB4D9E" w:rsidP="00B55EF3">
      <w:pPr>
        <w:pStyle w:val="Akapitzlist"/>
        <w:numPr>
          <w:ilvl w:val="0"/>
          <w:numId w:val="3"/>
        </w:numPr>
        <w:spacing w:after="40"/>
        <w:ind w:left="426" w:hanging="426"/>
        <w:contextualSpacing w:val="0"/>
        <w:jc w:val="both"/>
      </w:pPr>
      <w:r>
        <w:t>Wykonawcy</w:t>
      </w:r>
      <w:r w:rsidR="00F13DFD" w:rsidRPr="00057162">
        <w:t>, którzy złożyli ofertę wspólną odpowiadają solidarnie za realizację zamówienia.</w:t>
      </w:r>
    </w:p>
    <w:p w14:paraId="01BD382E" w14:textId="7E931955" w:rsidR="00F13DFD" w:rsidRPr="00057162" w:rsidRDefault="00182B15" w:rsidP="00B55EF3">
      <w:pPr>
        <w:pStyle w:val="Nagwek1"/>
        <w:shd w:val="clear" w:color="auto" w:fill="E7E6E6" w:themeFill="background2"/>
        <w:spacing w:before="120" w:after="120"/>
        <w:jc w:val="both"/>
        <w:rPr>
          <w:rFonts w:ascii="Times New Roman" w:hAnsi="Times New Roman" w:cs="Times New Roman"/>
          <w:color w:val="auto"/>
          <w:sz w:val="24"/>
          <w:szCs w:val="24"/>
        </w:rPr>
      </w:pPr>
      <w:bookmarkStart w:id="22" w:name="_Toc106095843"/>
      <w:bookmarkStart w:id="23" w:name="_Toc106096387"/>
      <w:bookmarkStart w:id="24" w:name="_Toc215226061"/>
      <w:r w:rsidRPr="00057162">
        <w:rPr>
          <w:rFonts w:ascii="Times New Roman" w:hAnsi="Times New Roman" w:cs="Times New Roman"/>
          <w:color w:val="auto"/>
          <w:sz w:val="24"/>
          <w:szCs w:val="24"/>
        </w:rPr>
        <w:t>Część VII. Udostępnienie zasobów</w:t>
      </w:r>
      <w:bookmarkEnd w:id="22"/>
      <w:bookmarkEnd w:id="23"/>
      <w:r w:rsidR="00B55EF3">
        <w:rPr>
          <w:rFonts w:ascii="Times New Roman" w:hAnsi="Times New Roman" w:cs="Times New Roman"/>
          <w:color w:val="auto"/>
          <w:sz w:val="24"/>
          <w:szCs w:val="24"/>
        </w:rPr>
        <w:t>.</w:t>
      </w:r>
      <w:bookmarkEnd w:id="24"/>
    </w:p>
    <w:p w14:paraId="5320DBBB" w14:textId="14A290E5" w:rsidR="00F13DFD" w:rsidRPr="00057162" w:rsidRDefault="008616AB" w:rsidP="00B55EF3">
      <w:pPr>
        <w:pStyle w:val="Akapitzlist"/>
        <w:numPr>
          <w:ilvl w:val="0"/>
          <w:numId w:val="4"/>
        </w:numPr>
        <w:spacing w:after="40"/>
        <w:ind w:left="426" w:hanging="426"/>
        <w:contextualSpacing w:val="0"/>
        <w:jc w:val="both"/>
      </w:pPr>
      <w:r>
        <w:t>Wykonawca</w:t>
      </w:r>
      <w:r w:rsidR="00F13DFD" w:rsidRPr="00057162">
        <w:t xml:space="preserve"> może w celu potwierdzenia spełniania warunków udziału w postępowaniu, w</w:t>
      </w:r>
      <w:r w:rsidR="00A94998">
        <w:t> </w:t>
      </w:r>
      <w:r w:rsidR="00F13DFD" w:rsidRPr="00057162">
        <w:t>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B55EF3">
      <w:pPr>
        <w:pStyle w:val="Akapitzlist"/>
        <w:numPr>
          <w:ilvl w:val="0"/>
          <w:numId w:val="4"/>
        </w:numPr>
        <w:spacing w:after="40"/>
        <w:ind w:left="426" w:hanging="426"/>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B55EF3" w:rsidRDefault="004E3A28" w:rsidP="00B55EF3">
      <w:pPr>
        <w:pStyle w:val="Akapitzlist"/>
        <w:numPr>
          <w:ilvl w:val="1"/>
          <w:numId w:val="4"/>
        </w:numPr>
        <w:spacing w:after="40"/>
        <w:ind w:left="851" w:hanging="425"/>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w:t>
      </w:r>
      <w:r w:rsidR="00D15EF2" w:rsidRPr="00B55EF3">
        <w:t>udostępniającego zasoby</w:t>
      </w:r>
      <w:r w:rsidR="006B41E1" w:rsidRPr="00B55EF3">
        <w:t>,</w:t>
      </w:r>
    </w:p>
    <w:p w14:paraId="7ECB3A60" w14:textId="109C4DF1" w:rsidR="00955D5C" w:rsidRPr="00B55EF3" w:rsidRDefault="006B41E1" w:rsidP="00B55EF3">
      <w:pPr>
        <w:pStyle w:val="Akapitzlist"/>
        <w:numPr>
          <w:ilvl w:val="1"/>
          <w:numId w:val="4"/>
        </w:numPr>
        <w:spacing w:after="40"/>
        <w:ind w:left="851" w:hanging="425"/>
        <w:contextualSpacing w:val="0"/>
        <w:jc w:val="both"/>
      </w:pPr>
      <w:r w:rsidRPr="00B55EF3">
        <w:t xml:space="preserve">sposób i okres udostępnienia </w:t>
      </w:r>
      <w:r w:rsidR="00DB4D9E" w:rsidRPr="00B55EF3">
        <w:t>Wykonawcy</w:t>
      </w:r>
      <w:r w:rsidR="00986F42" w:rsidRPr="00B55EF3">
        <w:t xml:space="preserve"> </w:t>
      </w:r>
      <w:r w:rsidRPr="00B55EF3">
        <w:t xml:space="preserve">i wykorzystania </w:t>
      </w:r>
      <w:r w:rsidR="00986F42" w:rsidRPr="00B55EF3">
        <w:t xml:space="preserve">przez niego </w:t>
      </w:r>
      <w:r w:rsidRPr="00B55EF3">
        <w:t>zasobów podmiotu udostępniającego</w:t>
      </w:r>
      <w:r w:rsidR="00A846ED" w:rsidRPr="00B55EF3">
        <w:t xml:space="preserve"> </w:t>
      </w:r>
      <w:r w:rsidR="00D15EF2" w:rsidRPr="00B55EF3">
        <w:t>te zasoby przy wykonywaniu zamówienia,</w:t>
      </w:r>
    </w:p>
    <w:p w14:paraId="1E9745F4" w14:textId="702E0D34" w:rsidR="00EB1AE4" w:rsidRPr="00B55EF3" w:rsidRDefault="001D08D4" w:rsidP="00B55EF3">
      <w:pPr>
        <w:pStyle w:val="Akapitzlist"/>
        <w:numPr>
          <w:ilvl w:val="1"/>
          <w:numId w:val="4"/>
        </w:numPr>
        <w:spacing w:after="40"/>
        <w:ind w:left="851" w:hanging="425"/>
        <w:contextualSpacing w:val="0"/>
        <w:jc w:val="both"/>
      </w:pPr>
      <w:r w:rsidRPr="00B55EF3">
        <w:t>czy i</w:t>
      </w:r>
      <w:r w:rsidR="00D15EF2" w:rsidRPr="00B55EF3">
        <w:t xml:space="preserve"> w</w:t>
      </w:r>
      <w:r w:rsidRPr="00B55EF3">
        <w:t xml:space="preserve"> jakim zakresie podmiot udostępniający zasoby zrealizuje usługi, których dotyczą zdolności techniczne i zawodowe</w:t>
      </w:r>
      <w:r w:rsidR="00B55EF3" w:rsidRPr="00B55EF3">
        <w:t>.</w:t>
      </w:r>
    </w:p>
    <w:p w14:paraId="2E82FDBB" w14:textId="693A335C" w:rsidR="00880181" w:rsidRPr="00057162" w:rsidRDefault="00880181" w:rsidP="00B55EF3">
      <w:pPr>
        <w:pStyle w:val="Akapitzlist"/>
        <w:numPr>
          <w:ilvl w:val="0"/>
          <w:numId w:val="4"/>
        </w:numPr>
        <w:spacing w:after="40"/>
        <w:ind w:left="426" w:hanging="426"/>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278A4ECF" w:rsidR="004E3A28" w:rsidRPr="00057162" w:rsidRDefault="004E3A28" w:rsidP="00B55EF3">
      <w:pPr>
        <w:pStyle w:val="Akapitzlist"/>
        <w:numPr>
          <w:ilvl w:val="0"/>
          <w:numId w:val="4"/>
        </w:numPr>
        <w:spacing w:after="40"/>
        <w:ind w:left="426" w:hanging="426"/>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w:t>
      </w:r>
      <w:r w:rsidR="006F5609">
        <w:t> </w:t>
      </w:r>
      <w:r w:rsidRPr="00057162">
        <w:t xml:space="preserve">wykluczenia </w:t>
      </w:r>
      <w:r w:rsidR="000C22F4" w:rsidRPr="00057162">
        <w:t>podmiotu udostępniającego</w:t>
      </w:r>
      <w:r w:rsidRPr="00057162">
        <w:t>.</w:t>
      </w:r>
    </w:p>
    <w:p w14:paraId="3B8BEC0C" w14:textId="2808130D" w:rsidR="007C6B00" w:rsidRPr="00057162" w:rsidRDefault="006B0420" w:rsidP="006F5609">
      <w:pPr>
        <w:pStyle w:val="Akapitzlist"/>
        <w:numPr>
          <w:ilvl w:val="0"/>
          <w:numId w:val="4"/>
        </w:numPr>
        <w:spacing w:after="40"/>
        <w:ind w:left="426" w:hanging="426"/>
        <w:contextualSpacing w:val="0"/>
        <w:jc w:val="both"/>
      </w:pPr>
      <w:r>
        <w:t>Zamawiający</w:t>
      </w:r>
      <w:r w:rsidR="000157D8" w:rsidRPr="00057162">
        <w:t xml:space="preserve"> zastrzega obowiązek osobistego </w:t>
      </w:r>
      <w:r w:rsidR="000157D8" w:rsidRPr="00EF7964">
        <w:t xml:space="preserve">wykonania przez </w:t>
      </w:r>
      <w:r w:rsidR="006B7860" w:rsidRPr="00EF7964">
        <w:t>Wykonawcę</w:t>
      </w:r>
      <w:r w:rsidR="000157D8" w:rsidRPr="00EF7964">
        <w:t xml:space="preserve"> kluczowej</w:t>
      </w:r>
      <w:r w:rsidR="000157D8" w:rsidRPr="00057162">
        <w:t xml:space="preserve"> części zamówienia wskazanej w </w:t>
      </w:r>
      <w:r w:rsidR="000157D8" w:rsidRPr="00406B75">
        <w:t>części X SWZ</w:t>
      </w:r>
      <w:r w:rsidR="006F5609">
        <w:t xml:space="preserve"> </w:t>
      </w:r>
      <w:r w:rsidR="006F5609" w:rsidRPr="006F5609">
        <w:rPr>
          <w:i/>
          <w:iCs/>
        </w:rPr>
        <w:t>(nie dotyczy).</w:t>
      </w:r>
    </w:p>
    <w:p w14:paraId="725BF166" w14:textId="57F558D1" w:rsidR="00F13DFD" w:rsidRPr="00057162" w:rsidRDefault="000C22F4"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25" w:name="_Toc106095844"/>
      <w:bookmarkStart w:id="26" w:name="_Toc106096388"/>
      <w:bookmarkStart w:id="27" w:name="_Toc215226062"/>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6F5609">
      <w:pPr>
        <w:pStyle w:val="Akapitzlist"/>
        <w:numPr>
          <w:ilvl w:val="0"/>
          <w:numId w:val="7"/>
        </w:numPr>
        <w:spacing w:after="40"/>
        <w:ind w:left="426" w:hanging="426"/>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0AA0D1CF" w:rsidR="000A6014" w:rsidRPr="00057162" w:rsidRDefault="008616AB" w:rsidP="006F5609">
      <w:pPr>
        <w:pStyle w:val="Akapitzlist"/>
        <w:numPr>
          <w:ilvl w:val="1"/>
          <w:numId w:val="7"/>
        </w:numPr>
        <w:spacing w:after="40"/>
        <w:ind w:left="851" w:hanging="425"/>
        <w:contextualSpacing w:val="0"/>
        <w:jc w:val="both"/>
        <w:rPr>
          <w:bCs/>
          <w:iCs/>
        </w:rPr>
      </w:pPr>
      <w:r>
        <w:rPr>
          <w:bCs/>
          <w:iCs/>
        </w:rPr>
        <w:lastRenderedPageBreak/>
        <w:t>Wykonawcę</w:t>
      </w:r>
      <w:r w:rsidR="000A6014" w:rsidRPr="00057162">
        <w:rPr>
          <w:bCs/>
          <w:iCs/>
        </w:rPr>
        <w:t>,</w:t>
      </w:r>
    </w:p>
    <w:p w14:paraId="7FCB5529" w14:textId="569D9929" w:rsidR="000C22F4" w:rsidRPr="00057162" w:rsidRDefault="000A6014" w:rsidP="006F5609">
      <w:pPr>
        <w:pStyle w:val="Akapitzlist"/>
        <w:numPr>
          <w:ilvl w:val="1"/>
          <w:numId w:val="7"/>
        </w:numPr>
        <w:spacing w:after="40"/>
        <w:ind w:left="851" w:hanging="425"/>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r w:rsidR="006F5609">
        <w:rPr>
          <w:bCs/>
          <w:iCs/>
        </w:rPr>
        <w:t>,</w:t>
      </w:r>
    </w:p>
    <w:p w14:paraId="2C9119EB" w14:textId="4E5B193C" w:rsidR="000A6014" w:rsidRPr="00057162" w:rsidRDefault="000A6014" w:rsidP="006F5609">
      <w:pPr>
        <w:pStyle w:val="Akapitzlist"/>
        <w:numPr>
          <w:ilvl w:val="1"/>
          <w:numId w:val="7"/>
        </w:numPr>
        <w:spacing w:after="40"/>
        <w:ind w:left="851" w:hanging="425"/>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7709A51D" w:rsidR="00076FD1" w:rsidRPr="00057162" w:rsidRDefault="00076FD1" w:rsidP="006F5609">
      <w:pPr>
        <w:pStyle w:val="Akapitzlist"/>
        <w:numPr>
          <w:ilvl w:val="0"/>
          <w:numId w:val="7"/>
        </w:numPr>
        <w:spacing w:after="40"/>
        <w:ind w:left="426" w:hanging="426"/>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p>
    <w:p w14:paraId="1AB6C775" w14:textId="4624259D" w:rsidR="00986F42" w:rsidRPr="00B6788B" w:rsidRDefault="00986F42" w:rsidP="006F5609">
      <w:pPr>
        <w:pStyle w:val="Akapitzlist"/>
        <w:numPr>
          <w:ilvl w:val="1"/>
          <w:numId w:val="7"/>
        </w:numPr>
        <w:spacing w:after="40"/>
        <w:ind w:left="851" w:hanging="425"/>
        <w:contextualSpacing w:val="0"/>
        <w:jc w:val="both"/>
        <w:rPr>
          <w:bCs/>
          <w:iCs/>
          <w:strike/>
        </w:rPr>
      </w:pPr>
      <w:r w:rsidRPr="00AA4C98">
        <w:rPr>
          <w:bCs/>
          <w:iCs/>
        </w:rPr>
        <w:t>oświadczenia o niepodleganiu wykluczeniu i spełnieniu warunków udziału w</w:t>
      </w:r>
      <w:r w:rsidR="006F5609">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r w:rsidR="00226695">
        <w:rPr>
          <w:b/>
          <w:iCs/>
        </w:rPr>
        <w:t>;</w:t>
      </w:r>
    </w:p>
    <w:p w14:paraId="19857ABE" w14:textId="73C3D1A6" w:rsidR="00B9184D" w:rsidRPr="00B6788B" w:rsidRDefault="00B9184D" w:rsidP="006F5609">
      <w:pPr>
        <w:pStyle w:val="Akapitzlist"/>
        <w:numPr>
          <w:ilvl w:val="1"/>
          <w:numId w:val="7"/>
        </w:numPr>
        <w:spacing w:after="40"/>
        <w:ind w:left="851" w:hanging="425"/>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226695">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049A2112" w:rsidR="0014085E" w:rsidRPr="00057162" w:rsidRDefault="0014085E" w:rsidP="006F5609">
      <w:pPr>
        <w:pStyle w:val="Akapitzlist"/>
        <w:numPr>
          <w:ilvl w:val="1"/>
          <w:numId w:val="7"/>
        </w:numPr>
        <w:spacing w:after="40"/>
        <w:ind w:left="851" w:hanging="425"/>
        <w:contextualSpacing w:val="0"/>
        <w:jc w:val="both"/>
        <w:rPr>
          <w:bCs/>
          <w:iCs/>
        </w:rPr>
      </w:pPr>
      <w:r w:rsidRPr="00B6788B">
        <w:rPr>
          <w:bCs/>
          <w:iCs/>
        </w:rPr>
        <w:t>zaświadczenia właściwego naczelnika urzędu skarbowego potwierdzającego, że</w:t>
      </w:r>
      <w:r w:rsidR="00226695">
        <w:rPr>
          <w:bCs/>
          <w:iCs/>
        </w:rPr>
        <w:t>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226695">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226695">
        <w:rPr>
          <w:bCs/>
          <w:iCs/>
        </w:rPr>
        <w:t> </w:t>
      </w:r>
      <w:r w:rsidRPr="00057162">
        <w:rPr>
          <w:bCs/>
          <w:iCs/>
        </w:rPr>
        <w:t>zawarł wiążące porozumienie w sprawie spłat tych należności;</w:t>
      </w:r>
    </w:p>
    <w:p w14:paraId="6BDD804F" w14:textId="682CC0E8" w:rsidR="0014085E" w:rsidRPr="00E96B76" w:rsidRDefault="0014085E" w:rsidP="006F5609">
      <w:pPr>
        <w:pStyle w:val="Akapitzlist"/>
        <w:numPr>
          <w:ilvl w:val="1"/>
          <w:numId w:val="7"/>
        </w:numPr>
        <w:spacing w:after="40"/>
        <w:ind w:left="851" w:hanging="425"/>
        <w:contextualSpacing w:val="0"/>
        <w:jc w:val="both"/>
        <w:rPr>
          <w:bCs/>
          <w:iCs/>
        </w:rPr>
      </w:pPr>
      <w:r w:rsidRPr="00057162">
        <w:rPr>
          <w:bCs/>
          <w:iCs/>
        </w:rPr>
        <w:t>zaświadczenia albo innego dokumentu właściwej terenowej jednostki organizacyjnej Zakładu Ubezpieczeń Społecznych lub właściwego oddziału regionalnego lub właściwej placówki terenowej Kasy Rolniczego Ubezpieczenia Społecznego potwierdzającego, że</w:t>
      </w:r>
      <w:r w:rsidR="00226695">
        <w:rPr>
          <w:bCs/>
          <w:iCs/>
        </w:rPr>
        <w:t>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226695">
        <w:rPr>
          <w:bCs/>
          <w:iCs/>
        </w:rPr>
        <w:t> </w:t>
      </w:r>
      <w:r w:rsidR="00004569" w:rsidRPr="00E96B76">
        <w:rPr>
          <w:bCs/>
          <w:iCs/>
        </w:rPr>
        <w:t>ubezpieczenia społeczne lub zdrowotne wraz odsetkami lub grzywnami lub zawarł wiążące porozumienie w sprawie spłat tych należności,</w:t>
      </w:r>
    </w:p>
    <w:p w14:paraId="4CC5EBC4" w14:textId="25FA6736" w:rsidR="00004569" w:rsidRPr="00955D5C" w:rsidRDefault="002652AD" w:rsidP="006F5609">
      <w:pPr>
        <w:pStyle w:val="Akapitzlist"/>
        <w:numPr>
          <w:ilvl w:val="1"/>
          <w:numId w:val="7"/>
        </w:numPr>
        <w:spacing w:after="40"/>
        <w:ind w:left="851" w:hanging="425"/>
        <w:contextualSpacing w:val="0"/>
        <w:jc w:val="both"/>
        <w:rPr>
          <w:bCs/>
          <w:iCs/>
          <w:strike/>
        </w:rPr>
      </w:pPr>
      <w:r w:rsidRPr="00E96B76">
        <w:rPr>
          <w:bCs/>
          <w:iCs/>
        </w:rPr>
        <w:t>odpisu lub informacji z Krajowego Rejestru Sądowego lub z Centralnej Ewidencji i</w:t>
      </w:r>
      <w:r w:rsidR="00226695">
        <w:rPr>
          <w:bCs/>
          <w:iCs/>
        </w:rPr>
        <w:t>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25DC8284" w14:textId="7BC9AE65" w:rsidR="00955D5C" w:rsidRPr="00226695" w:rsidRDefault="00014CC7" w:rsidP="00226695">
      <w:pPr>
        <w:pStyle w:val="Akapitzlist"/>
        <w:numPr>
          <w:ilvl w:val="1"/>
          <w:numId w:val="7"/>
        </w:numPr>
        <w:spacing w:after="40"/>
        <w:ind w:left="851" w:hanging="425"/>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p>
    <w:p w14:paraId="5040832C" w14:textId="07775B38" w:rsidR="00DD0BC1" w:rsidRPr="006F5609" w:rsidRDefault="00DD0BC1" w:rsidP="006F5609">
      <w:pPr>
        <w:pStyle w:val="Akapitzlist"/>
        <w:numPr>
          <w:ilvl w:val="0"/>
          <w:numId w:val="7"/>
        </w:numPr>
        <w:spacing w:after="40"/>
        <w:ind w:left="426" w:hanging="426"/>
        <w:contextualSpacing w:val="0"/>
        <w:jc w:val="both"/>
        <w:rPr>
          <w:bCs/>
          <w:iCs/>
        </w:rPr>
      </w:pPr>
      <w:bookmarkStart w:id="28" w:name="_Hlk102548967"/>
      <w:r w:rsidRPr="006F5609">
        <w:rPr>
          <w:bCs/>
          <w:iCs/>
        </w:rPr>
        <w:t xml:space="preserve">Złożenie oferty jest równoznaczne z potwierdzeniem, że </w:t>
      </w:r>
      <w:r w:rsidR="008616AB" w:rsidRPr="006F5609">
        <w:rPr>
          <w:bCs/>
          <w:iCs/>
        </w:rPr>
        <w:t>Wykonawca</w:t>
      </w:r>
      <w:r w:rsidRPr="006F5609">
        <w:rPr>
          <w:bCs/>
          <w:iCs/>
        </w:rPr>
        <w:t xml:space="preserve"> nie podlega wykluczeniu z postępowania na podstawie art. 7 ust</w:t>
      </w:r>
      <w:r w:rsidR="008F0E1B" w:rsidRPr="006F5609">
        <w:rPr>
          <w:bCs/>
          <w:iCs/>
        </w:rPr>
        <w:t>.</w:t>
      </w:r>
      <w:r w:rsidRPr="006F5609">
        <w:rPr>
          <w:bCs/>
          <w:iCs/>
        </w:rPr>
        <w:t xml:space="preserve"> 1 ustawy z dnia 13 kwietnia 2022 r. </w:t>
      </w:r>
      <w:bookmarkEnd w:id="28"/>
      <w:r w:rsidRPr="006F5609">
        <w:rPr>
          <w:bCs/>
          <w:iCs/>
        </w:rPr>
        <w:t>o</w:t>
      </w:r>
      <w:r w:rsidR="00226695">
        <w:rPr>
          <w:bCs/>
          <w:iCs/>
        </w:rPr>
        <w:t> </w:t>
      </w:r>
      <w:r w:rsidRPr="006F5609">
        <w:rPr>
          <w:bCs/>
          <w:iCs/>
        </w:rPr>
        <w:t>szczególnych rozwiązaniach w zakresie przeciwdziałania wspieraniu agresji na Ukrainę oraz służących ochronie bezpieczeństwa narodowego oraz rozporządzeni</w:t>
      </w:r>
      <w:r w:rsidR="00CC29EB" w:rsidRPr="006F5609">
        <w:rPr>
          <w:bCs/>
          <w:iCs/>
        </w:rPr>
        <w:t>a</w:t>
      </w:r>
      <w:r w:rsidRPr="006F5609">
        <w:rPr>
          <w:bCs/>
          <w:iCs/>
        </w:rPr>
        <w:t xml:space="preserve"> (UE) 2022/576.</w:t>
      </w:r>
    </w:p>
    <w:p w14:paraId="55F512F0" w14:textId="73B7C85B" w:rsidR="00DD0BC1" w:rsidRPr="00724AA2" w:rsidRDefault="006B0420" w:rsidP="006F5609">
      <w:pPr>
        <w:pStyle w:val="Akapitzlist"/>
        <w:numPr>
          <w:ilvl w:val="0"/>
          <w:numId w:val="7"/>
        </w:numPr>
        <w:spacing w:after="40"/>
        <w:ind w:left="426" w:hanging="426"/>
        <w:contextualSpacing w:val="0"/>
        <w:jc w:val="both"/>
        <w:rPr>
          <w:b/>
          <w:iCs/>
        </w:rPr>
      </w:pPr>
      <w:bookmarkStart w:id="29" w:name="_Hlk102549026"/>
      <w:r>
        <w:rPr>
          <w:bCs/>
          <w:iCs/>
        </w:rPr>
        <w:t>Zamawiający</w:t>
      </w:r>
      <w:r w:rsidR="00DD0BC1" w:rsidRPr="00724AA2">
        <w:rPr>
          <w:bCs/>
          <w:iCs/>
        </w:rPr>
        <w:t xml:space="preserve"> zastrzega sobie prawo weryfikacji braku podstaw do wykluczenia w oparciu o</w:t>
      </w:r>
      <w:r w:rsidR="00226695">
        <w:rPr>
          <w:bCs/>
          <w:iCs/>
        </w:rPr>
        <w:t> </w:t>
      </w:r>
      <w:r w:rsidR="00DD0BC1" w:rsidRPr="006F5609">
        <w:rPr>
          <w:bCs/>
          <w:iCs/>
        </w:rPr>
        <w:t>art. 7 ust</w:t>
      </w:r>
      <w:r w:rsidR="008F0E1B" w:rsidRPr="006F5609">
        <w:rPr>
          <w:bCs/>
          <w:iCs/>
        </w:rPr>
        <w:t>.</w:t>
      </w:r>
      <w:r w:rsidR="00DD0BC1" w:rsidRPr="006F5609">
        <w:rPr>
          <w:bCs/>
          <w:iCs/>
        </w:rPr>
        <w:t xml:space="preserve"> 1 ustawy z dnia 13 kwietnia 2022 r.</w:t>
      </w:r>
      <w:bookmarkEnd w:id="29"/>
      <w:r w:rsidR="00DD0BC1" w:rsidRPr="006F5609">
        <w:rPr>
          <w:bCs/>
          <w:iCs/>
        </w:rPr>
        <w:t xml:space="preserve"> o szczególnych rozwiązaniach w zakresie </w:t>
      </w:r>
      <w:r w:rsidR="00DD0BC1" w:rsidRPr="006F5609">
        <w:rPr>
          <w:bCs/>
          <w:iCs/>
        </w:rPr>
        <w:lastRenderedPageBreak/>
        <w:t>przeciwdziałania wspieraniu agresji na Ukrainę oraz służących ochronie bezpieczeństwa narodowego</w:t>
      </w:r>
      <w:r w:rsidR="00DD0BC1" w:rsidRPr="00724AA2">
        <w:t xml:space="preserve"> oraz rozporządzeni</w:t>
      </w:r>
      <w:r w:rsidR="00CC29EB">
        <w:t>e</w:t>
      </w:r>
      <w:r w:rsidR="00DD0BC1" w:rsidRPr="00724AA2">
        <w:t xml:space="preserve"> (UE) 2022/576 w dostępnych rejestrach.</w:t>
      </w:r>
    </w:p>
    <w:p w14:paraId="1EDAB227" w14:textId="08D82821" w:rsidR="00F436E2" w:rsidRPr="00057162" w:rsidRDefault="00F436E2" w:rsidP="006F5609">
      <w:pPr>
        <w:pStyle w:val="Akapitzlist"/>
        <w:numPr>
          <w:ilvl w:val="0"/>
          <w:numId w:val="7"/>
        </w:numPr>
        <w:spacing w:after="40"/>
        <w:ind w:left="426" w:hanging="426"/>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6FCA25A" w:rsidR="00D64A93" w:rsidRPr="00057162" w:rsidRDefault="002442FA" w:rsidP="00226695">
      <w:pPr>
        <w:pStyle w:val="Akapitzlist"/>
        <w:numPr>
          <w:ilvl w:val="1"/>
          <w:numId w:val="7"/>
        </w:numPr>
        <w:spacing w:after="40"/>
        <w:ind w:left="851" w:hanging="425"/>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226695">
        <w:rPr>
          <w:bCs/>
          <w:iCs/>
        </w:rPr>
        <w:t> </w:t>
      </w:r>
      <w:r w:rsidR="00D64A93" w:rsidRPr="00057162">
        <w:rPr>
          <w:bCs/>
          <w:iCs/>
        </w:rPr>
        <w:t>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w:t>
      </w:r>
      <w:r w:rsidR="00226695">
        <w:rPr>
          <w:bCs/>
          <w:iCs/>
        </w:rPr>
        <w:t> </w:t>
      </w:r>
      <w:r w:rsidR="00D64A93" w:rsidRPr="00057162">
        <w:rPr>
          <w:bCs/>
          <w:iCs/>
        </w:rPr>
        <w:t>miejsce zamieszkania, potwierdzające odpowiednio, że:</w:t>
      </w:r>
    </w:p>
    <w:p w14:paraId="68D10FBC" w14:textId="45DA6529" w:rsidR="00D64A93" w:rsidRPr="00057162" w:rsidRDefault="00D64A93" w:rsidP="00226695">
      <w:pPr>
        <w:pStyle w:val="Akapitzlist"/>
        <w:numPr>
          <w:ilvl w:val="2"/>
          <w:numId w:val="7"/>
        </w:numPr>
        <w:spacing w:after="40"/>
        <w:ind w:left="1134" w:hanging="284"/>
        <w:contextualSpacing w:val="0"/>
        <w:jc w:val="both"/>
        <w:rPr>
          <w:bCs/>
          <w:iCs/>
        </w:rPr>
      </w:pPr>
      <w:r w:rsidRPr="00057162">
        <w:rPr>
          <w:bCs/>
          <w:iCs/>
        </w:rPr>
        <w:t>nie naruszył obowiązków dotyczących płatności podatków, opłat, lub składek na</w:t>
      </w:r>
      <w:r w:rsidR="00226695">
        <w:rPr>
          <w:bCs/>
          <w:iCs/>
        </w:rPr>
        <w:t> </w:t>
      </w:r>
      <w:r w:rsidRPr="00057162">
        <w:rPr>
          <w:bCs/>
          <w:iCs/>
        </w:rPr>
        <w:t>ubezpieczenie społeczne lub zdrowotne,</w:t>
      </w:r>
    </w:p>
    <w:p w14:paraId="3755911D" w14:textId="6646D0E2" w:rsidR="00D64A93" w:rsidRPr="00057162" w:rsidRDefault="00D64A93" w:rsidP="00226695">
      <w:pPr>
        <w:pStyle w:val="Akapitzlist"/>
        <w:numPr>
          <w:ilvl w:val="2"/>
          <w:numId w:val="7"/>
        </w:numPr>
        <w:spacing w:after="40"/>
        <w:ind w:left="1134" w:hanging="284"/>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1161ADDA" w:rsidR="00813229" w:rsidRDefault="00D64A93" w:rsidP="00226695">
      <w:pPr>
        <w:pStyle w:val="Akapitzlist"/>
        <w:numPr>
          <w:ilvl w:val="1"/>
          <w:numId w:val="7"/>
        </w:numPr>
        <w:spacing w:after="40"/>
        <w:ind w:left="851" w:hanging="425"/>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226695">
        <w:rPr>
          <w:bCs/>
          <w:iCs/>
        </w:rPr>
        <w:t> </w:t>
      </w:r>
      <w:r w:rsidRPr="00481489">
        <w:rPr>
          <w:bCs/>
          <w:iCs/>
        </w:rPr>
        <w:t>miesiące przed ich złożeniem.</w:t>
      </w:r>
    </w:p>
    <w:p w14:paraId="2F2B6840" w14:textId="4D0AC162" w:rsidR="001C6EEF" w:rsidRPr="00493B25" w:rsidRDefault="001C6EEF" w:rsidP="00226695">
      <w:pPr>
        <w:pStyle w:val="Akapitzlist"/>
        <w:numPr>
          <w:ilvl w:val="1"/>
          <w:numId w:val="7"/>
        </w:numPr>
        <w:spacing w:after="40"/>
        <w:ind w:left="851" w:hanging="425"/>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w:t>
      </w:r>
      <w:r w:rsidR="00226695">
        <w:rPr>
          <w:bCs/>
          <w:iCs/>
        </w:rPr>
        <w:t> </w:t>
      </w:r>
      <w:r w:rsidRPr="00813229">
        <w:rPr>
          <w:bCs/>
          <w:iCs/>
        </w:rPr>
        <w:t xml:space="preserve">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6F5609">
      <w:pPr>
        <w:pStyle w:val="Akapitzlist"/>
        <w:numPr>
          <w:ilvl w:val="0"/>
          <w:numId w:val="7"/>
        </w:numPr>
        <w:spacing w:after="40"/>
        <w:ind w:left="426" w:hanging="426"/>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35F6FBE7" w:rsidR="00B40469" w:rsidRPr="00B6788B" w:rsidRDefault="00B40469" w:rsidP="00226695">
      <w:pPr>
        <w:pStyle w:val="Akapitzlist"/>
        <w:numPr>
          <w:ilvl w:val="1"/>
          <w:numId w:val="17"/>
        </w:numPr>
        <w:spacing w:after="40"/>
        <w:ind w:left="851" w:hanging="425"/>
        <w:contextualSpacing w:val="0"/>
        <w:jc w:val="both"/>
        <w:rPr>
          <w:b/>
          <w:iCs/>
        </w:rPr>
      </w:pPr>
      <w:r w:rsidRPr="00057162">
        <w:rPr>
          <w:bCs/>
          <w:iCs/>
        </w:rPr>
        <w:t>wykazu wykonanych</w:t>
      </w:r>
      <w:r w:rsidR="00493B25">
        <w:rPr>
          <w:bCs/>
          <w:iCs/>
        </w:rPr>
        <w:t xml:space="preserve"> usług</w:t>
      </w:r>
      <w:r w:rsidRPr="00057162">
        <w:rPr>
          <w:bCs/>
          <w:iCs/>
        </w:rPr>
        <w:t xml:space="preserve">, a w przypadku świadczeń powtarzających się lub ciągłych również wykonywanych, w okresie </w:t>
      </w:r>
      <w:r w:rsidRPr="00226695">
        <w:rPr>
          <w:bCs/>
          <w:iCs/>
        </w:rPr>
        <w:t xml:space="preserve">ostatnich </w:t>
      </w:r>
      <w:r w:rsidR="00226695" w:rsidRPr="00226695">
        <w:rPr>
          <w:bCs/>
          <w:iCs/>
        </w:rPr>
        <w:t>5</w:t>
      </w:r>
      <w:r w:rsidR="00966996" w:rsidRPr="00226695">
        <w:rPr>
          <w:bCs/>
          <w:iCs/>
        </w:rPr>
        <w:t xml:space="preserve"> lat</w:t>
      </w:r>
      <w:r w:rsidRPr="00226695">
        <w:rPr>
          <w:bCs/>
          <w:iCs/>
        </w:rPr>
        <w:t>, a</w:t>
      </w:r>
      <w:r w:rsidRPr="00057162">
        <w:rPr>
          <w:bCs/>
          <w:iCs/>
        </w:rPr>
        <w:t xml:space="preserve">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r w:rsidR="00226695">
        <w:rPr>
          <w:b/>
          <w:iCs/>
        </w:rPr>
        <w:t>;</w:t>
      </w:r>
    </w:p>
    <w:p w14:paraId="020FDCC2" w14:textId="5F2AA123" w:rsidR="00B40469" w:rsidRPr="00B6788B" w:rsidRDefault="00B40469" w:rsidP="00226695">
      <w:pPr>
        <w:pStyle w:val="Akapitzlist"/>
        <w:numPr>
          <w:ilvl w:val="1"/>
          <w:numId w:val="17"/>
        </w:numPr>
        <w:spacing w:after="40"/>
        <w:ind w:left="851" w:hanging="425"/>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w:t>
      </w:r>
      <w:r w:rsidR="00226695">
        <w:rPr>
          <w:bCs/>
          <w:iCs/>
        </w:rPr>
        <w:t> </w:t>
      </w:r>
      <w:r w:rsidRPr="00B6788B">
        <w:rPr>
          <w:bCs/>
          <w:iCs/>
        </w:rPr>
        <w:t>szczególności odpowiedzialnych za świadczenie usług, wraz z informacjami na temat ich kwalifikacji zawodowych, uprawnień, doświadczenia i wykształcenia niezbędnych do</w:t>
      </w:r>
      <w:r w:rsidR="00226695">
        <w:rPr>
          <w:bCs/>
          <w:iCs/>
        </w:rPr>
        <w:t> </w:t>
      </w:r>
      <w:r w:rsidRPr="00B6788B">
        <w:rPr>
          <w:bCs/>
          <w:iCs/>
        </w:rPr>
        <w:t xml:space="preserve">wykonania zamówienia, a także zakresu wykonywanych przez nie czynności oraz </w:t>
      </w:r>
      <w:r w:rsidRPr="00B6788B">
        <w:rPr>
          <w:bCs/>
          <w:iCs/>
        </w:rPr>
        <w:lastRenderedPageBreak/>
        <w:t>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226695">
        <w:rPr>
          <w:b/>
          <w:iCs/>
        </w:rPr>
        <w:t>;</w:t>
      </w:r>
    </w:p>
    <w:p w14:paraId="240BE466" w14:textId="3676BDE6" w:rsidR="00446FF7" w:rsidRPr="006F5609" w:rsidRDefault="00463EF4" w:rsidP="00226695">
      <w:pPr>
        <w:pStyle w:val="Akapitzlist"/>
        <w:numPr>
          <w:ilvl w:val="1"/>
          <w:numId w:val="17"/>
        </w:numPr>
        <w:spacing w:after="40"/>
        <w:ind w:left="851" w:hanging="425"/>
        <w:contextualSpacing w:val="0"/>
        <w:jc w:val="both"/>
        <w:rPr>
          <w:bCs/>
          <w:iCs/>
        </w:rPr>
      </w:pPr>
      <w:r w:rsidRPr="00057162">
        <w:rPr>
          <w:bCs/>
          <w:iCs/>
        </w:rPr>
        <w:t xml:space="preserve">wykazu </w:t>
      </w:r>
      <w:r w:rsidR="004A04E7" w:rsidRPr="00057162">
        <w:rPr>
          <w:bCs/>
          <w:iCs/>
        </w:rPr>
        <w:t xml:space="preserve">urządzeń lub wyposażenia </w:t>
      </w:r>
      <w:r w:rsidR="004A04E7" w:rsidRPr="006F5609">
        <w:rPr>
          <w:bCs/>
          <w:iCs/>
        </w:rPr>
        <w:t xml:space="preserve">zakładu </w:t>
      </w:r>
      <w:r w:rsidR="00522F2D" w:rsidRPr="006F5609">
        <w:rPr>
          <w:bCs/>
          <w:iCs/>
        </w:rPr>
        <w:t>niezbędnych do wykonania zamówienia</w:t>
      </w:r>
      <w:r w:rsidR="00446FF7" w:rsidRPr="006F5609">
        <w:rPr>
          <w:bCs/>
          <w:iCs/>
        </w:rPr>
        <w:t>.</w:t>
      </w:r>
      <w:r w:rsidR="008D3F97" w:rsidRPr="006F5609">
        <w:rPr>
          <w:bCs/>
          <w:iCs/>
        </w:rPr>
        <w:t xml:space="preserve"> Wzór wykazu stanowi </w:t>
      </w:r>
      <w:r w:rsidR="008D3F97" w:rsidRPr="006F5609">
        <w:rPr>
          <w:b/>
          <w:iCs/>
        </w:rPr>
        <w:t>Załącznik nr 4.5 do SWZ</w:t>
      </w:r>
      <w:r w:rsidR="00226695">
        <w:rPr>
          <w:bCs/>
          <w:iCs/>
        </w:rPr>
        <w:t xml:space="preserve"> </w:t>
      </w:r>
      <w:r w:rsidR="00226695" w:rsidRPr="00226695">
        <w:rPr>
          <w:bCs/>
          <w:i/>
        </w:rPr>
        <w:t>(nie dotyczy).</w:t>
      </w:r>
    </w:p>
    <w:p w14:paraId="7743C59A" w14:textId="0201F8F8" w:rsidR="00AB5FA1" w:rsidRPr="006F5609" w:rsidRDefault="007C6B00" w:rsidP="006F5609">
      <w:pPr>
        <w:pStyle w:val="Akapitzlist"/>
        <w:numPr>
          <w:ilvl w:val="0"/>
          <w:numId w:val="7"/>
        </w:numPr>
        <w:spacing w:after="40"/>
        <w:ind w:left="426" w:hanging="426"/>
        <w:contextualSpacing w:val="0"/>
        <w:jc w:val="both"/>
      </w:pPr>
      <w:r w:rsidRPr="006F5609">
        <w:rPr>
          <w:bCs/>
          <w:iCs/>
        </w:rPr>
        <w:t xml:space="preserve">Podmiotowe środki dowodowe </w:t>
      </w:r>
      <w:r w:rsidR="007C4BF3" w:rsidRPr="006F5609">
        <w:rPr>
          <w:bCs/>
          <w:iCs/>
        </w:rPr>
        <w:t xml:space="preserve">powinny być złożone </w:t>
      </w:r>
      <w:r w:rsidR="00F03AAD" w:rsidRPr="006F5609">
        <w:rPr>
          <w:bCs/>
          <w:iCs/>
        </w:rPr>
        <w:t>w następujący sposób:</w:t>
      </w:r>
    </w:p>
    <w:p w14:paraId="78109F23" w14:textId="575BAA9E" w:rsidR="007C6B00" w:rsidRPr="00057162" w:rsidRDefault="007C6B00" w:rsidP="006F5609">
      <w:pPr>
        <w:pStyle w:val="Akapitzlist"/>
        <w:numPr>
          <w:ilvl w:val="1"/>
          <w:numId w:val="7"/>
        </w:numPr>
        <w:spacing w:after="40"/>
        <w:ind w:left="851" w:hanging="425"/>
        <w:contextualSpacing w:val="0"/>
        <w:jc w:val="both"/>
        <w:rPr>
          <w:bCs/>
          <w:iCs/>
        </w:rPr>
      </w:pPr>
      <w:r w:rsidRPr="006F5609">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7E6F6A03" w:rsidR="007C6B00" w:rsidRPr="00057162" w:rsidRDefault="007C6B00" w:rsidP="006F5609">
      <w:pPr>
        <w:pStyle w:val="Akapitzlist"/>
        <w:numPr>
          <w:ilvl w:val="1"/>
          <w:numId w:val="7"/>
        </w:numPr>
        <w:spacing w:after="40"/>
        <w:ind w:left="851" w:hanging="425"/>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w:t>
      </w:r>
      <w:r w:rsidR="006F5609">
        <w:rPr>
          <w:bCs/>
          <w:iCs/>
        </w:rPr>
        <w:t> </w:t>
      </w:r>
      <w:r w:rsidR="00880181" w:rsidRPr="00057162">
        <w:rPr>
          <w:bCs/>
          <w:iCs/>
        </w:rPr>
        <w:t>zgodność z oryginałem</w:t>
      </w:r>
      <w:r w:rsidR="00B6788B">
        <w:rPr>
          <w:bCs/>
          <w:iCs/>
        </w:rPr>
        <w:t>;</w:t>
      </w:r>
    </w:p>
    <w:p w14:paraId="527E9E5A" w14:textId="2FA3BC3E" w:rsidR="00880181" w:rsidRPr="00057162" w:rsidRDefault="00880181" w:rsidP="006F5609">
      <w:pPr>
        <w:pStyle w:val="Akapitzlist"/>
        <w:numPr>
          <w:ilvl w:val="1"/>
          <w:numId w:val="7"/>
        </w:numPr>
        <w:spacing w:after="40"/>
        <w:ind w:left="851" w:hanging="425"/>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6F5609">
      <w:pPr>
        <w:pStyle w:val="Akapitzlist"/>
        <w:numPr>
          <w:ilvl w:val="1"/>
          <w:numId w:val="7"/>
        </w:numPr>
        <w:spacing w:after="40"/>
        <w:ind w:left="851" w:hanging="425"/>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448E1319" w:rsidR="00880181" w:rsidRPr="00057162" w:rsidRDefault="00880181" w:rsidP="006F5609">
      <w:pPr>
        <w:pStyle w:val="Akapitzlist"/>
        <w:numPr>
          <w:ilvl w:val="0"/>
          <w:numId w:val="7"/>
        </w:numPr>
        <w:spacing w:after="40"/>
        <w:ind w:left="426" w:hanging="426"/>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6F5609">
      <w:pPr>
        <w:pStyle w:val="Akapitzlist"/>
        <w:numPr>
          <w:ilvl w:val="0"/>
          <w:numId w:val="7"/>
        </w:numPr>
        <w:spacing w:after="40"/>
        <w:ind w:left="426" w:hanging="426"/>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6C66AD7" w:rsidR="00A97CF6" w:rsidRPr="00057162" w:rsidRDefault="00A97CF6" w:rsidP="006F5609">
      <w:pPr>
        <w:pStyle w:val="Akapitzlist"/>
        <w:numPr>
          <w:ilvl w:val="0"/>
          <w:numId w:val="7"/>
        </w:numPr>
        <w:spacing w:after="40"/>
        <w:ind w:left="426" w:hanging="426"/>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przekazuje wraz z</w:t>
      </w:r>
      <w:r w:rsidR="006F5609">
        <w:rPr>
          <w:bCs/>
          <w:iCs/>
        </w:rPr>
        <w:t> </w:t>
      </w:r>
      <w:r w:rsidRPr="00057162">
        <w:rPr>
          <w:bCs/>
          <w:iCs/>
        </w:rPr>
        <w:t>tłumaczeniem na język polski.</w:t>
      </w:r>
    </w:p>
    <w:p w14:paraId="6A2983AB" w14:textId="2E63C51F" w:rsidR="000C22F4" w:rsidRDefault="00A97CF6" w:rsidP="006F5609">
      <w:pPr>
        <w:pStyle w:val="Akapitzlist"/>
        <w:numPr>
          <w:ilvl w:val="0"/>
          <w:numId w:val="7"/>
        </w:numPr>
        <w:spacing w:after="40"/>
        <w:ind w:left="426" w:hanging="426"/>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w:t>
      </w:r>
      <w:r w:rsidR="006F5609">
        <w:rPr>
          <w:bCs/>
          <w:iCs/>
        </w:rPr>
        <w:t> </w:t>
      </w:r>
      <w:r w:rsidRPr="00057162">
        <w:rPr>
          <w:bCs/>
          <w:iCs/>
        </w:rPr>
        <w:t>zamówieniu.</w:t>
      </w:r>
    </w:p>
    <w:p w14:paraId="6B629358" w14:textId="26B9E6E4" w:rsidR="001B12E6" w:rsidRPr="00955D5C" w:rsidRDefault="001B12E6"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21522606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r w:rsidR="006F5609">
        <w:rPr>
          <w:rFonts w:ascii="Times New Roman" w:hAnsi="Times New Roman" w:cs="Times New Roman"/>
          <w:color w:val="auto"/>
          <w:sz w:val="24"/>
          <w:szCs w:val="24"/>
        </w:rPr>
        <w:t>.</w:t>
      </w:r>
      <w:bookmarkEnd w:id="33"/>
    </w:p>
    <w:p w14:paraId="3A778EA1" w14:textId="35A54B26" w:rsidR="001B12E6" w:rsidRPr="00226695" w:rsidRDefault="001B12E6" w:rsidP="00226695">
      <w:pPr>
        <w:pStyle w:val="Akapitzlist"/>
        <w:numPr>
          <w:ilvl w:val="0"/>
          <w:numId w:val="9"/>
        </w:numPr>
        <w:spacing w:after="40"/>
        <w:ind w:left="426" w:hanging="426"/>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 xml:space="preserve">rzedmiotowych środków </w:t>
      </w:r>
      <w:r w:rsidRPr="00226695">
        <w:rPr>
          <w:bCs/>
        </w:rPr>
        <w:t>dowodowych:</w:t>
      </w:r>
      <w:r w:rsidRPr="00226695">
        <w:rPr>
          <w:bCs/>
          <w:i/>
          <w:iCs/>
        </w:rPr>
        <w:t xml:space="preserve"> </w:t>
      </w:r>
      <w:r w:rsidR="00226695" w:rsidRPr="00226695">
        <w:rPr>
          <w:bCs/>
          <w:i/>
          <w:iCs/>
        </w:rPr>
        <w:t>ni</w:t>
      </w:r>
      <w:r w:rsidRPr="00226695">
        <w:rPr>
          <w:bCs/>
          <w:i/>
          <w:iCs/>
        </w:rPr>
        <w:t>e dotyczy</w:t>
      </w:r>
      <w:r w:rsidR="00226695" w:rsidRPr="00226695">
        <w:rPr>
          <w:bCs/>
          <w:i/>
          <w:iCs/>
        </w:rPr>
        <w:t>.</w:t>
      </w:r>
    </w:p>
    <w:p w14:paraId="17A799FF" w14:textId="260E1B95" w:rsidR="001B12E6" w:rsidRPr="003D785B" w:rsidRDefault="001B12E6" w:rsidP="00226695">
      <w:pPr>
        <w:pStyle w:val="Akapitzlist"/>
        <w:numPr>
          <w:ilvl w:val="0"/>
          <w:numId w:val="9"/>
        </w:numPr>
        <w:spacing w:after="40"/>
        <w:ind w:left="426" w:hanging="426"/>
        <w:contextualSpacing w:val="0"/>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2E3DB822" w:rsidR="001B12E6" w:rsidRPr="008877C7" w:rsidRDefault="001B12E6" w:rsidP="00226695">
      <w:pPr>
        <w:pStyle w:val="Akapitzlist"/>
        <w:numPr>
          <w:ilvl w:val="1"/>
          <w:numId w:val="9"/>
        </w:numPr>
        <w:spacing w:after="40"/>
        <w:ind w:left="851" w:hanging="425"/>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226695">
        <w:rPr>
          <w:b/>
          <w:iCs/>
        </w:rPr>
        <w:t> </w:t>
      </w:r>
      <w:r w:rsidR="00054C51" w:rsidRPr="008877C7">
        <w:rPr>
          <w:b/>
          <w:iCs/>
        </w:rPr>
        <w:t>4</w:t>
      </w:r>
      <w:r w:rsidRPr="008877C7">
        <w:rPr>
          <w:b/>
          <w:iCs/>
        </w:rPr>
        <w:t>.6 do SWZ</w:t>
      </w:r>
      <w:r w:rsidR="0022543C">
        <w:rPr>
          <w:b/>
          <w:iCs/>
        </w:rPr>
        <w:t>;</w:t>
      </w:r>
    </w:p>
    <w:p w14:paraId="021A3EBA" w14:textId="3F06CBAD" w:rsidR="001B12E6" w:rsidRPr="008877C7" w:rsidRDefault="001B12E6" w:rsidP="00226695">
      <w:pPr>
        <w:pStyle w:val="Akapitzlist"/>
        <w:numPr>
          <w:ilvl w:val="1"/>
          <w:numId w:val="9"/>
        </w:numPr>
        <w:spacing w:after="40"/>
        <w:ind w:left="851" w:hanging="425"/>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nr </w:t>
      </w:r>
      <w:r w:rsidR="00054C51" w:rsidRPr="008877C7">
        <w:rPr>
          <w:b/>
        </w:rPr>
        <w:t>4</w:t>
      </w:r>
      <w:r w:rsidRPr="008877C7">
        <w:rPr>
          <w:b/>
        </w:rPr>
        <w:t>.7 do</w:t>
      </w:r>
      <w:r w:rsidR="00226695">
        <w:rPr>
          <w:b/>
        </w:rPr>
        <w:t> </w:t>
      </w:r>
      <w:r w:rsidRPr="008877C7">
        <w:rPr>
          <w:b/>
        </w:rPr>
        <w:t>SWZ</w:t>
      </w:r>
      <w:r w:rsidR="0022543C">
        <w:rPr>
          <w:b/>
        </w:rPr>
        <w:t>;</w:t>
      </w:r>
    </w:p>
    <w:p w14:paraId="43E51766" w14:textId="664EB835" w:rsidR="001B12E6" w:rsidRPr="008877C7" w:rsidRDefault="001B12E6" w:rsidP="00226695">
      <w:pPr>
        <w:pStyle w:val="Akapitzlist"/>
        <w:numPr>
          <w:ilvl w:val="1"/>
          <w:numId w:val="9"/>
        </w:numPr>
        <w:spacing w:after="40"/>
        <w:ind w:left="851" w:hanging="425"/>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28DE9CD3" w:rsidR="001B12E6" w:rsidRPr="008877C7" w:rsidRDefault="001B12E6" w:rsidP="00226695">
      <w:pPr>
        <w:pStyle w:val="Akapitzlist"/>
        <w:numPr>
          <w:ilvl w:val="1"/>
          <w:numId w:val="9"/>
        </w:numPr>
        <w:spacing w:after="40"/>
        <w:ind w:left="851" w:hanging="425"/>
        <w:contextualSpacing w:val="0"/>
        <w:jc w:val="both"/>
        <w:rPr>
          <w:b/>
        </w:rPr>
      </w:pPr>
      <w:r w:rsidRPr="00E0291F">
        <w:rPr>
          <w:bCs/>
        </w:rPr>
        <w:t xml:space="preserve">Informacji o powstaniu u </w:t>
      </w:r>
      <w:r w:rsidR="00702596">
        <w:rPr>
          <w:bCs/>
        </w:rPr>
        <w:t>Z</w:t>
      </w:r>
      <w:r w:rsidRPr="008877C7">
        <w:rPr>
          <w:bCs/>
        </w:rPr>
        <w:t>amawiającego obowiązku podatkowego zgodnie z ustawą z</w:t>
      </w:r>
      <w:r w:rsidR="00226695">
        <w:rPr>
          <w:bCs/>
        </w:rPr>
        <w:t> </w:t>
      </w:r>
      <w:r w:rsidRPr="008877C7">
        <w:rPr>
          <w:bCs/>
        </w:rPr>
        <w:t>11.03.2004</w:t>
      </w:r>
      <w:r w:rsidR="00226695">
        <w:rPr>
          <w:bCs/>
        </w:rPr>
        <w:t> </w:t>
      </w:r>
      <w:r w:rsidRPr="008877C7">
        <w:rPr>
          <w:bCs/>
        </w:rPr>
        <w:t xml:space="preserve">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2140B7C4" w:rsidR="001B12E6" w:rsidRPr="00FE6881" w:rsidRDefault="001B12E6" w:rsidP="00226695">
      <w:pPr>
        <w:pStyle w:val="Akapitzlist"/>
        <w:numPr>
          <w:ilvl w:val="0"/>
          <w:numId w:val="9"/>
        </w:numPr>
        <w:spacing w:after="40"/>
        <w:ind w:left="426" w:hanging="426"/>
        <w:contextualSpacing w:val="0"/>
        <w:jc w:val="both"/>
        <w:rPr>
          <w:bCs/>
          <w:strike/>
        </w:rPr>
      </w:pPr>
      <w:r w:rsidRPr="00FE6881">
        <w:rPr>
          <w:bCs/>
        </w:rPr>
        <w:lastRenderedPageBreak/>
        <w:t>Zobowiązanie podmiotu udostępniającego lub przedmiotowe środki dowodowe</w:t>
      </w:r>
      <w:r w:rsidRPr="00FE6881">
        <w:t xml:space="preserve"> </w:t>
      </w:r>
      <w:r w:rsidRPr="00FE6881">
        <w:rPr>
          <w:bCs/>
        </w:rPr>
        <w:t>powinny być złożone w następującej formie:</w:t>
      </w:r>
    </w:p>
    <w:p w14:paraId="14FFACAC" w14:textId="63FC9857" w:rsidR="001B12E6" w:rsidRPr="00057162" w:rsidRDefault="001B12E6" w:rsidP="00226695">
      <w:pPr>
        <w:pStyle w:val="Akapitzlist"/>
        <w:numPr>
          <w:ilvl w:val="1"/>
          <w:numId w:val="9"/>
        </w:numPr>
        <w:spacing w:after="40"/>
        <w:ind w:left="851" w:hanging="425"/>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226695">
      <w:pPr>
        <w:pStyle w:val="Akapitzlist"/>
        <w:numPr>
          <w:ilvl w:val="1"/>
          <w:numId w:val="9"/>
        </w:numPr>
        <w:spacing w:after="40"/>
        <w:ind w:left="851" w:hanging="425"/>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226695">
      <w:pPr>
        <w:pStyle w:val="Akapitzlist"/>
        <w:numPr>
          <w:ilvl w:val="1"/>
          <w:numId w:val="9"/>
        </w:numPr>
        <w:spacing w:after="40"/>
        <w:ind w:left="851" w:hanging="425"/>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226695">
      <w:pPr>
        <w:pStyle w:val="Akapitzlist"/>
        <w:numPr>
          <w:ilvl w:val="1"/>
          <w:numId w:val="9"/>
        </w:numPr>
        <w:spacing w:after="40"/>
        <w:ind w:left="851" w:hanging="425"/>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226695">
      <w:pPr>
        <w:pStyle w:val="Akapitzlist"/>
        <w:numPr>
          <w:ilvl w:val="0"/>
          <w:numId w:val="9"/>
        </w:numPr>
        <w:spacing w:after="40"/>
        <w:ind w:left="426" w:hanging="426"/>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226695">
      <w:pPr>
        <w:pStyle w:val="Akapitzlist"/>
        <w:numPr>
          <w:ilvl w:val="0"/>
          <w:numId w:val="9"/>
        </w:numPr>
        <w:spacing w:after="40"/>
        <w:ind w:left="426" w:hanging="426"/>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71B86C3D" w:rsidR="00F13DFD" w:rsidRPr="00057162" w:rsidRDefault="000C22F4"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34" w:name="_Toc106095846"/>
      <w:bookmarkStart w:id="35" w:name="_Toc106096390"/>
      <w:bookmarkStart w:id="36" w:name="_Toc215226064"/>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r w:rsidR="006F5609">
        <w:rPr>
          <w:rFonts w:ascii="Times New Roman" w:hAnsi="Times New Roman" w:cs="Times New Roman"/>
          <w:color w:val="auto"/>
          <w:sz w:val="24"/>
          <w:szCs w:val="24"/>
        </w:rPr>
        <w:t>.</w:t>
      </w:r>
      <w:bookmarkEnd w:id="36"/>
    </w:p>
    <w:p w14:paraId="19ED50E8" w14:textId="24750C2D" w:rsidR="00F13DFD" w:rsidRPr="00057162" w:rsidRDefault="006B0420" w:rsidP="00226695">
      <w:pPr>
        <w:pStyle w:val="Akapitzlist"/>
        <w:numPr>
          <w:ilvl w:val="0"/>
          <w:numId w:val="5"/>
        </w:numPr>
        <w:spacing w:after="40"/>
        <w:ind w:left="426" w:hanging="426"/>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 odpowiedzialności za p</w:t>
      </w:r>
      <w:r w:rsidR="000C22F4" w:rsidRPr="00057162">
        <w:rPr>
          <w:bCs/>
        </w:rPr>
        <w:t>rawidłową realizację zamówienia.</w:t>
      </w:r>
    </w:p>
    <w:p w14:paraId="06582117" w14:textId="523D0CEC" w:rsidR="002F2F73" w:rsidRPr="00226695" w:rsidRDefault="006B0420" w:rsidP="00226695">
      <w:pPr>
        <w:pStyle w:val="Akapitzlist"/>
        <w:numPr>
          <w:ilvl w:val="0"/>
          <w:numId w:val="5"/>
        </w:numPr>
        <w:spacing w:after="40"/>
        <w:ind w:left="426" w:hanging="426"/>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10C03432" w14:textId="2FE0C20E" w:rsidR="00F13DFD" w:rsidRPr="00057162" w:rsidRDefault="000D2865"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37" w:name="_Toc106095847"/>
      <w:bookmarkStart w:id="38" w:name="_Toc106096391"/>
      <w:bookmarkStart w:id="39" w:name="_Toc21522606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r w:rsidR="006F5609">
        <w:rPr>
          <w:rFonts w:ascii="Times New Roman" w:hAnsi="Times New Roman" w:cs="Times New Roman"/>
          <w:color w:val="auto"/>
          <w:sz w:val="24"/>
          <w:szCs w:val="24"/>
        </w:rPr>
        <w:t>.</w:t>
      </w:r>
      <w:bookmarkEnd w:id="39"/>
    </w:p>
    <w:p w14:paraId="414FCE38" w14:textId="737E9688" w:rsidR="00DF163F" w:rsidRPr="00226695" w:rsidRDefault="00E37406" w:rsidP="00226695">
      <w:pPr>
        <w:pStyle w:val="Akapitzlist"/>
        <w:numPr>
          <w:ilvl w:val="0"/>
          <w:numId w:val="8"/>
        </w:numPr>
        <w:spacing w:after="40"/>
        <w:ind w:left="426" w:hanging="426"/>
        <w:contextualSpacing w:val="0"/>
        <w:jc w:val="both"/>
        <w:rPr>
          <w:bCs/>
        </w:rPr>
      </w:pPr>
      <w:r w:rsidRPr="00226695">
        <w:rPr>
          <w:bCs/>
        </w:rPr>
        <w:t>Zamawiający odstępuje od żądania wniesienia wadium.</w:t>
      </w:r>
    </w:p>
    <w:p w14:paraId="34EDDB36" w14:textId="47B734E8" w:rsidR="00F13DFD" w:rsidRPr="00057162" w:rsidRDefault="00127C46"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40" w:name="_Toc106095848"/>
      <w:bookmarkStart w:id="41" w:name="_Toc106096392"/>
      <w:bookmarkStart w:id="42" w:name="_Toc21522606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r w:rsidR="006F5609">
        <w:rPr>
          <w:rFonts w:ascii="Times New Roman" w:hAnsi="Times New Roman" w:cs="Times New Roman"/>
          <w:color w:val="auto"/>
          <w:sz w:val="24"/>
          <w:szCs w:val="24"/>
        </w:rPr>
        <w:t>.</w:t>
      </w:r>
      <w:bookmarkEnd w:id="42"/>
    </w:p>
    <w:p w14:paraId="475F39D2" w14:textId="48934A2C" w:rsidR="00B17C0B" w:rsidRPr="00057162" w:rsidRDefault="00B17C0B" w:rsidP="006733CD">
      <w:pPr>
        <w:spacing w:after="40"/>
        <w:jc w:val="both"/>
        <w:rPr>
          <w:b/>
          <w:sz w:val="24"/>
          <w:szCs w:val="24"/>
        </w:rPr>
      </w:pPr>
      <w:r w:rsidRPr="00057162">
        <w:rPr>
          <w:b/>
          <w:sz w:val="24"/>
          <w:szCs w:val="24"/>
        </w:rPr>
        <w:t>Wymagania ogólne</w:t>
      </w:r>
    </w:p>
    <w:p w14:paraId="1E771D20" w14:textId="45D59869" w:rsidR="00EF20B7" w:rsidRDefault="008616AB" w:rsidP="00B419D2">
      <w:pPr>
        <w:pStyle w:val="Akapitzlist"/>
        <w:numPr>
          <w:ilvl w:val="6"/>
          <w:numId w:val="9"/>
        </w:numPr>
        <w:spacing w:after="40"/>
        <w:ind w:left="426" w:hanging="426"/>
        <w:contextualSpacing w:val="0"/>
        <w:jc w:val="both"/>
        <w:rPr>
          <w:bCs/>
        </w:rPr>
      </w:pPr>
      <w:r>
        <w:rPr>
          <w:bCs/>
        </w:rPr>
        <w:t>Wykonawca</w:t>
      </w:r>
      <w:r w:rsidR="00EF20B7" w:rsidRPr="00057162">
        <w:rPr>
          <w:bCs/>
        </w:rPr>
        <w:t xml:space="preserve"> może złożyć jedną ofertę.</w:t>
      </w:r>
    </w:p>
    <w:p w14:paraId="5AA509E6" w14:textId="2E44D21B" w:rsidR="00EF20B7" w:rsidRDefault="00EF20B7" w:rsidP="00B419D2">
      <w:pPr>
        <w:pStyle w:val="Akapitzlist"/>
        <w:numPr>
          <w:ilvl w:val="6"/>
          <w:numId w:val="9"/>
        </w:numPr>
        <w:spacing w:after="40"/>
        <w:ind w:left="426" w:hanging="426"/>
        <w:contextualSpacing w:val="0"/>
        <w:jc w:val="both"/>
        <w:rPr>
          <w:bCs/>
        </w:rPr>
      </w:pPr>
      <w:r w:rsidRPr="00457356">
        <w:rPr>
          <w:bCs/>
        </w:rPr>
        <w:t>Ofertę należy sporządzić w języku polskim. Wymagane zgodnie z SWZ dokumenty oraz oświadczenia sporządzone w języku obcym powinny być złożone wraz z tłumaczeniem na język polski. W razie wątpliwości uznaje się, że wersja polskojęzyczna jest wersją wiążącą.</w:t>
      </w:r>
    </w:p>
    <w:p w14:paraId="08799C04" w14:textId="52A6ADCE" w:rsidR="00EF20B7" w:rsidRDefault="00EF20B7" w:rsidP="00B419D2">
      <w:pPr>
        <w:pStyle w:val="Akapitzlist"/>
        <w:numPr>
          <w:ilvl w:val="6"/>
          <w:numId w:val="9"/>
        </w:numPr>
        <w:spacing w:after="40"/>
        <w:ind w:left="426" w:hanging="426"/>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213D271C" w:rsidR="00EF20B7" w:rsidRDefault="00EF20B7" w:rsidP="00B419D2">
      <w:pPr>
        <w:pStyle w:val="Akapitzlist"/>
        <w:numPr>
          <w:ilvl w:val="6"/>
          <w:numId w:val="9"/>
        </w:numPr>
        <w:spacing w:after="40"/>
        <w:ind w:left="426" w:hanging="426"/>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w:t>
      </w:r>
    </w:p>
    <w:p w14:paraId="7F78CCD4" w14:textId="471176DF" w:rsidR="00EF20B7" w:rsidRPr="00B419D2" w:rsidRDefault="008616AB" w:rsidP="00B419D2">
      <w:pPr>
        <w:pStyle w:val="Akapitzlist"/>
        <w:numPr>
          <w:ilvl w:val="6"/>
          <w:numId w:val="9"/>
        </w:numPr>
        <w:spacing w:after="40"/>
        <w:ind w:left="426" w:hanging="426"/>
        <w:contextualSpacing w:val="0"/>
        <w:jc w:val="both"/>
        <w:rPr>
          <w:bCs/>
        </w:rPr>
      </w:pPr>
      <w:r>
        <w:rPr>
          <w:bCs/>
        </w:rPr>
        <w:t>Wykonawca</w:t>
      </w:r>
      <w:r w:rsidR="00EF20B7" w:rsidRPr="00457356">
        <w:rPr>
          <w:bCs/>
        </w:rPr>
        <w:t xml:space="preserve"> ponosi wszelkie koszty związane z przygotowaniem i złożeniem oferty.</w:t>
      </w:r>
    </w:p>
    <w:p w14:paraId="13E09233" w14:textId="16D1821C" w:rsidR="00C85F61" w:rsidRPr="00057162" w:rsidRDefault="00C85F61" w:rsidP="006733CD">
      <w:pPr>
        <w:spacing w:after="40"/>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B419D2">
      <w:pPr>
        <w:pStyle w:val="Akapitzlist"/>
        <w:numPr>
          <w:ilvl w:val="6"/>
          <w:numId w:val="9"/>
        </w:numPr>
        <w:spacing w:after="40"/>
        <w:ind w:left="426" w:hanging="426"/>
        <w:contextualSpacing w:val="0"/>
        <w:jc w:val="both"/>
        <w:rPr>
          <w:bCs/>
        </w:rPr>
      </w:pPr>
      <w:r w:rsidRPr="00057162">
        <w:rPr>
          <w:bCs/>
        </w:rPr>
        <w:t>Oferta składa się z:</w:t>
      </w:r>
    </w:p>
    <w:p w14:paraId="4A22231B" w14:textId="2633A1CB" w:rsidR="00C85F61" w:rsidRPr="00DF163F" w:rsidRDefault="00C85F61">
      <w:pPr>
        <w:pStyle w:val="Akapitzlist"/>
        <w:numPr>
          <w:ilvl w:val="1"/>
          <w:numId w:val="75"/>
        </w:numPr>
        <w:spacing w:after="40"/>
        <w:ind w:left="851" w:hanging="425"/>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pPr>
        <w:pStyle w:val="Akapitzlist"/>
        <w:numPr>
          <w:ilvl w:val="1"/>
          <w:numId w:val="75"/>
        </w:numPr>
        <w:spacing w:after="40"/>
        <w:ind w:left="851" w:hanging="425"/>
        <w:contextualSpacing w:val="0"/>
        <w:jc w:val="both"/>
        <w:rPr>
          <w:bCs/>
        </w:rPr>
      </w:pPr>
      <w:r w:rsidRPr="00DF163F">
        <w:rPr>
          <w:bCs/>
        </w:rPr>
        <w:lastRenderedPageBreak/>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B419D2" w:rsidRDefault="00C85F61">
      <w:pPr>
        <w:pStyle w:val="Akapitzlist"/>
        <w:numPr>
          <w:ilvl w:val="1"/>
          <w:numId w:val="75"/>
        </w:numPr>
        <w:spacing w:after="40"/>
        <w:ind w:left="851" w:hanging="425"/>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B419D2" w:rsidRDefault="00C85F61">
      <w:pPr>
        <w:pStyle w:val="Akapitzlist"/>
        <w:numPr>
          <w:ilvl w:val="1"/>
          <w:numId w:val="75"/>
        </w:numPr>
        <w:spacing w:after="40"/>
        <w:ind w:left="851" w:hanging="425"/>
        <w:contextualSpacing w:val="0"/>
        <w:jc w:val="both"/>
        <w:rPr>
          <w:bCs/>
          <w:i/>
          <w:iCs/>
        </w:rPr>
      </w:pPr>
      <w:r w:rsidRPr="00B419D2">
        <w:rPr>
          <w:bCs/>
        </w:rPr>
        <w:t xml:space="preserve">Pełnomocnictwa do podpisania oferty (w przypadku posługiwania się </w:t>
      </w:r>
      <w:bookmarkStart w:id="43" w:name="_Hlk148444017"/>
      <w:r w:rsidR="00F13948" w:rsidRPr="00B419D2">
        <w:rPr>
          <w:bCs/>
        </w:rPr>
        <w:t>pełnomocnikiem);</w:t>
      </w:r>
    </w:p>
    <w:bookmarkEnd w:id="43"/>
    <w:p w14:paraId="5E53EC5B" w14:textId="34BF2C08" w:rsidR="00C85F61" w:rsidRPr="00B419D2" w:rsidRDefault="00C85F61">
      <w:pPr>
        <w:pStyle w:val="Akapitzlist"/>
        <w:numPr>
          <w:ilvl w:val="6"/>
          <w:numId w:val="73"/>
        </w:numPr>
        <w:spacing w:after="40"/>
        <w:ind w:left="426" w:hanging="426"/>
        <w:contextualSpacing w:val="0"/>
        <w:jc w:val="both"/>
        <w:rPr>
          <w:bCs/>
          <w:strike/>
        </w:rPr>
      </w:pPr>
      <w:r w:rsidRPr="00B419D2">
        <w:rPr>
          <w:bCs/>
        </w:rPr>
        <w:t>Pełnomocnictwa powinny być złożone w następującej formie:</w:t>
      </w:r>
    </w:p>
    <w:p w14:paraId="1C2D11F2" w14:textId="76DC8BEB" w:rsidR="00C85F61" w:rsidRPr="00057162" w:rsidRDefault="00C85F61">
      <w:pPr>
        <w:pStyle w:val="Akapitzlist"/>
        <w:numPr>
          <w:ilvl w:val="1"/>
          <w:numId w:val="74"/>
        </w:numPr>
        <w:spacing w:after="40"/>
        <w:ind w:left="851" w:hanging="425"/>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0809CA3A" w:rsidR="00C85F61" w:rsidRDefault="00C85F61">
      <w:pPr>
        <w:pStyle w:val="Akapitzlist"/>
        <w:numPr>
          <w:ilvl w:val="1"/>
          <w:numId w:val="74"/>
        </w:numPr>
        <w:spacing w:after="40"/>
        <w:ind w:left="851" w:hanging="425"/>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w:t>
      </w:r>
      <w:r w:rsidR="00B419D2">
        <w:rPr>
          <w:bCs/>
        </w:rPr>
        <w:t> </w:t>
      </w:r>
      <w:r w:rsidRPr="00057162">
        <w:rPr>
          <w:bCs/>
        </w:rPr>
        <w:t>zgodność z oryginałem</w:t>
      </w:r>
      <w:r w:rsidR="00412333">
        <w:rPr>
          <w:bCs/>
        </w:rPr>
        <w:t>;</w:t>
      </w:r>
    </w:p>
    <w:p w14:paraId="5633CE57" w14:textId="41D5F621" w:rsidR="00C85F61" w:rsidRPr="00227957" w:rsidRDefault="00C85F61" w:rsidP="00B419D2">
      <w:pPr>
        <w:pStyle w:val="Akapitzlist"/>
        <w:spacing w:after="40"/>
        <w:ind w:left="426"/>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pPr>
        <w:pStyle w:val="Akapitzlist"/>
        <w:numPr>
          <w:ilvl w:val="6"/>
          <w:numId w:val="73"/>
        </w:numPr>
        <w:spacing w:after="40"/>
        <w:ind w:left="426" w:hanging="426"/>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6733CD">
      <w:pPr>
        <w:spacing w:after="40"/>
        <w:jc w:val="both"/>
        <w:rPr>
          <w:b/>
          <w:sz w:val="24"/>
          <w:szCs w:val="24"/>
        </w:rPr>
      </w:pPr>
      <w:r w:rsidRPr="00895B8E">
        <w:rPr>
          <w:b/>
          <w:sz w:val="24"/>
          <w:szCs w:val="24"/>
        </w:rPr>
        <w:t>Sposób złożenia oferty</w:t>
      </w:r>
      <w:r w:rsidR="00702596">
        <w:rPr>
          <w:b/>
          <w:sz w:val="24"/>
          <w:szCs w:val="24"/>
        </w:rPr>
        <w:t>:</w:t>
      </w:r>
    </w:p>
    <w:p w14:paraId="54B4C13D" w14:textId="3E01125B" w:rsidR="00273EAA" w:rsidRPr="00895B8E" w:rsidRDefault="00273EAA">
      <w:pPr>
        <w:pStyle w:val="Akapitzlist"/>
        <w:numPr>
          <w:ilvl w:val="6"/>
          <w:numId w:val="73"/>
        </w:numPr>
        <w:spacing w:after="40"/>
        <w:ind w:left="426" w:hanging="426"/>
        <w:contextualSpacing w:val="0"/>
        <w:jc w:val="both"/>
        <w:rPr>
          <w:bCs/>
        </w:rPr>
      </w:pPr>
      <w:bookmarkStart w:id="44" w:name="_Hlk106954879"/>
      <w:r w:rsidRPr="00895B8E">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r w:rsidR="00B419D2">
        <w:rPr>
          <w:bCs/>
        </w:rPr>
        <w:t>.</w:t>
      </w:r>
    </w:p>
    <w:p w14:paraId="356627AA" w14:textId="625C9024" w:rsidR="00273EAA" w:rsidRPr="00895B8E" w:rsidRDefault="00273EAA">
      <w:pPr>
        <w:pStyle w:val="Akapitzlist"/>
        <w:numPr>
          <w:ilvl w:val="6"/>
          <w:numId w:val="73"/>
        </w:numPr>
        <w:spacing w:after="40"/>
        <w:ind w:left="426" w:hanging="426"/>
        <w:contextualSpacing w:val="0"/>
        <w:jc w:val="both"/>
        <w:rPr>
          <w:bCs/>
        </w:rPr>
      </w:pPr>
      <w:r w:rsidRPr="00895B8E">
        <w:rPr>
          <w:bCs/>
        </w:rPr>
        <w:t>Formularz Ofertowy w wersji elektronicznej dostępny jest po kliknięciu na link zamieszczony na stronie internetowej w Profilu Nabywcy. Wymagania techniczne: komputer klasy PC z</w:t>
      </w:r>
      <w:r w:rsidR="00B419D2">
        <w:rPr>
          <w:bCs/>
        </w:rPr>
        <w:t> </w:t>
      </w:r>
      <w:r w:rsidRPr="00895B8E">
        <w:rPr>
          <w:bCs/>
        </w:rPr>
        <w:t>jednym z następujących systemów operacyjnych: Windows 7, Windows 8, Windows 10 (bez wsparcia dla Windows XP, Vista), przeglądarka internetowa z włączoną obsługą javascript: Internet Explorer wersja 10 lub 11, Mozilla Firefox od wersji 50 (bez wsparcia dla</w:t>
      </w:r>
      <w:r w:rsidR="00B419D2">
        <w:rPr>
          <w:bCs/>
        </w:rPr>
        <w:t> </w:t>
      </w:r>
      <w:r w:rsidRPr="00895B8E">
        <w:rPr>
          <w:bCs/>
        </w:rPr>
        <w:t>wersji beta), zainstalowane darmowe oprogramowanie JAVA (JRE) – zgodnie z</w:t>
      </w:r>
      <w:r w:rsidR="00B419D2">
        <w:rPr>
          <w:bCs/>
        </w:rPr>
        <w:t> </w:t>
      </w:r>
      <w:r w:rsidRPr="00895B8E">
        <w:rPr>
          <w:bCs/>
        </w:rPr>
        <w:t>zaleceniami ze strony dostawcy Java, minimalna rozdzielczość ekranu wymagana do</w:t>
      </w:r>
      <w:r w:rsidR="00B419D2">
        <w:rPr>
          <w:bCs/>
        </w:rPr>
        <w:t> </w:t>
      </w:r>
      <w:r w:rsidRPr="00895B8E">
        <w:rPr>
          <w:bCs/>
        </w:rPr>
        <w:t>poprawnego wyświetlania 1366x768.</w:t>
      </w:r>
    </w:p>
    <w:p w14:paraId="11B5CB72" w14:textId="141821E2" w:rsidR="00273EAA" w:rsidRPr="00895B8E" w:rsidRDefault="00273EAA">
      <w:pPr>
        <w:pStyle w:val="Akapitzlist"/>
        <w:numPr>
          <w:ilvl w:val="6"/>
          <w:numId w:val="73"/>
        </w:numPr>
        <w:spacing w:after="40"/>
        <w:ind w:left="426" w:hanging="426"/>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5" w:name="_Hlk106866889"/>
      <w:r w:rsidRPr="00895B8E">
        <w:rPr>
          <w:bCs/>
        </w:rPr>
        <w:t>w kontekście jej kompletności i zgodności</w:t>
      </w:r>
      <w:bookmarkEnd w:id="45"/>
      <w:r w:rsidRPr="00895B8E">
        <w:rPr>
          <w:bCs/>
        </w:rPr>
        <w:t>. Na platformie EFO oferta Wykonawcy zostanie oznaczona statusem: „nieaktualna” (złożona w poprzedniej wersji Formularza). W przypadku takiej oferty należy zweryfikować zakres zmian wprowadzonych przez Zamawiającego w</w:t>
      </w:r>
      <w:r w:rsidR="00B419D2">
        <w:rPr>
          <w:bCs/>
        </w:rPr>
        <w:t xml:space="preserve"> </w:t>
      </w:r>
      <w:r w:rsidRPr="00895B8E">
        <w:rPr>
          <w:bCs/>
        </w:rPr>
        <w:t>formularzu elektronicznym i ich wpływ na zakres złożonej już oferty. Jeżeli zmiany formularza są istotne dla poprawności oferty, to taka oferta powinna zostać skopiowana do aktualnego formularza elektronicznego, odpowiednio zmodyfikowana i uzupełniona, a</w:t>
      </w:r>
      <w:r w:rsidR="00B419D2">
        <w:rPr>
          <w:bCs/>
        </w:rPr>
        <w:t xml:space="preserve"> </w:t>
      </w:r>
      <w:r w:rsidRPr="00895B8E">
        <w:rPr>
          <w:bCs/>
        </w:rPr>
        <w:t>następnie ponownie wysłana do systemu. Oferta pozostawiona przez Wykonawcę w</w:t>
      </w:r>
      <w:r w:rsidR="00B419D2">
        <w:rPr>
          <w:bCs/>
        </w:rPr>
        <w:t xml:space="preserve"> </w:t>
      </w:r>
      <w:r w:rsidRPr="00895B8E">
        <w:rPr>
          <w:bCs/>
        </w:rPr>
        <w:t xml:space="preserve">statusie nieaktualna może być pobrana do systemu informatycznego Zamawiającego pod warunkiem, że faktycznie zmiany wprowadzone w formularzu nie mają wpływu na złożoną ofertę. </w:t>
      </w:r>
      <w:r w:rsidRPr="00895B8E">
        <w:rPr>
          <w:bCs/>
          <w:i/>
          <w:iCs/>
        </w:rPr>
        <w:t xml:space="preserve">Zaleca się, aby każdorazowo w przypadku zmian struktury formularza elektronicznego Wykonawca zweryfikował złożoną </w:t>
      </w:r>
      <w:r w:rsidRPr="00895B8E">
        <w:rPr>
          <w:bCs/>
          <w:i/>
          <w:iCs/>
        </w:rPr>
        <w:lastRenderedPageBreak/>
        <w:t>wcześniej ofertę i skopiował ją do nowej wersji formularza w celu zachowania spójności i</w:t>
      </w:r>
      <w:r w:rsidR="00B419D2">
        <w:rPr>
          <w:bCs/>
          <w:i/>
          <w:iCs/>
        </w:rPr>
        <w:t> </w:t>
      </w:r>
      <w:r w:rsidRPr="00895B8E">
        <w:rPr>
          <w:bCs/>
          <w:i/>
          <w:iCs/>
        </w:rPr>
        <w:t>zgodności wysłanej oferty z treścią specyfikacji.</w:t>
      </w:r>
    </w:p>
    <w:p w14:paraId="166AA766" w14:textId="495D0C83" w:rsidR="00273EAA" w:rsidRPr="00895B8E" w:rsidRDefault="00273EAA">
      <w:pPr>
        <w:pStyle w:val="Akapitzlist"/>
        <w:numPr>
          <w:ilvl w:val="6"/>
          <w:numId w:val="73"/>
        </w:numPr>
        <w:spacing w:after="40"/>
        <w:ind w:left="426" w:hanging="426"/>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pPr>
        <w:pStyle w:val="Akapitzlist"/>
        <w:numPr>
          <w:ilvl w:val="6"/>
          <w:numId w:val="73"/>
        </w:numPr>
        <w:spacing w:after="40"/>
        <w:ind w:left="426" w:hanging="426"/>
        <w:contextualSpacing w:val="0"/>
        <w:jc w:val="both"/>
        <w:rPr>
          <w:bCs/>
        </w:rPr>
      </w:pPr>
      <w:r w:rsidRPr="00895B8E">
        <w:rPr>
          <w:bCs/>
        </w:rPr>
        <w:t>Ofertę należy złożyć przy użyciu narzędzi dostępnych na Platformie EFO.</w:t>
      </w:r>
    </w:p>
    <w:p w14:paraId="1BE00A3F" w14:textId="49A75156" w:rsidR="001757A8" w:rsidRPr="00895B8E" w:rsidRDefault="00273EAA">
      <w:pPr>
        <w:pStyle w:val="Akapitzlist"/>
        <w:numPr>
          <w:ilvl w:val="6"/>
          <w:numId w:val="73"/>
        </w:numPr>
        <w:spacing w:after="40"/>
        <w:ind w:left="426" w:hanging="426"/>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4"/>
    </w:p>
    <w:p w14:paraId="18BF519C" w14:textId="77777777" w:rsidR="00D009F4" w:rsidRPr="00435C7C" w:rsidRDefault="00D009F4" w:rsidP="006733CD">
      <w:pPr>
        <w:spacing w:after="40"/>
        <w:jc w:val="both"/>
        <w:rPr>
          <w:b/>
          <w:bCs/>
          <w:sz w:val="24"/>
          <w:szCs w:val="24"/>
        </w:rPr>
      </w:pPr>
      <w:r w:rsidRPr="00435C7C">
        <w:rPr>
          <w:b/>
          <w:bCs/>
          <w:sz w:val="24"/>
          <w:szCs w:val="24"/>
        </w:rPr>
        <w:t>Tajemnica przedsiębiorstwa:</w:t>
      </w:r>
    </w:p>
    <w:p w14:paraId="7EAA9E5E" w14:textId="1796D98B" w:rsidR="00D009F4" w:rsidRPr="00435C7C" w:rsidRDefault="00D009F4">
      <w:pPr>
        <w:pStyle w:val="Akapitzlist"/>
        <w:numPr>
          <w:ilvl w:val="6"/>
          <w:numId w:val="73"/>
        </w:numPr>
        <w:spacing w:after="40"/>
        <w:ind w:left="426" w:hanging="426"/>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w:t>
      </w:r>
      <w:r w:rsidR="00B419D2">
        <w:rPr>
          <w:bCs/>
        </w:rPr>
        <w:t xml:space="preserve"> </w:t>
      </w:r>
      <w:r w:rsidRPr="00435C7C">
        <w:rPr>
          <w:bCs/>
        </w:rPr>
        <w:t xml:space="preserve">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w:t>
      </w:r>
      <w:r w:rsidR="00B419D2">
        <w:rPr>
          <w:bCs/>
        </w:rPr>
        <w:t> </w:t>
      </w:r>
      <w:r w:rsidRPr="00435C7C">
        <w:rPr>
          <w:bCs/>
        </w:rPr>
        <w:t>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11246CEF" w:rsidR="00D009F4" w:rsidRPr="004F0E82" w:rsidRDefault="00576A8C">
      <w:pPr>
        <w:pStyle w:val="Akapitzlist"/>
        <w:numPr>
          <w:ilvl w:val="6"/>
          <w:numId w:val="73"/>
        </w:numPr>
        <w:spacing w:after="40"/>
        <w:ind w:left="426" w:hanging="426"/>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p>
    <w:p w14:paraId="785E20C8" w14:textId="46BCAB98" w:rsidR="00F13DFD" w:rsidRPr="00057162" w:rsidRDefault="00D37BB9"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46" w:name="_Toc106095849"/>
      <w:bookmarkStart w:id="47" w:name="_Toc106096393"/>
      <w:bookmarkStart w:id="48" w:name="_Toc21522606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6"/>
      <w:bookmarkEnd w:id="47"/>
      <w:r w:rsidR="006F5609">
        <w:rPr>
          <w:rFonts w:ascii="Times New Roman" w:hAnsi="Times New Roman" w:cs="Times New Roman"/>
          <w:color w:val="auto"/>
          <w:sz w:val="24"/>
          <w:szCs w:val="24"/>
        </w:rPr>
        <w:t>.</w:t>
      </w:r>
      <w:bookmarkEnd w:id="48"/>
    </w:p>
    <w:p w14:paraId="664A39EA" w14:textId="0749AD9E" w:rsidR="005A060C" w:rsidRPr="00F94DFE" w:rsidRDefault="00F13DFD" w:rsidP="00B419D2">
      <w:pPr>
        <w:pStyle w:val="Akapitzlist"/>
        <w:numPr>
          <w:ilvl w:val="0"/>
          <w:numId w:val="10"/>
        </w:numPr>
        <w:spacing w:after="40"/>
        <w:ind w:left="426" w:hanging="426"/>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3C28721A" w:rsidR="007C36FB" w:rsidRPr="00B419D2" w:rsidRDefault="007C36FB" w:rsidP="00B419D2">
      <w:pPr>
        <w:pStyle w:val="Akapitzlist"/>
        <w:numPr>
          <w:ilvl w:val="0"/>
          <w:numId w:val="10"/>
        </w:numPr>
        <w:spacing w:after="40"/>
        <w:ind w:left="426" w:hanging="426"/>
        <w:contextualSpacing w:val="0"/>
        <w:jc w:val="both"/>
        <w:rPr>
          <w:b/>
        </w:rPr>
      </w:pPr>
      <w:r w:rsidRPr="00B419D2">
        <w:rPr>
          <w:b/>
          <w:bCs/>
        </w:rPr>
        <w:t>Składanie i otwarcie ofert następuje</w:t>
      </w:r>
      <w:r w:rsidR="00F94DFE" w:rsidRPr="00B419D2">
        <w:rPr>
          <w:b/>
          <w:bCs/>
        </w:rPr>
        <w:t xml:space="preserve"> w</w:t>
      </w:r>
      <w:r w:rsidRPr="00B419D2">
        <w:rPr>
          <w:b/>
          <w:bCs/>
        </w:rPr>
        <w:t xml:space="preserve"> terminach wskazanych w EFO.</w:t>
      </w:r>
    </w:p>
    <w:p w14:paraId="452A0251" w14:textId="0688B497" w:rsidR="00F13DFD" w:rsidRPr="007C36FB" w:rsidRDefault="00FB5DEC" w:rsidP="00B419D2">
      <w:pPr>
        <w:pStyle w:val="Akapitzlist"/>
        <w:numPr>
          <w:ilvl w:val="0"/>
          <w:numId w:val="10"/>
        </w:numPr>
        <w:spacing w:after="40"/>
        <w:ind w:left="426" w:hanging="426"/>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p>
    <w:p w14:paraId="565BD0DE" w14:textId="07BB5557" w:rsidR="006E60E3" w:rsidRPr="007C36FB" w:rsidRDefault="006E60E3" w:rsidP="00B419D2">
      <w:pPr>
        <w:pStyle w:val="Akapitzlist"/>
        <w:numPr>
          <w:ilvl w:val="0"/>
          <w:numId w:val="10"/>
        </w:numPr>
        <w:spacing w:after="40"/>
        <w:ind w:left="426" w:hanging="426"/>
        <w:contextualSpacing w:val="0"/>
        <w:jc w:val="both"/>
      </w:pPr>
      <w:bookmarkStart w:id="49"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7F9142EB" w14:textId="4939AD48" w:rsidR="004B64BD" w:rsidRPr="000A77EF" w:rsidRDefault="004B64BD" w:rsidP="00B419D2">
      <w:pPr>
        <w:pStyle w:val="Akapitzlist"/>
        <w:numPr>
          <w:ilvl w:val="0"/>
          <w:numId w:val="10"/>
        </w:numPr>
        <w:spacing w:after="40"/>
        <w:ind w:left="426" w:hanging="426"/>
        <w:contextualSpacing w:val="0"/>
        <w:jc w:val="both"/>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w:t>
      </w:r>
      <w:r w:rsidR="00B419D2">
        <w:t xml:space="preserve"> </w:t>
      </w:r>
      <w:r w:rsidRPr="0059217D">
        <w:t>wyniku aukcji złożył najkorzystniejszą ofertę.</w:t>
      </w:r>
    </w:p>
    <w:p w14:paraId="0E8963D6" w14:textId="03404AB4" w:rsidR="000A77EF" w:rsidRPr="00111016" w:rsidRDefault="000A77EF" w:rsidP="00B419D2">
      <w:pPr>
        <w:pStyle w:val="Akapitzlist"/>
        <w:numPr>
          <w:ilvl w:val="0"/>
          <w:numId w:val="10"/>
        </w:numPr>
        <w:spacing w:after="40"/>
        <w:ind w:left="426" w:hanging="426"/>
        <w:contextualSpacing w:val="0"/>
        <w:jc w:val="both"/>
      </w:pPr>
      <w:r w:rsidRPr="00B419D2">
        <w:rPr>
          <w:bCs/>
        </w:rPr>
        <w:t xml:space="preserve">Wykonawca pozostaje związany złożoną ofertą </w:t>
      </w:r>
      <w:r w:rsidRPr="00761ED7">
        <w:rPr>
          <w:b/>
        </w:rPr>
        <w:t xml:space="preserve">do dnia </w:t>
      </w:r>
      <w:r w:rsidR="00761ED7" w:rsidRPr="00761ED7">
        <w:rPr>
          <w:b/>
        </w:rPr>
        <w:t>15 marca 2026 roku</w:t>
      </w:r>
      <w:r w:rsidR="00761ED7">
        <w:rPr>
          <w:bCs/>
        </w:rPr>
        <w:t>.</w:t>
      </w:r>
      <w:r w:rsidRPr="00B419D2">
        <w:rPr>
          <w:bCs/>
        </w:rPr>
        <w:t xml:space="preserve"> Pierwszym dniem terminu jest dzień, w którym upływa termin składania ofert.</w:t>
      </w:r>
    </w:p>
    <w:p w14:paraId="2387B1E7" w14:textId="6B9F56D5" w:rsidR="00F13DFD" w:rsidRPr="00057162" w:rsidRDefault="006F41A7"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50" w:name="_Toc106095850"/>
      <w:bookmarkStart w:id="51" w:name="_Toc106096394"/>
      <w:bookmarkStart w:id="52" w:name="_Toc215226068"/>
      <w:bookmarkStart w:id="53" w:name="_Hlk106710689"/>
      <w:bookmarkEnd w:id="4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0"/>
      <w:bookmarkEnd w:id="51"/>
      <w:r w:rsidR="006F5609">
        <w:rPr>
          <w:rFonts w:ascii="Times New Roman" w:hAnsi="Times New Roman" w:cs="Times New Roman"/>
          <w:color w:val="auto"/>
          <w:sz w:val="24"/>
          <w:szCs w:val="24"/>
        </w:rPr>
        <w:t>.</w:t>
      </w:r>
      <w:bookmarkEnd w:id="52"/>
    </w:p>
    <w:p w14:paraId="6B7ACA3F" w14:textId="3FFC2E5A" w:rsidR="00E95CD8" w:rsidRPr="00057162" w:rsidRDefault="00E71D4C" w:rsidP="00B419D2">
      <w:pPr>
        <w:pStyle w:val="Akapitzlist"/>
        <w:numPr>
          <w:ilvl w:val="0"/>
          <w:numId w:val="11"/>
        </w:numPr>
        <w:spacing w:after="40"/>
        <w:ind w:left="426" w:hanging="426"/>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4584C61E" w:rsidR="00112495" w:rsidRPr="00057162" w:rsidRDefault="00112495" w:rsidP="00B419D2">
      <w:pPr>
        <w:pStyle w:val="Akapitzlist"/>
        <w:numPr>
          <w:ilvl w:val="0"/>
          <w:numId w:val="11"/>
        </w:numPr>
        <w:spacing w:after="40"/>
        <w:ind w:left="426" w:hanging="426"/>
        <w:contextualSpacing w:val="0"/>
        <w:jc w:val="both"/>
        <w:rPr>
          <w:bCs/>
        </w:rPr>
      </w:pPr>
      <w:r>
        <w:rPr>
          <w:bCs/>
        </w:rPr>
        <w:t>Wykonawca</w:t>
      </w:r>
      <w:r w:rsidRPr="00057162">
        <w:rPr>
          <w:bCs/>
        </w:rPr>
        <w:t xml:space="preserve"> przekazuje korespondencję przy użyciu Platformy EFO</w:t>
      </w:r>
      <w:r>
        <w:rPr>
          <w:bCs/>
        </w:rPr>
        <w:t>.</w:t>
      </w:r>
    </w:p>
    <w:p w14:paraId="042EB378" w14:textId="63A78D51" w:rsidR="0008454A" w:rsidRPr="00057162" w:rsidRDefault="006B0420" w:rsidP="00B419D2">
      <w:pPr>
        <w:pStyle w:val="Akapitzlist"/>
        <w:numPr>
          <w:ilvl w:val="0"/>
          <w:numId w:val="11"/>
        </w:numPr>
        <w:spacing w:after="40"/>
        <w:ind w:left="426" w:hanging="426"/>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B419D2">
      <w:pPr>
        <w:pStyle w:val="Akapitzlist"/>
        <w:numPr>
          <w:ilvl w:val="0"/>
          <w:numId w:val="11"/>
        </w:numPr>
        <w:spacing w:after="40"/>
        <w:ind w:left="426" w:hanging="426"/>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B419D2">
      <w:pPr>
        <w:pStyle w:val="Akapitzlist"/>
        <w:numPr>
          <w:ilvl w:val="0"/>
          <w:numId w:val="11"/>
        </w:numPr>
        <w:spacing w:after="40"/>
        <w:ind w:left="426" w:hanging="426"/>
        <w:contextualSpacing w:val="0"/>
        <w:jc w:val="both"/>
        <w:rPr>
          <w:bCs/>
        </w:rPr>
      </w:pPr>
      <w:r>
        <w:rPr>
          <w:bCs/>
        </w:rPr>
        <w:lastRenderedPageBreak/>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421CF049" w:rsidR="00F13DFD" w:rsidRPr="00057162" w:rsidRDefault="006109FF"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54" w:name="_Toc106095851"/>
      <w:bookmarkStart w:id="55" w:name="_Toc106096395"/>
      <w:bookmarkStart w:id="56" w:name="_Toc215226069"/>
      <w:bookmarkEnd w:id="53"/>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4"/>
      <w:bookmarkEnd w:id="55"/>
      <w:r w:rsidR="006F5609">
        <w:rPr>
          <w:rFonts w:ascii="Times New Roman" w:hAnsi="Times New Roman" w:cs="Times New Roman"/>
          <w:color w:val="auto"/>
          <w:sz w:val="24"/>
          <w:szCs w:val="24"/>
        </w:rPr>
        <w:t>.</w:t>
      </w:r>
      <w:bookmarkEnd w:id="56"/>
    </w:p>
    <w:p w14:paraId="0D99890B" w14:textId="5805CBE8" w:rsidR="006109FF" w:rsidRPr="00057162" w:rsidRDefault="008616AB" w:rsidP="00B419D2">
      <w:pPr>
        <w:pStyle w:val="Akapitzlist"/>
        <w:numPr>
          <w:ilvl w:val="0"/>
          <w:numId w:val="12"/>
        </w:numPr>
        <w:spacing w:after="40"/>
        <w:ind w:left="426" w:hanging="426"/>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fertowego.</w:t>
      </w:r>
    </w:p>
    <w:p w14:paraId="0D318643" w14:textId="716C6C67" w:rsidR="00542812" w:rsidRPr="00057162" w:rsidRDefault="00FC668A" w:rsidP="00B419D2">
      <w:pPr>
        <w:pStyle w:val="Akapitzlist"/>
        <w:numPr>
          <w:ilvl w:val="0"/>
          <w:numId w:val="12"/>
        </w:numPr>
        <w:spacing w:after="40"/>
        <w:ind w:left="426" w:hanging="426"/>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w:t>
      </w:r>
    </w:p>
    <w:p w14:paraId="743B1C3B" w14:textId="09690138" w:rsidR="00F13DFD" w:rsidRPr="00057162" w:rsidRDefault="00F13DFD" w:rsidP="00B419D2">
      <w:pPr>
        <w:pStyle w:val="Akapitzlist"/>
        <w:numPr>
          <w:ilvl w:val="0"/>
          <w:numId w:val="12"/>
        </w:numPr>
        <w:spacing w:after="40"/>
        <w:ind w:left="426" w:hanging="426"/>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6787A58D" w:rsidR="00F13DFD" w:rsidRPr="006005EB" w:rsidRDefault="00F13DFD" w:rsidP="00B419D2">
      <w:pPr>
        <w:pStyle w:val="Akapitzlist"/>
        <w:numPr>
          <w:ilvl w:val="0"/>
          <w:numId w:val="12"/>
        </w:numPr>
        <w:spacing w:after="40"/>
        <w:ind w:left="426" w:hanging="426"/>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p>
    <w:p w14:paraId="36D11374" w14:textId="5A24FCDF" w:rsidR="00542812" w:rsidRPr="006005EB" w:rsidRDefault="008D67DE" w:rsidP="00B419D2">
      <w:pPr>
        <w:pStyle w:val="Akapitzlist"/>
        <w:numPr>
          <w:ilvl w:val="0"/>
          <w:numId w:val="12"/>
        </w:numPr>
        <w:spacing w:after="40"/>
        <w:ind w:left="426" w:hanging="426"/>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B419D2">
        <w:rPr>
          <w:bCs/>
        </w:rPr>
        <w:t>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B419D2">
      <w:pPr>
        <w:pStyle w:val="Akapitzlist"/>
        <w:numPr>
          <w:ilvl w:val="1"/>
          <w:numId w:val="12"/>
        </w:numPr>
        <w:spacing w:after="40"/>
        <w:ind w:left="851" w:hanging="425"/>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B419D2">
      <w:pPr>
        <w:pStyle w:val="Akapitzlist"/>
        <w:numPr>
          <w:ilvl w:val="1"/>
          <w:numId w:val="12"/>
        </w:numPr>
        <w:spacing w:after="40"/>
        <w:ind w:left="851" w:hanging="425"/>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B419D2">
      <w:pPr>
        <w:pStyle w:val="Akapitzlist"/>
        <w:numPr>
          <w:ilvl w:val="1"/>
          <w:numId w:val="12"/>
        </w:numPr>
        <w:spacing w:after="40"/>
        <w:ind w:left="851" w:hanging="425"/>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6637BE2A" w14:textId="51AE8F4E" w:rsidR="00112973" w:rsidRPr="00B419D2" w:rsidRDefault="00701CC9" w:rsidP="008C0DD6">
      <w:pPr>
        <w:pStyle w:val="Akapitzlist"/>
        <w:numPr>
          <w:ilvl w:val="1"/>
          <w:numId w:val="12"/>
        </w:numPr>
        <w:spacing w:after="40"/>
        <w:ind w:left="851" w:hanging="425"/>
        <w:contextualSpacing w:val="0"/>
        <w:jc w:val="both"/>
        <w:rPr>
          <w:bCs/>
        </w:rPr>
      </w:pPr>
      <w:r w:rsidRPr="00B419D2">
        <w:rPr>
          <w:bCs/>
        </w:rPr>
        <w:t>Wskazani</w:t>
      </w:r>
      <w:r w:rsidR="003C2C0F" w:rsidRPr="00B419D2">
        <w:rPr>
          <w:bCs/>
        </w:rPr>
        <w:t>e</w:t>
      </w:r>
      <w:r w:rsidRPr="00B419D2">
        <w:rPr>
          <w:bCs/>
        </w:rPr>
        <w:t xml:space="preserve"> stawki podatku od towarów i usług, która zgodnie z wiedzą </w:t>
      </w:r>
      <w:r w:rsidR="00DB4D9E" w:rsidRPr="00B419D2">
        <w:rPr>
          <w:bCs/>
        </w:rPr>
        <w:t>Wykonawcy</w:t>
      </w:r>
      <w:r w:rsidRPr="00B419D2">
        <w:rPr>
          <w:bCs/>
        </w:rPr>
        <w:t xml:space="preserve"> będzie miała zastosowanie.</w:t>
      </w:r>
      <w:r w:rsidR="00B419D2" w:rsidRPr="00B419D2">
        <w:rPr>
          <w:bCs/>
        </w:rPr>
        <w:t xml:space="preserve"> </w:t>
      </w:r>
      <w:r w:rsidR="00112973" w:rsidRPr="00B419D2">
        <w:rPr>
          <w:bCs/>
        </w:rPr>
        <w:t xml:space="preserve">Wzór informacji stanowi </w:t>
      </w:r>
      <w:r w:rsidR="00112973" w:rsidRPr="00B419D2">
        <w:rPr>
          <w:b/>
        </w:rPr>
        <w:t xml:space="preserve">Załącznik nr </w:t>
      </w:r>
      <w:r w:rsidR="00054C51" w:rsidRPr="00B419D2">
        <w:rPr>
          <w:b/>
        </w:rPr>
        <w:t>4</w:t>
      </w:r>
      <w:r w:rsidR="0078720F" w:rsidRPr="00B419D2">
        <w:rPr>
          <w:b/>
        </w:rPr>
        <w:t>.</w:t>
      </w:r>
      <w:r w:rsidR="00287D2F" w:rsidRPr="00B419D2">
        <w:rPr>
          <w:b/>
        </w:rPr>
        <w:t>9</w:t>
      </w:r>
      <w:r w:rsidR="0078720F" w:rsidRPr="00B419D2">
        <w:rPr>
          <w:b/>
        </w:rPr>
        <w:t xml:space="preserve"> do SWZ</w:t>
      </w:r>
      <w:r w:rsidR="003D04FA" w:rsidRPr="00B419D2">
        <w:rPr>
          <w:b/>
        </w:rPr>
        <w:t>.</w:t>
      </w:r>
    </w:p>
    <w:p w14:paraId="11E56BD9" w14:textId="797B69B6" w:rsidR="008E67A3" w:rsidRPr="00057162" w:rsidRDefault="008E67A3"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57" w:name="_Toc106095852"/>
      <w:bookmarkStart w:id="58" w:name="_Toc106096396"/>
      <w:bookmarkStart w:id="59" w:name="_Toc215226070"/>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7"/>
      <w:bookmarkEnd w:id="58"/>
      <w:r w:rsidR="006F5609">
        <w:rPr>
          <w:rFonts w:ascii="Times New Roman" w:hAnsi="Times New Roman" w:cs="Times New Roman"/>
          <w:color w:val="auto"/>
          <w:sz w:val="24"/>
          <w:szCs w:val="24"/>
        </w:rPr>
        <w:t>.</w:t>
      </w:r>
      <w:bookmarkEnd w:id="59"/>
    </w:p>
    <w:p w14:paraId="1B31DB53" w14:textId="7DC4A8ED" w:rsidR="006005EB" w:rsidRPr="00895B46" w:rsidRDefault="006B0420" w:rsidP="00B419D2">
      <w:pPr>
        <w:pStyle w:val="Akapitzlist"/>
        <w:numPr>
          <w:ilvl w:val="0"/>
          <w:numId w:val="13"/>
        </w:numPr>
        <w:spacing w:after="40"/>
        <w:ind w:left="426" w:hanging="426"/>
        <w:contextualSpacing w:val="0"/>
        <w:jc w:val="both"/>
        <w:rPr>
          <w:bCs/>
        </w:rPr>
      </w:pPr>
      <w:r>
        <w:rPr>
          <w:bCs/>
        </w:rPr>
        <w:t>Zamawiający</w:t>
      </w:r>
      <w:r w:rsidR="008E67A3" w:rsidRPr="00057162">
        <w:rPr>
          <w:bCs/>
        </w:rPr>
        <w:t xml:space="preserve"> oceni oferty z zastosowaniem następujących kryteriów oceny ofert:</w:t>
      </w:r>
    </w:p>
    <w:p w14:paraId="4E8A78F8" w14:textId="377F8CAA" w:rsidR="003C2C0F" w:rsidRDefault="003C2C0F" w:rsidP="00B419D2">
      <w:pPr>
        <w:pStyle w:val="Akapitzlist"/>
        <w:numPr>
          <w:ilvl w:val="1"/>
          <w:numId w:val="13"/>
        </w:numPr>
        <w:spacing w:after="40"/>
        <w:ind w:left="851" w:hanging="425"/>
        <w:jc w:val="both"/>
        <w:rPr>
          <w:bCs/>
        </w:rPr>
      </w:pPr>
      <w:r w:rsidRPr="003C2C0F">
        <w:rPr>
          <w:bCs/>
        </w:rPr>
        <w:t>najniższa cena (C) - waga 100 %</w:t>
      </w:r>
      <w:r w:rsidR="00B419D2">
        <w:rPr>
          <w:bCs/>
        </w:rPr>
        <w:t>.</w:t>
      </w:r>
    </w:p>
    <w:p w14:paraId="670BEE71" w14:textId="4FA03A29" w:rsidR="003C2C0F" w:rsidRPr="00895B46" w:rsidRDefault="003C2C0F" w:rsidP="00B419D2">
      <w:pPr>
        <w:pStyle w:val="Akapitzlist"/>
        <w:numPr>
          <w:ilvl w:val="0"/>
          <w:numId w:val="13"/>
        </w:numPr>
        <w:spacing w:after="40"/>
        <w:ind w:left="426" w:hanging="426"/>
        <w:contextualSpacing w:val="0"/>
        <w:jc w:val="both"/>
        <w:rPr>
          <w:bCs/>
        </w:rPr>
      </w:pPr>
      <w:r w:rsidRPr="00895B46">
        <w:rPr>
          <w:bCs/>
        </w:rPr>
        <w:t>Za najkorzystniejszą ofertę dla kryterium cena - zostanie uznana oferta Wykonawcy, który zaoferuje najniższą cenę realizacji zadania.</w:t>
      </w:r>
    </w:p>
    <w:p w14:paraId="1F97078D" w14:textId="39E9A407" w:rsidR="00F13DFD" w:rsidRPr="00057162" w:rsidRDefault="00E15A84"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60" w:name="_Toc106095853"/>
      <w:bookmarkStart w:id="61" w:name="_Toc106096397"/>
      <w:bookmarkStart w:id="62" w:name="_Toc215226071"/>
      <w:bookmarkStart w:id="63" w:name="_Hlk10662342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0"/>
      <w:bookmarkEnd w:id="61"/>
      <w:r w:rsidR="006F5609">
        <w:rPr>
          <w:rFonts w:ascii="Times New Roman" w:hAnsi="Times New Roman" w:cs="Times New Roman"/>
          <w:color w:val="auto"/>
          <w:sz w:val="24"/>
          <w:szCs w:val="24"/>
        </w:rPr>
        <w:t>.</w:t>
      </w:r>
      <w:bookmarkEnd w:id="62"/>
    </w:p>
    <w:p w14:paraId="298D7C04" w14:textId="3344270E" w:rsidR="00F7726E" w:rsidRPr="00B419D2" w:rsidRDefault="006B0420" w:rsidP="00B419D2">
      <w:pPr>
        <w:numPr>
          <w:ilvl w:val="1"/>
          <w:numId w:val="20"/>
        </w:numPr>
        <w:tabs>
          <w:tab w:val="clear" w:pos="502"/>
        </w:tabs>
        <w:spacing w:after="40"/>
        <w:ind w:left="426" w:hanging="426"/>
        <w:jc w:val="both"/>
        <w:rPr>
          <w:bCs/>
          <w:sz w:val="24"/>
          <w:szCs w:val="24"/>
        </w:rPr>
      </w:pPr>
      <w:r w:rsidRPr="00B419D2">
        <w:rPr>
          <w:bCs/>
          <w:sz w:val="24"/>
          <w:szCs w:val="24"/>
        </w:rPr>
        <w:t>Zamawiający</w:t>
      </w:r>
      <w:r w:rsidR="00367BB3" w:rsidRPr="00B419D2">
        <w:rPr>
          <w:bCs/>
          <w:sz w:val="24"/>
          <w:szCs w:val="24"/>
        </w:rPr>
        <w:t xml:space="preserve"> zamierza dokonać wyboru najkorzystniejszej oferty z zastosowaniem </w:t>
      </w:r>
      <w:r w:rsidR="00CE1A8D" w:rsidRPr="00B419D2">
        <w:rPr>
          <w:bCs/>
          <w:sz w:val="24"/>
          <w:szCs w:val="24"/>
        </w:rPr>
        <w:t>aukcji elektronicznej.</w:t>
      </w:r>
    </w:p>
    <w:p w14:paraId="263F122E" w14:textId="0D86F6C6" w:rsidR="00261307" w:rsidRPr="00B419D2" w:rsidRDefault="00261307" w:rsidP="00B419D2">
      <w:pPr>
        <w:numPr>
          <w:ilvl w:val="1"/>
          <w:numId w:val="20"/>
        </w:numPr>
        <w:tabs>
          <w:tab w:val="clear" w:pos="502"/>
        </w:tabs>
        <w:spacing w:after="40"/>
        <w:ind w:left="426" w:hanging="426"/>
        <w:jc w:val="both"/>
        <w:rPr>
          <w:bCs/>
          <w:strike/>
          <w:sz w:val="24"/>
          <w:szCs w:val="24"/>
        </w:rPr>
      </w:pPr>
      <w:r w:rsidRPr="00B419D2">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77BB0FE9" w:rsidR="007C36FB" w:rsidRPr="00B419D2" w:rsidRDefault="007C36FB" w:rsidP="00B419D2">
      <w:pPr>
        <w:numPr>
          <w:ilvl w:val="1"/>
          <w:numId w:val="20"/>
        </w:numPr>
        <w:tabs>
          <w:tab w:val="clear" w:pos="502"/>
        </w:tabs>
        <w:spacing w:after="40"/>
        <w:ind w:left="426" w:hanging="426"/>
        <w:jc w:val="both"/>
        <w:rPr>
          <w:bCs/>
          <w:sz w:val="24"/>
          <w:szCs w:val="24"/>
        </w:rPr>
      </w:pPr>
      <w:r w:rsidRPr="00B419D2">
        <w:rPr>
          <w:bCs/>
          <w:sz w:val="24"/>
          <w:szCs w:val="24"/>
        </w:rPr>
        <w:t>Zamawiający, w toku aukcji elektronicznej, stosować będzie kryterium zgodnie z</w:t>
      </w:r>
      <w:r w:rsidR="00B419D2">
        <w:rPr>
          <w:bCs/>
          <w:sz w:val="24"/>
          <w:szCs w:val="24"/>
        </w:rPr>
        <w:t xml:space="preserve"> </w:t>
      </w:r>
      <w:r w:rsidRPr="00B419D2">
        <w:rPr>
          <w:bCs/>
          <w:sz w:val="24"/>
          <w:szCs w:val="24"/>
        </w:rPr>
        <w:t>zapisami SWZ.</w:t>
      </w:r>
    </w:p>
    <w:p w14:paraId="006E4BB8" w14:textId="02604B5E" w:rsidR="00F7726E" w:rsidRPr="00B419D2" w:rsidRDefault="005951D1" w:rsidP="00B419D2">
      <w:pPr>
        <w:numPr>
          <w:ilvl w:val="1"/>
          <w:numId w:val="20"/>
        </w:numPr>
        <w:tabs>
          <w:tab w:val="clear" w:pos="502"/>
        </w:tabs>
        <w:spacing w:after="40"/>
        <w:ind w:left="426" w:hanging="426"/>
        <w:jc w:val="both"/>
        <w:rPr>
          <w:bCs/>
          <w:sz w:val="24"/>
          <w:szCs w:val="24"/>
        </w:rPr>
      </w:pPr>
      <w:r w:rsidRPr="00B419D2">
        <w:rPr>
          <w:bCs/>
          <w:sz w:val="24"/>
          <w:szCs w:val="24"/>
        </w:rPr>
        <w:t>Adres</w:t>
      </w:r>
      <w:r w:rsidRPr="00B419D2">
        <w:rPr>
          <w:sz w:val="24"/>
          <w:szCs w:val="24"/>
        </w:rPr>
        <w:t xml:space="preserve"> strony internetowej, na której będzie prowadzona aukcja elektroniczna </w:t>
      </w:r>
      <w:r w:rsidRPr="00B419D2">
        <w:rPr>
          <w:bCs/>
          <w:sz w:val="24"/>
          <w:szCs w:val="24"/>
        </w:rPr>
        <w:t>będzie podany w zaproszeniu do aukcji.</w:t>
      </w:r>
    </w:p>
    <w:p w14:paraId="7AF7C3B0" w14:textId="4793C0A9" w:rsidR="00074E6E" w:rsidRPr="00B419D2" w:rsidRDefault="00074E6E" w:rsidP="00B419D2">
      <w:pPr>
        <w:numPr>
          <w:ilvl w:val="1"/>
          <w:numId w:val="20"/>
        </w:numPr>
        <w:tabs>
          <w:tab w:val="clear" w:pos="502"/>
        </w:tabs>
        <w:spacing w:after="40"/>
        <w:ind w:left="426" w:hanging="426"/>
        <w:jc w:val="both"/>
        <w:rPr>
          <w:bCs/>
          <w:sz w:val="24"/>
          <w:szCs w:val="24"/>
        </w:rPr>
      </w:pPr>
      <w:r w:rsidRPr="00B419D2">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B419D2" w:rsidRDefault="006E60E3" w:rsidP="00B419D2">
      <w:pPr>
        <w:numPr>
          <w:ilvl w:val="1"/>
          <w:numId w:val="20"/>
        </w:numPr>
        <w:tabs>
          <w:tab w:val="clear" w:pos="502"/>
        </w:tabs>
        <w:spacing w:after="40"/>
        <w:ind w:left="426" w:hanging="426"/>
        <w:jc w:val="both"/>
        <w:rPr>
          <w:sz w:val="24"/>
          <w:szCs w:val="24"/>
        </w:rPr>
      </w:pPr>
      <w:r w:rsidRPr="00B419D2">
        <w:rPr>
          <w:sz w:val="24"/>
          <w:szCs w:val="24"/>
        </w:rPr>
        <w:t>Powiadomienia o rozpoczęciu aukcji otrzymują</w:t>
      </w:r>
      <w:r w:rsidR="004E0ADE" w:rsidRPr="00B419D2">
        <w:rPr>
          <w:sz w:val="24"/>
          <w:szCs w:val="24"/>
        </w:rPr>
        <w:t>:</w:t>
      </w:r>
    </w:p>
    <w:p w14:paraId="48B36D03" w14:textId="1FCE4517" w:rsidR="004E0ADE" w:rsidRPr="000C5BB6" w:rsidRDefault="004E0ADE" w:rsidP="00865BD1">
      <w:pPr>
        <w:pStyle w:val="Akapitzlist"/>
        <w:numPr>
          <w:ilvl w:val="6"/>
          <w:numId w:val="20"/>
        </w:numPr>
        <w:spacing w:after="40"/>
        <w:ind w:left="851" w:hanging="425"/>
        <w:jc w:val="both"/>
      </w:pPr>
      <w:r w:rsidRPr="000C5BB6">
        <w:lastRenderedPageBreak/>
        <w:t>w przypadku aukcji angielskiej</w:t>
      </w:r>
      <w:r w:rsidR="006E60E3" w:rsidRPr="000C5BB6">
        <w:t xml:space="preserve"> tylko osoby wpisane w Formularzu </w:t>
      </w:r>
      <w:r w:rsidR="00DD4075" w:rsidRPr="000C5BB6">
        <w:t>O</w:t>
      </w:r>
      <w:r w:rsidR="006E60E3" w:rsidRPr="000C5BB6">
        <w:t>fertowym w polu „Osoby prowadzące postępowanie” jaki i „Osoby upoważnione do składania ofert w</w:t>
      </w:r>
      <w:r w:rsidR="00865BD1">
        <w:t> </w:t>
      </w:r>
      <w:r w:rsidR="006E60E3" w:rsidRPr="000C5BB6">
        <w:t>aukcji”</w:t>
      </w:r>
      <w:r w:rsidRPr="000C5BB6">
        <w:t>;</w:t>
      </w:r>
    </w:p>
    <w:p w14:paraId="25685F18" w14:textId="301057EE" w:rsidR="00755CD0" w:rsidRPr="00865BD1" w:rsidRDefault="00755CD0" w:rsidP="00865BD1">
      <w:pPr>
        <w:pStyle w:val="Akapitzlist"/>
        <w:numPr>
          <w:ilvl w:val="6"/>
          <w:numId w:val="20"/>
        </w:numPr>
        <w:spacing w:after="40"/>
        <w:ind w:left="851" w:hanging="425"/>
        <w:jc w:val="both"/>
      </w:pPr>
      <w:r w:rsidRPr="000C5BB6">
        <w:t xml:space="preserve">w przypadku aukcji </w:t>
      </w:r>
      <w:r w:rsidRPr="00865BD1">
        <w:t xml:space="preserve">japońskiej </w:t>
      </w:r>
      <w:r w:rsidR="007C36FB" w:rsidRPr="00865BD1">
        <w:t xml:space="preserve">albo holenderskiej </w:t>
      </w:r>
      <w:r w:rsidRPr="00865BD1">
        <w:t>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865BD1">
        <w:t>i</w:t>
      </w:r>
      <w:r w:rsidRPr="00865BD1">
        <w:t>e.</w:t>
      </w:r>
    </w:p>
    <w:p w14:paraId="787EC262" w14:textId="418664AB" w:rsidR="004E0ADE" w:rsidRPr="00865BD1" w:rsidRDefault="006E60E3" w:rsidP="00B419D2">
      <w:pPr>
        <w:numPr>
          <w:ilvl w:val="1"/>
          <w:numId w:val="20"/>
        </w:numPr>
        <w:tabs>
          <w:tab w:val="clear" w:pos="502"/>
        </w:tabs>
        <w:spacing w:after="40"/>
        <w:ind w:left="426" w:hanging="426"/>
        <w:jc w:val="both"/>
        <w:rPr>
          <w:sz w:val="24"/>
          <w:szCs w:val="24"/>
        </w:rPr>
      </w:pPr>
      <w:r w:rsidRPr="00865BD1">
        <w:rPr>
          <w:sz w:val="24"/>
          <w:szCs w:val="24"/>
        </w:rPr>
        <w:t xml:space="preserve">Nie ma konieczności </w:t>
      </w:r>
      <w:r w:rsidR="00C24FED" w:rsidRPr="00865BD1">
        <w:rPr>
          <w:sz w:val="24"/>
          <w:szCs w:val="24"/>
        </w:rPr>
        <w:t xml:space="preserve">indywidualnego </w:t>
      </w:r>
      <w:r w:rsidRPr="00865BD1">
        <w:rPr>
          <w:sz w:val="24"/>
          <w:szCs w:val="24"/>
        </w:rPr>
        <w:t>zakładania kont</w:t>
      </w:r>
      <w:r w:rsidR="00C24FED" w:rsidRPr="00865BD1">
        <w:rPr>
          <w:sz w:val="24"/>
          <w:szCs w:val="24"/>
        </w:rPr>
        <w:t>a użytkownika</w:t>
      </w:r>
      <w:r w:rsidRPr="00865BD1">
        <w:rPr>
          <w:sz w:val="24"/>
          <w:szCs w:val="24"/>
        </w:rPr>
        <w:t xml:space="preserve"> w systemie aukcyjnym przed rozpoczęciem aukcji</w:t>
      </w:r>
      <w:r w:rsidR="004E0ADE" w:rsidRPr="00865BD1">
        <w:rPr>
          <w:sz w:val="24"/>
          <w:szCs w:val="24"/>
        </w:rPr>
        <w:t>:</w:t>
      </w:r>
    </w:p>
    <w:p w14:paraId="2DB14789" w14:textId="7B5A35D4" w:rsidR="004E0ADE" w:rsidRPr="00865BD1" w:rsidRDefault="004E0ADE" w:rsidP="00865BD1">
      <w:pPr>
        <w:pStyle w:val="Akapitzlist"/>
        <w:numPr>
          <w:ilvl w:val="6"/>
          <w:numId w:val="20"/>
        </w:numPr>
        <w:spacing w:after="40"/>
        <w:ind w:left="851" w:hanging="425"/>
        <w:jc w:val="both"/>
      </w:pPr>
      <w:r w:rsidRPr="00865BD1">
        <w:t>w przypadku aukcji angielskiej obowiązuje "uniwersalne" konto zakładane automatycznie dla osób wymienionych na listach „Osoby prowadzące postępowanie” i</w:t>
      </w:r>
      <w:r w:rsidR="00865BD1">
        <w:t> </w:t>
      </w:r>
      <w:r w:rsidRPr="00865BD1">
        <w:t>„Osoby upoważnione do składania ofert w aukcji”. Jeżeli w polu „Osoba prowadząca postępowanie” oraz na liście „Osoby upoważnione do składania ofert w aukcji” wprowadzona jest ta sama osoba, o tym samym imieniu i nazwisku oraz adresie e</w:t>
      </w:r>
      <w:r w:rsidRPr="00865BD1">
        <w:noBreakHyphen/>
        <w:t>mail, to konto uczestnika zostanie utworzone tylko jedno i odpowiednio zostanie tylko raz wysłane jedno powiadomienie o utworzeniu konta użytkownika Portalu LAIN3;</w:t>
      </w:r>
    </w:p>
    <w:p w14:paraId="2A693725" w14:textId="2418EE23" w:rsidR="004E0ADE" w:rsidRPr="000C5BB6" w:rsidRDefault="004E0ADE" w:rsidP="00865BD1">
      <w:pPr>
        <w:pStyle w:val="Akapitzlist"/>
        <w:numPr>
          <w:ilvl w:val="6"/>
          <w:numId w:val="20"/>
        </w:numPr>
        <w:spacing w:after="40"/>
        <w:ind w:left="851" w:hanging="425"/>
        <w:jc w:val="both"/>
      </w:pPr>
      <w:r w:rsidRPr="00865BD1">
        <w:t xml:space="preserve">w przypadku aukcji japońskiej </w:t>
      </w:r>
      <w:r w:rsidR="007A02F2" w:rsidRPr="00865BD1">
        <w:t xml:space="preserve">i holenderskiej </w:t>
      </w:r>
      <w:r w:rsidRPr="00865BD1">
        <w:t>tworzone jest "tymczasowe" konto dedykowane dla aukcji z konkretnego postępowania. Konto jest wysyłane tylko do osób ujętych na liście „Osoby upoważnione do składania ofert</w:t>
      </w:r>
      <w:r w:rsidRPr="000C5BB6">
        <w:t xml:space="preserve"> w aukcji”.</w:t>
      </w:r>
    </w:p>
    <w:p w14:paraId="27015C80" w14:textId="1C88AFBB" w:rsidR="004E0ADE" w:rsidRPr="00B419D2" w:rsidRDefault="004E0ADE" w:rsidP="00B419D2">
      <w:pPr>
        <w:numPr>
          <w:ilvl w:val="1"/>
          <w:numId w:val="20"/>
        </w:numPr>
        <w:tabs>
          <w:tab w:val="clear" w:pos="502"/>
        </w:tabs>
        <w:spacing w:after="40"/>
        <w:ind w:left="426" w:hanging="426"/>
        <w:jc w:val="both"/>
        <w:rPr>
          <w:sz w:val="24"/>
          <w:szCs w:val="24"/>
        </w:rPr>
      </w:pPr>
      <w:r w:rsidRPr="00B419D2">
        <w:rPr>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w:t>
      </w:r>
      <w:r w:rsidR="00865BD1">
        <w:rPr>
          <w:sz w:val="24"/>
          <w:szCs w:val="24"/>
        </w:rPr>
        <w:t> </w:t>
      </w:r>
      <w:r w:rsidRPr="00B419D2">
        <w:rPr>
          <w:sz w:val="24"/>
          <w:szCs w:val="24"/>
        </w:rPr>
        <w:t>składania ofert w aukcji”.</w:t>
      </w:r>
    </w:p>
    <w:p w14:paraId="4C1D2F22" w14:textId="3F50BD6F" w:rsidR="006E60E3" w:rsidRPr="00B419D2" w:rsidRDefault="008616AB" w:rsidP="00B419D2">
      <w:pPr>
        <w:numPr>
          <w:ilvl w:val="1"/>
          <w:numId w:val="20"/>
        </w:numPr>
        <w:tabs>
          <w:tab w:val="clear" w:pos="502"/>
        </w:tabs>
        <w:spacing w:after="40"/>
        <w:ind w:left="426" w:hanging="426"/>
        <w:jc w:val="both"/>
        <w:rPr>
          <w:sz w:val="24"/>
          <w:szCs w:val="24"/>
        </w:rPr>
      </w:pPr>
      <w:r w:rsidRPr="00B419D2">
        <w:rPr>
          <w:sz w:val="24"/>
          <w:szCs w:val="24"/>
        </w:rPr>
        <w:t>Wykonawca</w:t>
      </w:r>
      <w:r w:rsidR="006E60E3" w:rsidRPr="00B419D2">
        <w:rPr>
          <w:sz w:val="24"/>
          <w:szCs w:val="24"/>
        </w:rPr>
        <w:t xml:space="preserve"> zobowiązany jest zalogować się w systemie</w:t>
      </w:r>
      <w:r w:rsidR="00006579" w:rsidRPr="00B419D2">
        <w:rPr>
          <w:sz w:val="24"/>
          <w:szCs w:val="24"/>
        </w:rPr>
        <w:t>:</w:t>
      </w:r>
      <w:r w:rsidR="006E60E3" w:rsidRPr="00B419D2">
        <w:rPr>
          <w:sz w:val="24"/>
          <w:szCs w:val="24"/>
        </w:rPr>
        <w:t xml:space="preserve"> Aukcje elektroniczne w momencie otrzymania zaproszenia drog</w:t>
      </w:r>
      <w:r w:rsidR="00B47581" w:rsidRPr="00B419D2">
        <w:rPr>
          <w:sz w:val="24"/>
          <w:szCs w:val="24"/>
        </w:rPr>
        <w:t>ą</w:t>
      </w:r>
      <w:r w:rsidR="006E60E3" w:rsidRPr="00B419D2">
        <w:rPr>
          <w:sz w:val="24"/>
          <w:szCs w:val="24"/>
        </w:rPr>
        <w:t xml:space="preserve"> mailową. Zaproszenie zawiera wytyczne pomagające przejść przez proces </w:t>
      </w:r>
      <w:r w:rsidR="00657B07" w:rsidRPr="00B419D2">
        <w:rPr>
          <w:sz w:val="24"/>
          <w:szCs w:val="24"/>
        </w:rPr>
        <w:t>aktywacji automatycznie założonego konta użytkownika</w:t>
      </w:r>
      <w:r w:rsidR="006E60E3" w:rsidRPr="00B419D2">
        <w:rPr>
          <w:sz w:val="24"/>
          <w:szCs w:val="24"/>
        </w:rPr>
        <w:t>.</w:t>
      </w:r>
    </w:p>
    <w:p w14:paraId="613EBE3C" w14:textId="6AB35255" w:rsidR="006E60E3" w:rsidRPr="000C5BB6" w:rsidRDefault="006E60E3" w:rsidP="00B419D2">
      <w:pPr>
        <w:numPr>
          <w:ilvl w:val="1"/>
          <w:numId w:val="20"/>
        </w:numPr>
        <w:tabs>
          <w:tab w:val="clear" w:pos="502"/>
        </w:tabs>
        <w:spacing w:after="40"/>
        <w:ind w:left="426" w:hanging="426"/>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w:t>
      </w:r>
      <w:r w:rsidR="00865BD1">
        <w:rPr>
          <w:sz w:val="24"/>
          <w:szCs w:val="24"/>
        </w:rPr>
        <w:t>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w:t>
      </w:r>
    </w:p>
    <w:p w14:paraId="3F14E0EF" w14:textId="41DA4544" w:rsidR="006E60E3" w:rsidRPr="00865BD1" w:rsidRDefault="006E60E3" w:rsidP="00B419D2">
      <w:pPr>
        <w:numPr>
          <w:ilvl w:val="1"/>
          <w:numId w:val="20"/>
        </w:numPr>
        <w:tabs>
          <w:tab w:val="clear" w:pos="502"/>
        </w:tabs>
        <w:spacing w:after="40"/>
        <w:ind w:left="426" w:hanging="426"/>
        <w:jc w:val="both"/>
        <w:rPr>
          <w:sz w:val="24"/>
          <w:szCs w:val="24"/>
        </w:rPr>
      </w:pPr>
      <w:r w:rsidRPr="00865BD1">
        <w:rPr>
          <w:sz w:val="24"/>
          <w:szCs w:val="24"/>
        </w:rPr>
        <w:t>Wymagania sprzętowe:</w:t>
      </w:r>
    </w:p>
    <w:p w14:paraId="10FB931F" w14:textId="40B067C7" w:rsidR="00C24FED" w:rsidRPr="00865BD1" w:rsidRDefault="00C24FED">
      <w:pPr>
        <w:pStyle w:val="Akapitzlist"/>
        <w:numPr>
          <w:ilvl w:val="0"/>
          <w:numId w:val="76"/>
        </w:numPr>
        <w:autoSpaceDE w:val="0"/>
        <w:autoSpaceDN w:val="0"/>
        <w:adjustRightInd w:val="0"/>
        <w:spacing w:after="40"/>
        <w:ind w:left="851" w:hanging="425"/>
        <w:jc w:val="both"/>
      </w:pPr>
      <w:r w:rsidRPr="00865BD1">
        <w:t>korzystanie z szerokopasmowego łącza internetowego,</w:t>
      </w:r>
    </w:p>
    <w:p w14:paraId="1E47D578" w14:textId="4A8A170F" w:rsidR="00C24FED" w:rsidRPr="00865BD1" w:rsidRDefault="00C24FED">
      <w:pPr>
        <w:pStyle w:val="Akapitzlist"/>
        <w:numPr>
          <w:ilvl w:val="0"/>
          <w:numId w:val="76"/>
        </w:numPr>
        <w:autoSpaceDE w:val="0"/>
        <w:autoSpaceDN w:val="0"/>
        <w:adjustRightInd w:val="0"/>
        <w:spacing w:after="40"/>
        <w:ind w:left="851" w:hanging="425"/>
        <w:jc w:val="both"/>
      </w:pPr>
      <w:r w:rsidRPr="00865BD1">
        <w:t>korzystanie ze stabilnych wersji (bez wsparcia dla wersji beta) przeglądarki Internet Explorer (wersja 10 lub 11), alternatywnie Microsoft Edge lub Mozilla Firefox od wersji 50,</w:t>
      </w:r>
    </w:p>
    <w:p w14:paraId="44D521D4" w14:textId="2EA36527" w:rsidR="00C24FED" w:rsidRPr="00865BD1" w:rsidRDefault="00C24FED">
      <w:pPr>
        <w:pStyle w:val="Akapitzlist"/>
        <w:numPr>
          <w:ilvl w:val="0"/>
          <w:numId w:val="76"/>
        </w:numPr>
        <w:autoSpaceDE w:val="0"/>
        <w:autoSpaceDN w:val="0"/>
        <w:adjustRightInd w:val="0"/>
        <w:spacing w:after="40"/>
        <w:ind w:left="851" w:hanging="425"/>
        <w:jc w:val="both"/>
      </w:pPr>
      <w:r w:rsidRPr="00865BD1">
        <w:t>korzystanie z komputera klasy PC z jednym z następujących systemów operacyjnych: Windows 7, Windows 8, Windows 10</w:t>
      </w:r>
      <w:r w:rsidR="00AA035A" w:rsidRPr="00865BD1">
        <w:t>, Windows 11</w:t>
      </w:r>
      <w:r w:rsidRPr="00865BD1">
        <w:t xml:space="preserve"> (bez wsparcia dla Windows XP, Windows Vista),</w:t>
      </w:r>
    </w:p>
    <w:p w14:paraId="3F7F9590" w14:textId="4D6C66AE" w:rsidR="00C24FED" w:rsidRPr="00865BD1" w:rsidRDefault="00C24FED">
      <w:pPr>
        <w:pStyle w:val="Akapitzlist"/>
        <w:numPr>
          <w:ilvl w:val="0"/>
          <w:numId w:val="76"/>
        </w:numPr>
        <w:autoSpaceDE w:val="0"/>
        <w:autoSpaceDN w:val="0"/>
        <w:adjustRightInd w:val="0"/>
        <w:spacing w:after="40"/>
        <w:ind w:left="851" w:hanging="425"/>
        <w:jc w:val="both"/>
      </w:pPr>
      <w:r w:rsidRPr="00865BD1">
        <w:t>włączenie obsługi JavaScript w wykorzystywanej przeglądarce internetowej,</w:t>
      </w:r>
    </w:p>
    <w:p w14:paraId="6DA00A4E" w14:textId="52ABEF10" w:rsidR="00C24FED" w:rsidRPr="00865BD1" w:rsidRDefault="00C24FED">
      <w:pPr>
        <w:pStyle w:val="Akapitzlist"/>
        <w:numPr>
          <w:ilvl w:val="0"/>
          <w:numId w:val="76"/>
        </w:numPr>
        <w:autoSpaceDE w:val="0"/>
        <w:autoSpaceDN w:val="0"/>
        <w:adjustRightInd w:val="0"/>
        <w:spacing w:after="40"/>
        <w:ind w:left="851" w:hanging="425"/>
        <w:jc w:val="both"/>
      </w:pPr>
      <w:r w:rsidRPr="00865BD1">
        <w:t>minimaln</w:t>
      </w:r>
      <w:r w:rsidR="00B01AED" w:rsidRPr="00865BD1">
        <w:t>a</w:t>
      </w:r>
      <w:r w:rsidRPr="00865BD1">
        <w:t xml:space="preserve"> rozdzielczoś</w:t>
      </w:r>
      <w:r w:rsidR="00B01AED" w:rsidRPr="00865BD1">
        <w:t>ć</w:t>
      </w:r>
      <w:r w:rsidRPr="00865BD1">
        <w:t xml:space="preserve"> ekranu do poprawnego działania platformy: 1366x768.</w:t>
      </w:r>
    </w:p>
    <w:p w14:paraId="13CD86EC" w14:textId="791175DD" w:rsidR="00FA1F0C" w:rsidRPr="00865BD1" w:rsidRDefault="00FA1F0C" w:rsidP="00B419D2">
      <w:pPr>
        <w:numPr>
          <w:ilvl w:val="1"/>
          <w:numId w:val="20"/>
        </w:numPr>
        <w:tabs>
          <w:tab w:val="clear" w:pos="502"/>
        </w:tabs>
        <w:spacing w:after="40"/>
        <w:ind w:left="426" w:hanging="426"/>
        <w:jc w:val="both"/>
        <w:rPr>
          <w:sz w:val="24"/>
          <w:szCs w:val="24"/>
        </w:rPr>
      </w:pPr>
      <w:r w:rsidRPr="00865BD1">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w:t>
      </w:r>
      <w:r w:rsidR="00A94998">
        <w:rPr>
          <w:bCs/>
          <w:sz w:val="24"/>
          <w:szCs w:val="24"/>
        </w:rPr>
        <w:t> </w:t>
      </w:r>
      <w:r w:rsidRPr="00865BD1">
        <w:rPr>
          <w:bCs/>
          <w:sz w:val="24"/>
          <w:szCs w:val="24"/>
        </w:rPr>
        <w:t>momencie, gdy:</w:t>
      </w:r>
    </w:p>
    <w:p w14:paraId="4EBDD577" w14:textId="441869C5" w:rsidR="00FA1F0C" w:rsidRPr="00865BD1" w:rsidRDefault="00FA1F0C">
      <w:pPr>
        <w:pStyle w:val="Akapitzlist"/>
        <w:numPr>
          <w:ilvl w:val="0"/>
          <w:numId w:val="63"/>
        </w:numPr>
        <w:spacing w:after="40"/>
        <w:ind w:left="851" w:hanging="425"/>
        <w:jc w:val="both"/>
      </w:pPr>
      <w:r w:rsidRPr="00865BD1">
        <w:lastRenderedPageBreak/>
        <w:t>wszyscy Wykonawcy potwierdzą cenę proponowaną przez system aukcyjny (po</w:t>
      </w:r>
      <w:r w:rsidR="00865BD1" w:rsidRPr="00865BD1">
        <w:t> </w:t>
      </w:r>
      <w:r w:rsidRPr="00865BD1">
        <w:t>potwierdzeniu ceny przez ostatniego Wykonawcę), lub</w:t>
      </w:r>
    </w:p>
    <w:p w14:paraId="63B305E1" w14:textId="77777777" w:rsidR="00FA1F0C" w:rsidRPr="00865BD1" w:rsidRDefault="00FA1F0C">
      <w:pPr>
        <w:pStyle w:val="Akapitzlist"/>
        <w:numPr>
          <w:ilvl w:val="0"/>
          <w:numId w:val="63"/>
        </w:numPr>
        <w:spacing w:after="40"/>
        <w:ind w:left="851" w:hanging="425"/>
        <w:jc w:val="both"/>
      </w:pPr>
      <w:r w:rsidRPr="00865BD1">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865BD1" w:rsidRDefault="00FA1F0C">
      <w:pPr>
        <w:pStyle w:val="Akapitzlist"/>
        <w:numPr>
          <w:ilvl w:val="0"/>
          <w:numId w:val="63"/>
        </w:numPr>
        <w:spacing w:after="40"/>
        <w:ind w:left="851" w:hanging="425"/>
        <w:jc w:val="both"/>
      </w:pPr>
      <w:r w:rsidRPr="00865BD1">
        <w:t>cena wywoławcza osiągnie maksymalny poziom wyznaczony przez system aukcyjny.</w:t>
      </w:r>
    </w:p>
    <w:p w14:paraId="124F33E1" w14:textId="2689177E" w:rsidR="00FA1F0C" w:rsidRPr="00865BD1" w:rsidRDefault="00FA1F0C" w:rsidP="00865BD1">
      <w:pPr>
        <w:spacing w:after="40"/>
        <w:ind w:left="426"/>
        <w:jc w:val="both"/>
        <w:rPr>
          <w:bCs/>
          <w:sz w:val="24"/>
          <w:szCs w:val="24"/>
        </w:rPr>
      </w:pPr>
      <w:r w:rsidRPr="00865BD1">
        <w:rPr>
          <w:bCs/>
          <w:sz w:val="24"/>
          <w:szCs w:val="24"/>
        </w:rPr>
        <w:t>Uczestnik aukcji może zalogować się w dowolnym momencie w czasie trwania aukcji i</w:t>
      </w:r>
      <w:r w:rsidR="00865BD1" w:rsidRPr="00865BD1">
        <w:rPr>
          <w:bCs/>
          <w:sz w:val="24"/>
          <w:szCs w:val="24"/>
        </w:rPr>
        <w:t> </w:t>
      </w:r>
      <w:r w:rsidRPr="00865BD1">
        <w:rPr>
          <w:bCs/>
          <w:sz w:val="24"/>
          <w:szCs w:val="24"/>
        </w:rPr>
        <w:t>zaakceptować aktualnie wyświetloną kwotę oferty</w:t>
      </w:r>
      <w:r w:rsidR="00865BD1" w:rsidRPr="00865BD1">
        <w:rPr>
          <w:bCs/>
          <w:sz w:val="24"/>
          <w:szCs w:val="24"/>
        </w:rPr>
        <w:t>.</w:t>
      </w:r>
    </w:p>
    <w:p w14:paraId="44E80325" w14:textId="74570873" w:rsidR="00FA1F0C" w:rsidRPr="00865BD1" w:rsidRDefault="00FA1F0C" w:rsidP="00865BD1">
      <w:pPr>
        <w:spacing w:after="40"/>
        <w:ind w:left="426"/>
        <w:jc w:val="both"/>
        <w:rPr>
          <w:bCs/>
          <w:sz w:val="24"/>
          <w:szCs w:val="24"/>
        </w:rPr>
      </w:pPr>
      <w:r w:rsidRPr="00865BD1">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r w:rsidR="00865BD1" w:rsidRPr="00865BD1">
        <w:rPr>
          <w:bCs/>
          <w:sz w:val="24"/>
          <w:szCs w:val="24"/>
        </w:rPr>
        <w:t>.</w:t>
      </w:r>
    </w:p>
    <w:p w14:paraId="57E2A6BC" w14:textId="77777777" w:rsidR="00F07F39" w:rsidRPr="00865BD1" w:rsidRDefault="00F07F39" w:rsidP="00B419D2">
      <w:pPr>
        <w:numPr>
          <w:ilvl w:val="1"/>
          <w:numId w:val="20"/>
        </w:numPr>
        <w:tabs>
          <w:tab w:val="clear" w:pos="502"/>
        </w:tabs>
        <w:spacing w:after="40"/>
        <w:ind w:left="426" w:hanging="426"/>
        <w:jc w:val="both"/>
        <w:rPr>
          <w:bCs/>
          <w:sz w:val="24"/>
          <w:szCs w:val="24"/>
        </w:rPr>
      </w:pPr>
      <w:bookmarkStart w:id="64" w:name="_Hlk68869954"/>
      <w:bookmarkStart w:id="65" w:name="_Hlk96508933"/>
      <w:r w:rsidRPr="00865BD1">
        <w:rPr>
          <w:bCs/>
          <w:sz w:val="24"/>
          <w:szCs w:val="24"/>
        </w:rPr>
        <w:t>Jeżeli aukcja będzie przeprowadzona na zasadach aukcji japońskiej to:</w:t>
      </w:r>
    </w:p>
    <w:p w14:paraId="2D235CFB" w14:textId="7865A73A" w:rsidR="00F07F39" w:rsidRPr="00865BD1" w:rsidRDefault="00F07F39">
      <w:pPr>
        <w:pStyle w:val="Akapitzlist"/>
        <w:numPr>
          <w:ilvl w:val="0"/>
          <w:numId w:val="64"/>
        </w:numPr>
        <w:spacing w:after="40"/>
        <w:ind w:left="851" w:hanging="425"/>
        <w:jc w:val="both"/>
        <w:rPr>
          <w:bCs/>
        </w:rPr>
      </w:pPr>
      <w:r w:rsidRPr="00865BD1">
        <w:rPr>
          <w:bCs/>
        </w:rPr>
        <w:t>Składanie ofert w aukcji japońskiej będzie polegać na zaakceptowaniu przez platformę wartości. Wartość obniżana będzie kolejno w ustalonych odstępach czasu wskazanego przez Zamawiającego</w:t>
      </w:r>
      <w:r w:rsidR="00865BD1">
        <w:rPr>
          <w:bCs/>
        </w:rPr>
        <w:t>;</w:t>
      </w:r>
    </w:p>
    <w:p w14:paraId="40B2C520" w14:textId="54DB97E3" w:rsidR="00F07F39" w:rsidRPr="00865BD1" w:rsidRDefault="00F07F39">
      <w:pPr>
        <w:pStyle w:val="Akapitzlist"/>
        <w:numPr>
          <w:ilvl w:val="0"/>
          <w:numId w:val="64"/>
        </w:numPr>
        <w:spacing w:after="40"/>
        <w:ind w:left="851" w:hanging="425"/>
        <w:jc w:val="both"/>
        <w:rPr>
          <w:bCs/>
        </w:rPr>
      </w:pPr>
      <w:r w:rsidRPr="00865BD1">
        <w:rPr>
          <w:bCs/>
        </w:rPr>
        <w:t>Wykonawca uczestniczący w aukcji akceptuje kolejne postąpienia, proponowane przez platformę, co jest równoznaczne ze złożeniem postąpienia. Wygrywa ten Wykonawca, który potwierdzi ostatnią wartość proponowaną przez platformę</w:t>
      </w:r>
      <w:r w:rsidR="00865BD1">
        <w:rPr>
          <w:bCs/>
        </w:rPr>
        <w:t>;</w:t>
      </w:r>
    </w:p>
    <w:p w14:paraId="25414274" w14:textId="581475B7" w:rsidR="00F07F39" w:rsidRPr="00865BD1" w:rsidRDefault="00F07F39">
      <w:pPr>
        <w:pStyle w:val="Akapitzlist"/>
        <w:numPr>
          <w:ilvl w:val="0"/>
          <w:numId w:val="64"/>
        </w:numPr>
        <w:spacing w:after="40"/>
        <w:ind w:left="851" w:hanging="425"/>
        <w:jc w:val="both"/>
        <w:rPr>
          <w:bCs/>
        </w:rPr>
      </w:pPr>
      <w:r w:rsidRPr="00865BD1">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r w:rsidR="00865BD1">
        <w:rPr>
          <w:bCs/>
        </w:rPr>
        <w:t>;</w:t>
      </w:r>
    </w:p>
    <w:p w14:paraId="539F3036" w14:textId="0010EC28" w:rsidR="00F07F39" w:rsidRDefault="00F07F39">
      <w:pPr>
        <w:pStyle w:val="Akapitzlist"/>
        <w:numPr>
          <w:ilvl w:val="0"/>
          <w:numId w:val="64"/>
        </w:numPr>
        <w:spacing w:after="40"/>
        <w:ind w:left="851" w:hanging="425"/>
        <w:jc w:val="both"/>
        <w:rPr>
          <w:bCs/>
        </w:rPr>
      </w:pPr>
      <w:r w:rsidRPr="00865BD1">
        <w:rPr>
          <w:bCs/>
        </w:rPr>
        <w:t>Ceną wywoławczą w dogrywce po aukcji japońskiej będzie ostatnia zaakceptowana cena z aukcji japońskiej</w:t>
      </w:r>
      <w:r>
        <w:rPr>
          <w:bCs/>
        </w:rPr>
        <w:t>, a w przypadku braku postąpień w toku aukcji japońskiej – cena złożonej oferty. Wartość postąpienia będzie wynosiła określony procent wartości ostatniej zaakceptowanej ceny z aukcji japońskiej</w:t>
      </w:r>
      <w:r w:rsidR="00865BD1">
        <w:rPr>
          <w:bCs/>
        </w:rPr>
        <w:t>;</w:t>
      </w:r>
    </w:p>
    <w:p w14:paraId="1D0959D1" w14:textId="55256748" w:rsidR="00F07F39" w:rsidRDefault="00F07F39">
      <w:pPr>
        <w:pStyle w:val="Akapitzlist"/>
        <w:numPr>
          <w:ilvl w:val="0"/>
          <w:numId w:val="64"/>
        </w:numPr>
        <w:spacing w:after="40"/>
        <w:ind w:left="851" w:hanging="425"/>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r w:rsidR="00865BD1">
        <w:rPr>
          <w:bCs/>
        </w:rPr>
        <w:t>;</w:t>
      </w:r>
    </w:p>
    <w:p w14:paraId="0AC7645F" w14:textId="458C5C7F" w:rsidR="00F07F39" w:rsidRDefault="00F07F39">
      <w:pPr>
        <w:pStyle w:val="Akapitzlist"/>
        <w:numPr>
          <w:ilvl w:val="0"/>
          <w:numId w:val="64"/>
        </w:numPr>
        <w:spacing w:after="40"/>
        <w:ind w:left="851" w:hanging="425"/>
        <w:jc w:val="both"/>
        <w:rPr>
          <w:bCs/>
        </w:rPr>
      </w:pPr>
      <w:r>
        <w:rPr>
          <w:bCs/>
        </w:rPr>
        <w:t>Dogrywka zostaje zakończona, gdy żaden z Wykonawców nie złoży kolejnego postąpienia. Wygrywa ten Wykonawca, który złoży najkorzystniejszą ofertę</w:t>
      </w:r>
      <w:r w:rsidR="00865BD1">
        <w:rPr>
          <w:bCs/>
        </w:rPr>
        <w:t>;</w:t>
      </w:r>
    </w:p>
    <w:p w14:paraId="1E6241E4" w14:textId="31EEC3C5" w:rsidR="00F07F39" w:rsidRDefault="00F07F39">
      <w:pPr>
        <w:pStyle w:val="Akapitzlist"/>
        <w:numPr>
          <w:ilvl w:val="0"/>
          <w:numId w:val="64"/>
        </w:numPr>
        <w:spacing w:after="40"/>
        <w:ind w:left="851" w:hanging="425"/>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w:t>
      </w:r>
      <w:r w:rsidR="00865BD1">
        <w:rPr>
          <w:bCs/>
        </w:rPr>
        <w:t> </w:t>
      </w:r>
      <w:r>
        <w:rPr>
          <w:bCs/>
        </w:rPr>
        <w:t>aukcji japońskiej, co należy rozumieć, że za korzystniejszą ofertę zostanie uznana oferta Wykonawcy, który szybciej zaakceptował ostatnią cenę w aukcji japońskiej)</w:t>
      </w:r>
      <w:r w:rsidR="00865BD1">
        <w:rPr>
          <w:bCs/>
        </w:rPr>
        <w:t>;</w:t>
      </w:r>
    </w:p>
    <w:p w14:paraId="583D2294" w14:textId="6FA0BD89" w:rsidR="00F07F39" w:rsidRPr="00B419D2" w:rsidRDefault="00F07F39">
      <w:pPr>
        <w:pStyle w:val="Akapitzlist"/>
        <w:numPr>
          <w:ilvl w:val="0"/>
          <w:numId w:val="64"/>
        </w:numPr>
        <w:spacing w:after="40"/>
        <w:ind w:left="851" w:hanging="425"/>
        <w:jc w:val="both"/>
        <w:rPr>
          <w:bCs/>
        </w:rPr>
      </w:pPr>
      <w:r w:rsidRPr="00B419D2">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149207DA" w:rsidR="00F07F39" w:rsidRPr="00B419D2" w:rsidRDefault="00F07F39" w:rsidP="00B419D2">
      <w:pPr>
        <w:numPr>
          <w:ilvl w:val="1"/>
          <w:numId w:val="20"/>
        </w:numPr>
        <w:tabs>
          <w:tab w:val="clear" w:pos="502"/>
        </w:tabs>
        <w:spacing w:after="40"/>
        <w:ind w:left="426" w:hanging="426"/>
        <w:jc w:val="both"/>
        <w:rPr>
          <w:bCs/>
          <w:sz w:val="24"/>
          <w:szCs w:val="24"/>
        </w:rPr>
      </w:pPr>
      <w:r w:rsidRPr="00B419D2">
        <w:rPr>
          <w:bCs/>
          <w:sz w:val="24"/>
          <w:szCs w:val="24"/>
        </w:rPr>
        <w:t>Zamawiający zastrzega sobie prawo do powtórzenia aukcji, zgodnie z zapisami § 37 ust. 8 Regulaminu. O terminie rozpoczęcia nowej aukcji Zamawiający powiadomi w sposób określony w SWZ.</w:t>
      </w:r>
    </w:p>
    <w:p w14:paraId="3C6471DD" w14:textId="4047DEE5" w:rsidR="00F07F39" w:rsidRPr="00B419D2" w:rsidRDefault="00F07F39" w:rsidP="00B419D2">
      <w:pPr>
        <w:numPr>
          <w:ilvl w:val="1"/>
          <w:numId w:val="20"/>
        </w:numPr>
        <w:tabs>
          <w:tab w:val="clear" w:pos="502"/>
        </w:tabs>
        <w:spacing w:after="40"/>
        <w:ind w:left="426" w:hanging="426"/>
        <w:jc w:val="both"/>
        <w:rPr>
          <w:bCs/>
          <w:sz w:val="24"/>
          <w:szCs w:val="24"/>
        </w:rPr>
      </w:pPr>
      <w:r w:rsidRPr="00B419D2">
        <w:rPr>
          <w:bCs/>
          <w:sz w:val="24"/>
          <w:szCs w:val="24"/>
        </w:rPr>
        <w:t>Informacja o zastosowaniu aukcji japońskiej / aukcji angielskiej / aukcji holenderskiej zostanie umieszczona w zaproszeniu do aukcji.</w:t>
      </w:r>
    </w:p>
    <w:p w14:paraId="74710CEA" w14:textId="77777777" w:rsidR="00F07F39" w:rsidRPr="00B419D2" w:rsidRDefault="00F07F39" w:rsidP="00865BD1">
      <w:pPr>
        <w:numPr>
          <w:ilvl w:val="1"/>
          <w:numId w:val="20"/>
        </w:numPr>
        <w:tabs>
          <w:tab w:val="clear" w:pos="502"/>
        </w:tabs>
        <w:spacing w:after="40"/>
        <w:ind w:left="426" w:hanging="426"/>
        <w:jc w:val="both"/>
        <w:rPr>
          <w:bCs/>
          <w:sz w:val="24"/>
          <w:szCs w:val="24"/>
        </w:rPr>
      </w:pPr>
      <w:r w:rsidRPr="00B419D2">
        <w:rPr>
          <w:bCs/>
          <w:sz w:val="24"/>
          <w:szCs w:val="24"/>
        </w:rPr>
        <w:lastRenderedPageBreak/>
        <w:t>W sprawach dotyczących przebiegu aukcji a w szczególności obsługi funkcjonalnej portalu należy kontaktować się zgodnie z informacjami podanymi na stronie internetowej, na której przeprowadzana jest aukcja.</w:t>
      </w:r>
    </w:p>
    <w:p w14:paraId="300960D9" w14:textId="76F064E3" w:rsidR="00F07F39" w:rsidRPr="00B419D2" w:rsidRDefault="00F07F39" w:rsidP="00B419D2">
      <w:pPr>
        <w:numPr>
          <w:ilvl w:val="1"/>
          <w:numId w:val="20"/>
        </w:numPr>
        <w:tabs>
          <w:tab w:val="clear" w:pos="502"/>
        </w:tabs>
        <w:spacing w:after="40"/>
        <w:ind w:left="426" w:hanging="426"/>
        <w:jc w:val="both"/>
        <w:rPr>
          <w:bCs/>
          <w:sz w:val="24"/>
          <w:szCs w:val="24"/>
        </w:rPr>
      </w:pPr>
      <w:r w:rsidRPr="00B419D2">
        <w:rPr>
          <w:bCs/>
          <w:sz w:val="24"/>
          <w:szCs w:val="24"/>
        </w:rPr>
        <w:t>Film instruktażowy dotyczący zasady działania aukcji holenderskiej jest zamieszczony na</w:t>
      </w:r>
      <w:r w:rsidR="00B419D2">
        <w:rPr>
          <w:bCs/>
          <w:sz w:val="24"/>
          <w:szCs w:val="24"/>
        </w:rPr>
        <w:t> </w:t>
      </w:r>
      <w:r w:rsidRPr="00B419D2">
        <w:rPr>
          <w:bCs/>
          <w:sz w:val="24"/>
          <w:szCs w:val="24"/>
        </w:rPr>
        <w:t>Platformie EFO w zakładce POMOC oraz w Portalu Aukcji Niepublicznych w zakładce POMOC.</w:t>
      </w:r>
    </w:p>
    <w:bookmarkEnd w:id="63"/>
    <w:bookmarkEnd w:id="64"/>
    <w:bookmarkEnd w:id="65"/>
    <w:p w14:paraId="3AF6029E" w14:textId="0C7946F7" w:rsidR="0097752A" w:rsidRPr="00865BD1" w:rsidRDefault="00367BB3" w:rsidP="00865BD1">
      <w:pPr>
        <w:numPr>
          <w:ilvl w:val="1"/>
          <w:numId w:val="20"/>
        </w:numPr>
        <w:tabs>
          <w:tab w:val="clear" w:pos="502"/>
        </w:tabs>
        <w:spacing w:after="40"/>
        <w:ind w:left="426" w:hanging="426"/>
        <w:jc w:val="both"/>
        <w:rPr>
          <w:bCs/>
          <w:sz w:val="24"/>
          <w:szCs w:val="24"/>
        </w:rPr>
      </w:pPr>
      <w:r w:rsidRPr="00B419D2">
        <w:rPr>
          <w:b/>
          <w:sz w:val="24"/>
          <w:szCs w:val="24"/>
        </w:rPr>
        <w:t>Sposób wyliczenia cen jednostkowych i wartości zamówienia</w:t>
      </w:r>
      <w:r w:rsidR="00865BD1">
        <w:rPr>
          <w:b/>
          <w:sz w:val="24"/>
          <w:szCs w:val="24"/>
        </w:rPr>
        <w:t xml:space="preserve"> – </w:t>
      </w:r>
      <w:r w:rsidR="00865BD1" w:rsidRPr="00865BD1">
        <w:rPr>
          <w:b/>
          <w:i/>
          <w:iCs/>
          <w:sz w:val="24"/>
          <w:szCs w:val="24"/>
        </w:rPr>
        <w:t>nie dotyczy.</w:t>
      </w:r>
    </w:p>
    <w:p w14:paraId="308EC8A2" w14:textId="7911E17F" w:rsidR="00112973" w:rsidRPr="00057162" w:rsidRDefault="00554352"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66" w:name="_Toc106095854"/>
      <w:bookmarkStart w:id="67" w:name="_Toc106096398"/>
      <w:bookmarkStart w:id="68" w:name="_Toc21522607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6"/>
      <w:bookmarkEnd w:id="67"/>
      <w:r w:rsidR="006F5609">
        <w:rPr>
          <w:rFonts w:ascii="Times New Roman" w:hAnsi="Times New Roman" w:cs="Times New Roman"/>
          <w:color w:val="auto"/>
          <w:sz w:val="24"/>
          <w:szCs w:val="24"/>
        </w:rPr>
        <w:t>.</w:t>
      </w:r>
      <w:bookmarkEnd w:id="68"/>
    </w:p>
    <w:p w14:paraId="58393115" w14:textId="6079EDFB" w:rsidR="00694060" w:rsidRPr="008D3149" w:rsidRDefault="009E0B3B" w:rsidP="006F5609">
      <w:pPr>
        <w:pStyle w:val="Akapitzlist"/>
        <w:numPr>
          <w:ilvl w:val="0"/>
          <w:numId w:val="19"/>
        </w:numPr>
        <w:spacing w:after="40"/>
        <w:ind w:left="426" w:hanging="426"/>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319459BE" w:rsidR="003A2D9A" w:rsidRPr="00B46516" w:rsidRDefault="006B0420" w:rsidP="006F5609">
      <w:pPr>
        <w:pStyle w:val="Akapitzlist"/>
        <w:numPr>
          <w:ilvl w:val="0"/>
          <w:numId w:val="19"/>
        </w:numPr>
        <w:spacing w:after="40"/>
        <w:ind w:left="426" w:hanging="426"/>
        <w:contextualSpacing w:val="0"/>
        <w:jc w:val="both"/>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72440012" w:rsidR="009E6FDA" w:rsidRPr="00057162" w:rsidRDefault="005B47CB"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69" w:name="_Toc106095855"/>
      <w:bookmarkStart w:id="70" w:name="_Toc106096399"/>
      <w:bookmarkStart w:id="71" w:name="_Toc215226073"/>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9"/>
      <w:bookmarkEnd w:id="70"/>
      <w:r w:rsidR="006F5609">
        <w:rPr>
          <w:rFonts w:ascii="Times New Roman" w:hAnsi="Times New Roman" w:cs="Times New Roman"/>
          <w:color w:val="auto"/>
          <w:sz w:val="24"/>
          <w:szCs w:val="24"/>
        </w:rPr>
        <w:t>.</w:t>
      </w:r>
      <w:bookmarkEnd w:id="71"/>
    </w:p>
    <w:p w14:paraId="37EDD736" w14:textId="4525D5AC" w:rsidR="00460DB1" w:rsidRPr="00057162" w:rsidRDefault="006B0420" w:rsidP="006F5609">
      <w:pPr>
        <w:pStyle w:val="Akapitzlist"/>
        <w:numPr>
          <w:ilvl w:val="0"/>
          <w:numId w:val="14"/>
        </w:numPr>
        <w:spacing w:after="40"/>
        <w:ind w:left="426" w:hanging="426"/>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0BCF089A" w:rsidR="00F91368" w:rsidRPr="006F5609" w:rsidRDefault="00554352"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72" w:name="_Toc106095856"/>
      <w:bookmarkStart w:id="73" w:name="_Toc106096400"/>
      <w:bookmarkStart w:id="74" w:name="_Toc215226074"/>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2"/>
      <w:bookmarkEnd w:id="73"/>
      <w:r w:rsidR="006F5609">
        <w:rPr>
          <w:rFonts w:ascii="Times New Roman" w:hAnsi="Times New Roman" w:cs="Times New Roman"/>
          <w:color w:val="auto"/>
          <w:sz w:val="24"/>
          <w:szCs w:val="24"/>
        </w:rPr>
        <w:t>.</w:t>
      </w:r>
      <w:bookmarkEnd w:id="74"/>
    </w:p>
    <w:p w14:paraId="5C23350B" w14:textId="71ABE974" w:rsidR="009E6FDA" w:rsidRPr="006005EB" w:rsidRDefault="00F91368" w:rsidP="006F5609">
      <w:pPr>
        <w:pStyle w:val="Akapitzlist"/>
        <w:numPr>
          <w:ilvl w:val="0"/>
          <w:numId w:val="15"/>
        </w:numPr>
        <w:spacing w:after="40"/>
        <w:ind w:left="426" w:hanging="426"/>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1F5FE0D" w:rsidR="00554352" w:rsidRPr="00057162" w:rsidRDefault="007838AB" w:rsidP="006F5609">
      <w:pPr>
        <w:pStyle w:val="Akapitzlist"/>
        <w:numPr>
          <w:ilvl w:val="0"/>
          <w:numId w:val="15"/>
        </w:numPr>
        <w:spacing w:after="40"/>
        <w:ind w:left="426" w:hanging="426"/>
        <w:contextualSpacing w:val="0"/>
        <w:jc w:val="both"/>
      </w:pPr>
      <w:bookmarkStart w:id="75"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6F5609">
        <w:t> </w:t>
      </w:r>
      <w:r w:rsidRPr="00430FED">
        <w:t>związku z przetwarzaniem danych osobowych i w sprawie swobodnego przepływu takich danych oraz uchylenia dyrektywy 95/46/WE (ogólne rozporządzenie o ochronie danych osobowych) (Dz. Urz. UE L.2016.119.1 z dnia 4 maja 2016 roku)</w:t>
      </w:r>
      <w:r>
        <w:t>.</w:t>
      </w:r>
      <w:bookmarkEnd w:id="75"/>
    </w:p>
    <w:p w14:paraId="73B560C2" w14:textId="1F44D0B1" w:rsidR="00694060" w:rsidRPr="006F5609" w:rsidRDefault="00554352"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76" w:name="_Toc106095857"/>
      <w:bookmarkStart w:id="77" w:name="_Toc106096401"/>
      <w:bookmarkStart w:id="78" w:name="_Toc215226075"/>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6"/>
      <w:bookmarkEnd w:id="77"/>
      <w:r w:rsidR="006F5609">
        <w:rPr>
          <w:rFonts w:ascii="Times New Roman" w:hAnsi="Times New Roman" w:cs="Times New Roman"/>
          <w:color w:val="auto"/>
          <w:sz w:val="24"/>
          <w:szCs w:val="24"/>
        </w:rPr>
        <w:t>.</w:t>
      </w:r>
      <w:bookmarkEnd w:id="78"/>
    </w:p>
    <w:p w14:paraId="772B925F" w14:textId="0A28282E" w:rsidR="00D20418" w:rsidRDefault="008616AB" w:rsidP="006733CD">
      <w:pPr>
        <w:pStyle w:val="Akapitzlist"/>
        <w:numPr>
          <w:ilvl w:val="6"/>
          <w:numId w:val="18"/>
        </w:numPr>
        <w:spacing w:after="40"/>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21F76EFA" w:rsidR="00D20418" w:rsidRPr="002768F5" w:rsidRDefault="00D20418" w:rsidP="006F5609">
      <w:pPr>
        <w:pStyle w:val="Akapitzlist"/>
        <w:numPr>
          <w:ilvl w:val="1"/>
          <w:numId w:val="36"/>
        </w:numPr>
        <w:spacing w:after="40"/>
        <w:ind w:left="851" w:hanging="425"/>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p>
    <w:p w14:paraId="25B031CA" w14:textId="60E7B82E" w:rsidR="00D20418" w:rsidRPr="002768F5" w:rsidRDefault="00D20418" w:rsidP="006F5609">
      <w:pPr>
        <w:pStyle w:val="Akapitzlist"/>
        <w:numPr>
          <w:ilvl w:val="1"/>
          <w:numId w:val="36"/>
        </w:numPr>
        <w:spacing w:after="40"/>
        <w:ind w:left="851" w:hanging="425"/>
        <w:jc w:val="both"/>
      </w:pPr>
      <w:r w:rsidRPr="002768F5">
        <w:t>lecz nie później niż do dnia podpisania umowy oświadczenia o niekorzystaniu ze</w:t>
      </w:r>
      <w:r w:rsidR="006F5609">
        <w:t> </w:t>
      </w:r>
      <w:r w:rsidRPr="002768F5">
        <w:t xml:space="preserve">wzajemnych świadczeń zgodnie ze wzorem stanowiącym </w:t>
      </w:r>
      <w:r w:rsidRPr="002768F5">
        <w:rPr>
          <w:b/>
          <w:bCs/>
        </w:rPr>
        <w:t>Załącznik nr 1.2 do SWZ.</w:t>
      </w:r>
    </w:p>
    <w:p w14:paraId="7372CF5F" w14:textId="5026F272" w:rsidR="00D20418" w:rsidRPr="002768F5" w:rsidRDefault="00D20418" w:rsidP="006F5609">
      <w:pPr>
        <w:pStyle w:val="Akapitzlist"/>
        <w:numPr>
          <w:ilvl w:val="6"/>
          <w:numId w:val="18"/>
        </w:numPr>
        <w:spacing w:after="40"/>
        <w:ind w:left="426" w:hanging="426"/>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inne, wg</w:t>
      </w:r>
      <w:r w:rsidR="006F5609">
        <w:rPr>
          <w:sz w:val="22"/>
          <w:szCs w:val="22"/>
        </w:rPr>
        <w:t> </w:t>
      </w:r>
      <w:r w:rsidRPr="00614F1A">
        <w:rPr>
          <w:sz w:val="22"/>
          <w:szCs w:val="22"/>
        </w:rPr>
        <w:t xml:space="preserve">odrębnego </w:t>
      </w:r>
      <w:r w:rsidRPr="002768F5">
        <w:rPr>
          <w:sz w:val="22"/>
          <w:szCs w:val="22"/>
        </w:rPr>
        <w:t>ustalenia stron umowy.</w:t>
      </w:r>
    </w:p>
    <w:p w14:paraId="168A6A2C" w14:textId="357A04F2" w:rsidR="00D20418" w:rsidRPr="002768F5" w:rsidRDefault="00D20418" w:rsidP="006F5609">
      <w:pPr>
        <w:pStyle w:val="Akapitzlist"/>
        <w:numPr>
          <w:ilvl w:val="6"/>
          <w:numId w:val="18"/>
        </w:numPr>
        <w:spacing w:after="40"/>
        <w:ind w:left="426" w:hanging="426"/>
        <w:jc w:val="both"/>
      </w:pPr>
      <w:bookmarkStart w:id="79"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00FA0E22" w:rsidR="00D20418" w:rsidRPr="002768F5" w:rsidRDefault="00DA44BE" w:rsidP="006F5609">
      <w:pPr>
        <w:pStyle w:val="Akapitzlist"/>
        <w:numPr>
          <w:ilvl w:val="6"/>
          <w:numId w:val="18"/>
        </w:numPr>
        <w:spacing w:after="40"/>
        <w:ind w:left="426" w:hanging="426"/>
        <w:jc w:val="both"/>
      </w:pPr>
      <w:r w:rsidRPr="002768F5">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 xml:space="preserve">Załącznik nr 1.4 do </w:t>
      </w:r>
      <w:r w:rsidRPr="002768F5">
        <w:rPr>
          <w:b/>
          <w:bCs/>
        </w:rPr>
        <w:t>SWZ</w:t>
      </w:r>
      <w:r w:rsidRPr="002768F5">
        <w:t>.</w:t>
      </w:r>
    </w:p>
    <w:p w14:paraId="340CCBAD" w14:textId="40AF9271" w:rsidR="00582C35" w:rsidRPr="006F5609" w:rsidRDefault="00D20418" w:rsidP="006F5609">
      <w:pPr>
        <w:pStyle w:val="Akapitzlist"/>
        <w:numPr>
          <w:ilvl w:val="6"/>
          <w:numId w:val="18"/>
        </w:numPr>
        <w:spacing w:after="40"/>
        <w:ind w:left="426" w:hanging="426"/>
        <w:jc w:val="both"/>
      </w:pPr>
      <w:r w:rsidRPr="006F5609">
        <w:t xml:space="preserve">Wzór umowy przychodowej stanowi </w:t>
      </w:r>
      <w:r w:rsidRPr="006F5609">
        <w:rPr>
          <w:b/>
          <w:bCs/>
        </w:rPr>
        <w:t>Załącznik nr 1.5 do SWZ</w:t>
      </w:r>
      <w:r w:rsidRPr="006F5609">
        <w:t>.</w:t>
      </w:r>
      <w:bookmarkEnd w:id="79"/>
    </w:p>
    <w:p w14:paraId="1CF7D54E" w14:textId="6ABEC808" w:rsidR="00582C35" w:rsidRPr="006F5609" w:rsidRDefault="00D20418" w:rsidP="006F5609">
      <w:pPr>
        <w:pStyle w:val="Akapitzlist"/>
        <w:numPr>
          <w:ilvl w:val="6"/>
          <w:numId w:val="18"/>
        </w:numPr>
        <w:spacing w:after="40"/>
        <w:ind w:left="426" w:hanging="426"/>
        <w:jc w:val="both"/>
      </w:pPr>
      <w:r w:rsidRPr="006F5609">
        <w:t>Wskazane powyżej załączniki są dostępne pod adresem</w:t>
      </w:r>
      <w:r w:rsidR="00E1327A" w:rsidRPr="006F5609">
        <w:t>:</w:t>
      </w:r>
    </w:p>
    <w:p w14:paraId="2CBA1B8A" w14:textId="012FE3E6" w:rsidR="00F45A8C" w:rsidRPr="006F5609" w:rsidRDefault="00E1327A" w:rsidP="006F5609">
      <w:pPr>
        <w:pStyle w:val="Akapitzlist"/>
        <w:spacing w:after="40"/>
        <w:ind w:left="426"/>
        <w:jc w:val="both"/>
        <w:rPr>
          <w:color w:val="0000FF"/>
        </w:rPr>
      </w:pPr>
      <w:hyperlink r:id="rId12" w:history="1">
        <w:r w:rsidRPr="006F5609">
          <w:rPr>
            <w:rStyle w:val="Hipercze"/>
          </w:rPr>
          <w:t>https://www.pgg.pl/strefa-korporacyjna/dostawcy/profil-nabywcy/cennik-uslug-pgg</w:t>
        </w:r>
      </w:hyperlink>
    </w:p>
    <w:p w14:paraId="59BB840B" w14:textId="1F36F745" w:rsidR="00582C35" w:rsidRPr="006F5609" w:rsidRDefault="00582C35" w:rsidP="006F5609">
      <w:pPr>
        <w:pStyle w:val="Akapitzlist"/>
        <w:numPr>
          <w:ilvl w:val="6"/>
          <w:numId w:val="18"/>
        </w:numPr>
        <w:spacing w:after="40"/>
        <w:ind w:left="426" w:hanging="426"/>
        <w:jc w:val="both"/>
      </w:pPr>
      <w:r w:rsidRPr="006F5609">
        <w:lastRenderedPageBreak/>
        <w:t>Wykonawca przed podpisaniem Umowy winien przekazać Zamawiającemu potwierdzoną za</w:t>
      </w:r>
      <w:r w:rsidR="006F5609">
        <w:t> </w:t>
      </w:r>
      <w:r w:rsidRPr="006F5609">
        <w:t xml:space="preserve">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 </w:t>
      </w:r>
      <w:r w:rsidRPr="006F5609">
        <w:rPr>
          <w:i/>
          <w:iCs/>
        </w:rPr>
        <w:t xml:space="preserve">– </w:t>
      </w:r>
      <w:r w:rsidR="006F5609" w:rsidRPr="006F5609">
        <w:rPr>
          <w:i/>
          <w:iCs/>
        </w:rPr>
        <w:t>ni</w:t>
      </w:r>
      <w:r w:rsidRPr="006F5609">
        <w:rPr>
          <w:i/>
          <w:iCs/>
        </w:rPr>
        <w:t>e dotyczy.</w:t>
      </w:r>
    </w:p>
    <w:p w14:paraId="207E7B33" w14:textId="1AB8DAD3" w:rsidR="00232D84" w:rsidRPr="006F5609" w:rsidRDefault="00232D84" w:rsidP="006F5609">
      <w:pPr>
        <w:pStyle w:val="Akapitzlist"/>
        <w:numPr>
          <w:ilvl w:val="6"/>
          <w:numId w:val="18"/>
        </w:numPr>
        <w:spacing w:after="40"/>
        <w:ind w:left="426" w:hanging="426"/>
        <w:jc w:val="both"/>
      </w:pPr>
      <w:r w:rsidRPr="006F5609">
        <w:t xml:space="preserve">Wniesienia zabezpieczenia należytego wykonania umowy </w:t>
      </w:r>
      <w:r w:rsidRPr="006F5609">
        <w:rPr>
          <w:i/>
          <w:iCs/>
        </w:rPr>
        <w:t xml:space="preserve">– </w:t>
      </w:r>
      <w:r w:rsidR="006F5609" w:rsidRPr="006F5609">
        <w:rPr>
          <w:i/>
          <w:iCs/>
        </w:rPr>
        <w:t>nie</w:t>
      </w:r>
      <w:r w:rsidRPr="006F5609">
        <w:rPr>
          <w:i/>
          <w:iCs/>
        </w:rPr>
        <w:t xml:space="preserve"> dotyczy.</w:t>
      </w:r>
    </w:p>
    <w:p w14:paraId="7E183527" w14:textId="21094743" w:rsidR="00F13DFD" w:rsidRPr="006F5609" w:rsidRDefault="00A057C7"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80" w:name="_Toc106095858"/>
      <w:bookmarkStart w:id="81" w:name="_Toc106096402"/>
      <w:bookmarkStart w:id="82" w:name="_Toc215226076"/>
      <w:r w:rsidRPr="006F5609">
        <w:rPr>
          <w:rFonts w:ascii="Times New Roman" w:hAnsi="Times New Roman" w:cs="Times New Roman"/>
          <w:color w:val="auto"/>
          <w:sz w:val="24"/>
          <w:szCs w:val="24"/>
        </w:rPr>
        <w:t>Część XX</w:t>
      </w:r>
      <w:r w:rsidR="00554352" w:rsidRPr="006F5609">
        <w:rPr>
          <w:rFonts w:ascii="Times New Roman" w:hAnsi="Times New Roman" w:cs="Times New Roman"/>
          <w:color w:val="auto"/>
          <w:sz w:val="24"/>
          <w:szCs w:val="24"/>
        </w:rPr>
        <w:t>I</w:t>
      </w:r>
      <w:r w:rsidR="0012707C" w:rsidRPr="006F5609">
        <w:rPr>
          <w:rFonts w:ascii="Times New Roman" w:hAnsi="Times New Roman" w:cs="Times New Roman"/>
          <w:color w:val="auto"/>
          <w:sz w:val="24"/>
          <w:szCs w:val="24"/>
        </w:rPr>
        <w:t>I</w:t>
      </w:r>
      <w:r w:rsidRPr="006F5609">
        <w:rPr>
          <w:rFonts w:ascii="Times New Roman" w:hAnsi="Times New Roman" w:cs="Times New Roman"/>
          <w:color w:val="auto"/>
          <w:sz w:val="24"/>
          <w:szCs w:val="24"/>
        </w:rPr>
        <w:t xml:space="preserve">. </w:t>
      </w:r>
      <w:r w:rsidR="00F13DFD" w:rsidRPr="006F5609">
        <w:rPr>
          <w:rFonts w:ascii="Times New Roman" w:hAnsi="Times New Roman" w:cs="Times New Roman"/>
          <w:color w:val="auto"/>
          <w:sz w:val="24"/>
          <w:szCs w:val="24"/>
        </w:rPr>
        <w:t>Pouczenie o środkach ochrony prawnej.</w:t>
      </w:r>
      <w:bookmarkEnd w:id="80"/>
      <w:bookmarkEnd w:id="81"/>
      <w:bookmarkEnd w:id="82"/>
    </w:p>
    <w:p w14:paraId="0686FF24" w14:textId="47CF89BC" w:rsidR="00291925" w:rsidRDefault="00F13DFD" w:rsidP="006733CD">
      <w:pPr>
        <w:spacing w:after="40"/>
        <w:jc w:val="both"/>
        <w:rPr>
          <w:sz w:val="24"/>
          <w:szCs w:val="24"/>
        </w:rPr>
      </w:pPr>
      <w:r w:rsidRPr="00057162">
        <w:rPr>
          <w:sz w:val="24"/>
          <w:szCs w:val="24"/>
        </w:rPr>
        <w:t xml:space="preserve">W toku postępowania o udzielenie </w:t>
      </w:r>
      <w:r w:rsidRPr="006A01E6">
        <w:rPr>
          <w:sz w:val="24"/>
          <w:szCs w:val="24"/>
        </w:rPr>
        <w:t xml:space="preserve">zamówienia </w:t>
      </w:r>
      <w:r w:rsidRPr="006733CD">
        <w:rPr>
          <w:sz w:val="24"/>
          <w:szCs w:val="24"/>
        </w:rPr>
        <w:t xml:space="preserve">Wykonawcom </w:t>
      </w:r>
      <w:r w:rsidR="006A01E6" w:rsidRPr="006733CD">
        <w:rPr>
          <w:sz w:val="24"/>
          <w:szCs w:val="24"/>
          <w:u w:val="single"/>
        </w:rPr>
        <w:t>nie przysługują</w:t>
      </w:r>
      <w:r w:rsidR="006A01E6" w:rsidRPr="006733CD">
        <w:rPr>
          <w:sz w:val="24"/>
          <w:szCs w:val="24"/>
        </w:rPr>
        <w:t xml:space="preserve"> </w:t>
      </w:r>
      <w:r w:rsidRPr="006733CD">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498F2FBD" w:rsidR="00ED28D9" w:rsidRPr="00057162" w:rsidRDefault="00ED28D9" w:rsidP="006F5609">
      <w:pPr>
        <w:pStyle w:val="Nagwek1"/>
        <w:shd w:val="clear" w:color="auto" w:fill="D9D9D9" w:themeFill="background1" w:themeFillShade="D9"/>
        <w:spacing w:before="120" w:after="120"/>
        <w:jc w:val="both"/>
        <w:rPr>
          <w:rFonts w:ascii="Times New Roman" w:hAnsi="Times New Roman" w:cs="Times New Roman"/>
          <w:color w:val="auto"/>
          <w:sz w:val="24"/>
          <w:szCs w:val="24"/>
        </w:rPr>
      </w:pPr>
      <w:bookmarkStart w:id="83" w:name="_Toc106095859"/>
      <w:bookmarkStart w:id="84" w:name="_Toc106096403"/>
      <w:bookmarkStart w:id="85" w:name="_Toc215226077"/>
      <w:r w:rsidRPr="00057162">
        <w:rPr>
          <w:rFonts w:ascii="Times New Roman" w:hAnsi="Times New Roman" w:cs="Times New Roman"/>
          <w:color w:val="auto"/>
          <w:sz w:val="24"/>
          <w:szCs w:val="24"/>
        </w:rPr>
        <w:t>Wykaz załączników</w:t>
      </w:r>
      <w:bookmarkEnd w:id="83"/>
      <w:bookmarkEnd w:id="84"/>
      <w:r w:rsidR="006F5609">
        <w:rPr>
          <w:rFonts w:ascii="Times New Roman" w:hAnsi="Times New Roman" w:cs="Times New Roman"/>
          <w:color w:val="auto"/>
          <w:sz w:val="24"/>
          <w:szCs w:val="24"/>
        </w:rPr>
        <w:t>:</w:t>
      </w:r>
      <w:bookmarkEnd w:id="85"/>
    </w:p>
    <w:p w14:paraId="700B8B92" w14:textId="4CB83D27" w:rsidR="00F01CBF" w:rsidRPr="00F45A8C" w:rsidRDefault="00F01CBF" w:rsidP="006733CD">
      <w:pPr>
        <w:tabs>
          <w:tab w:val="left" w:pos="1843"/>
        </w:tabs>
        <w:spacing w:after="40"/>
        <w:jc w:val="both"/>
        <w:rPr>
          <w:b/>
          <w:bCs/>
          <w:sz w:val="22"/>
          <w:szCs w:val="22"/>
        </w:rPr>
      </w:pPr>
      <w:bookmarkStart w:id="86"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6733CD">
      <w:pPr>
        <w:tabs>
          <w:tab w:val="left" w:pos="1843"/>
        </w:tabs>
        <w:spacing w:after="40"/>
        <w:jc w:val="both"/>
        <w:rPr>
          <w:sz w:val="22"/>
          <w:szCs w:val="22"/>
        </w:rPr>
      </w:pPr>
      <w:bookmarkStart w:id="87"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6733CD">
      <w:pPr>
        <w:tabs>
          <w:tab w:val="left" w:pos="1843"/>
        </w:tabs>
        <w:spacing w:after="40"/>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6733CD">
      <w:pPr>
        <w:tabs>
          <w:tab w:val="left" w:pos="1843"/>
        </w:tabs>
        <w:spacing w:after="40"/>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6733CD">
      <w:pPr>
        <w:tabs>
          <w:tab w:val="left" w:pos="1843"/>
        </w:tabs>
        <w:spacing w:after="40"/>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470F46AE" w14:textId="797461A7" w:rsidR="00F01CBF" w:rsidRPr="00E32BAD" w:rsidRDefault="00F01CBF" w:rsidP="006733CD">
      <w:pPr>
        <w:tabs>
          <w:tab w:val="left" w:pos="1843"/>
        </w:tabs>
        <w:spacing w:after="40"/>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p>
    <w:bookmarkEnd w:id="87"/>
    <w:p w14:paraId="0A82D99B" w14:textId="417E2F2D" w:rsidR="00F01CBF" w:rsidRPr="00F45A8C" w:rsidRDefault="00F01CBF" w:rsidP="006733CD">
      <w:pPr>
        <w:tabs>
          <w:tab w:val="left" w:pos="1843"/>
        </w:tabs>
        <w:spacing w:after="40"/>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42F1D927" w14:textId="20E4A904" w:rsidR="00A77593" w:rsidRPr="00F45A8C" w:rsidRDefault="00A77593" w:rsidP="006733CD">
      <w:pPr>
        <w:tabs>
          <w:tab w:val="left" w:pos="1843"/>
        </w:tabs>
        <w:spacing w:after="40"/>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26824088" w14:textId="7F34D152" w:rsidR="00F01CBF" w:rsidRPr="00F45A8C" w:rsidRDefault="00F01CBF" w:rsidP="006733CD">
      <w:pPr>
        <w:tabs>
          <w:tab w:val="left" w:pos="1843"/>
        </w:tabs>
        <w:spacing w:after="40"/>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77C3543F" w14:textId="34E1AD44" w:rsidR="00353E0F" w:rsidRPr="00353E0F" w:rsidRDefault="00353E0F" w:rsidP="006733CD">
      <w:pPr>
        <w:tabs>
          <w:tab w:val="left" w:pos="1843"/>
        </w:tabs>
        <w:spacing w:after="40"/>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r w:rsidR="00E32BAD">
        <w:rPr>
          <w:bCs/>
          <w:sz w:val="22"/>
          <w:szCs w:val="22"/>
        </w:rPr>
        <w:tab/>
      </w:r>
      <w:r w:rsidRPr="00353E0F">
        <w:rPr>
          <w:bCs/>
          <w:sz w:val="22"/>
          <w:szCs w:val="22"/>
        </w:rPr>
        <w:t xml:space="preserve">w postępowaniu </w:t>
      </w:r>
      <w:r w:rsidRPr="00353E0F">
        <w:rPr>
          <w:bCs/>
          <w:i/>
          <w:iCs/>
          <w:sz w:val="22"/>
          <w:szCs w:val="22"/>
        </w:rPr>
        <w:t>(dotyczy Wykonawców składających ofertę wspólną)</w:t>
      </w:r>
    </w:p>
    <w:p w14:paraId="7515C1F1" w14:textId="68A750FB" w:rsidR="00353E0F" w:rsidRDefault="00353E0F" w:rsidP="006733CD">
      <w:pPr>
        <w:tabs>
          <w:tab w:val="left" w:pos="1843"/>
        </w:tabs>
        <w:spacing w:after="40"/>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6733CD">
      <w:pPr>
        <w:tabs>
          <w:tab w:val="left" w:pos="1843"/>
        </w:tabs>
        <w:spacing w:after="40"/>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6733CD">
      <w:pPr>
        <w:tabs>
          <w:tab w:val="left" w:pos="1843"/>
        </w:tabs>
        <w:spacing w:after="40"/>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3A481418" w:rsidR="00F01CBF" w:rsidRDefault="00F01CBF" w:rsidP="006733CD">
      <w:pPr>
        <w:tabs>
          <w:tab w:val="left" w:pos="1843"/>
        </w:tabs>
        <w:spacing w:after="40"/>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 xml:space="preserve">Wykaz urządzeń lub </w:t>
      </w:r>
      <w:r w:rsidRPr="006F5609">
        <w:rPr>
          <w:bCs/>
          <w:sz w:val="22"/>
          <w:szCs w:val="22"/>
        </w:rPr>
        <w:t>wyposażenia zakładu</w:t>
      </w:r>
      <w:r w:rsidR="006F5609" w:rsidRPr="006F5609">
        <w:rPr>
          <w:bCs/>
          <w:i/>
          <w:iCs/>
          <w:sz w:val="22"/>
          <w:szCs w:val="22"/>
        </w:rPr>
        <w:t xml:space="preserve"> (nie dotyczy)</w:t>
      </w:r>
    </w:p>
    <w:p w14:paraId="18C482A6" w14:textId="35A4C0F4" w:rsidR="00353E0F" w:rsidRPr="00353E0F" w:rsidRDefault="00353E0F" w:rsidP="006733CD">
      <w:pPr>
        <w:tabs>
          <w:tab w:val="left" w:pos="1843"/>
        </w:tabs>
        <w:spacing w:after="40"/>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Oświadczenie o kategorii przedsiębiorstwa</w:t>
      </w:r>
    </w:p>
    <w:p w14:paraId="45D4CB9C" w14:textId="587368D6" w:rsidR="00353E0F" w:rsidRPr="00353E0F" w:rsidRDefault="00353E0F" w:rsidP="006733CD">
      <w:pPr>
        <w:tabs>
          <w:tab w:val="left" w:pos="1843"/>
        </w:tabs>
        <w:spacing w:after="40"/>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8" w:name="_Hlk107402305"/>
      <w:r w:rsidRPr="00353E0F">
        <w:rPr>
          <w:bCs/>
          <w:sz w:val="22"/>
          <w:szCs w:val="22"/>
        </w:rPr>
        <w:t>niezbędnych do wykonania zamówienia</w:t>
      </w:r>
      <w:bookmarkEnd w:id="88"/>
    </w:p>
    <w:p w14:paraId="0F93F295" w14:textId="5E89AF02" w:rsidR="00353E0F" w:rsidRPr="00353E0F" w:rsidRDefault="00353E0F" w:rsidP="006733CD">
      <w:pPr>
        <w:tabs>
          <w:tab w:val="left" w:pos="1843"/>
        </w:tabs>
        <w:spacing w:after="40"/>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3B1F2A41" w:rsidR="00353E0F" w:rsidRPr="00353E0F" w:rsidRDefault="00353E0F" w:rsidP="006733CD">
      <w:pPr>
        <w:tabs>
          <w:tab w:val="left" w:pos="1843"/>
        </w:tabs>
        <w:spacing w:after="40"/>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Informacja o powstaniu u Zamawiającego obowiązku podatkowego</w:t>
      </w:r>
    </w:p>
    <w:p w14:paraId="1EDE2917" w14:textId="4546CA6D" w:rsidR="00F01CBF" w:rsidRDefault="00353E0F" w:rsidP="006733CD">
      <w:pPr>
        <w:tabs>
          <w:tab w:val="left" w:pos="1843"/>
        </w:tabs>
        <w:spacing w:after="40"/>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6F5609">
        <w:rPr>
          <w:bCs/>
          <w:sz w:val="22"/>
          <w:szCs w:val="22"/>
        </w:rPr>
        <w:t xml:space="preserve"> </w:t>
      </w:r>
      <w:r w:rsidRPr="00353E0F">
        <w:rPr>
          <w:bCs/>
          <w:sz w:val="22"/>
          <w:szCs w:val="22"/>
        </w:rPr>
        <w:t>zakresie przeciwdziałania wspieraniu agresji na Ukrainę</w:t>
      </w:r>
    </w:p>
    <w:p w14:paraId="44A574E1" w14:textId="79CA0923" w:rsidR="00F01CBF" w:rsidRDefault="00F01CBF" w:rsidP="006733CD">
      <w:pPr>
        <w:tabs>
          <w:tab w:val="left" w:pos="1843"/>
        </w:tabs>
        <w:spacing w:after="40"/>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6CD8CD5" w:rsidR="00F01CBF" w:rsidRPr="00B46516" w:rsidRDefault="005B4AB4" w:rsidP="006733CD">
      <w:pPr>
        <w:tabs>
          <w:tab w:val="left" w:pos="1843"/>
        </w:tabs>
        <w:spacing w:after="40"/>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E32BAD">
        <w:rPr>
          <w:sz w:val="22"/>
          <w:szCs w:val="22"/>
        </w:rPr>
        <w:tab/>
      </w:r>
      <w:r w:rsidR="002E4F64" w:rsidRPr="00E5426C">
        <w:rPr>
          <w:b/>
          <w:bCs/>
          <w:sz w:val="22"/>
          <w:szCs w:val="22"/>
        </w:rPr>
        <w:t>I</w:t>
      </w:r>
      <w:r w:rsidR="00F01CBF" w:rsidRPr="00E5426C">
        <w:rPr>
          <w:b/>
          <w:bCs/>
          <w:sz w:val="22"/>
          <w:szCs w:val="22"/>
        </w:rPr>
        <w:t>nny w zależności od charakteru zamówienia</w:t>
      </w:r>
    </w:p>
    <w:p w14:paraId="2C73E465" w14:textId="77777777" w:rsidR="00F01CBF" w:rsidRDefault="00F01CBF" w:rsidP="006733CD">
      <w:pPr>
        <w:spacing w:after="40"/>
        <w:jc w:val="both"/>
        <w:rPr>
          <w:sz w:val="24"/>
          <w:szCs w:val="24"/>
        </w:rPr>
      </w:pPr>
      <w:r>
        <w:rPr>
          <w:sz w:val="24"/>
          <w:szCs w:val="24"/>
        </w:rPr>
        <w:br w:type="page"/>
      </w:r>
    </w:p>
    <w:p w14:paraId="3EFC7611" w14:textId="39D61FB3" w:rsidR="00DB08A8" w:rsidRDefault="00602FAA" w:rsidP="006733CD">
      <w:pPr>
        <w:spacing w:after="40"/>
        <w:rPr>
          <w:b/>
          <w:bCs/>
          <w:sz w:val="28"/>
          <w:szCs w:val="28"/>
        </w:rPr>
      </w:pPr>
      <w:bookmarkStart w:id="89" w:name="_Toc67292090"/>
      <w:bookmarkStart w:id="90" w:name="_Hlk67822110"/>
      <w:bookmarkEnd w:id="86"/>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9"/>
      <w:r w:rsidR="00A07BD8" w:rsidRPr="000D7BDE">
        <w:rPr>
          <w:b/>
          <w:bCs/>
          <w:color w:val="2F5496" w:themeColor="accent1" w:themeShade="BF"/>
          <w:sz w:val="28"/>
          <w:szCs w:val="28"/>
        </w:rPr>
        <w:t xml:space="preserve"> (SOPZ)</w:t>
      </w:r>
      <w:bookmarkEnd w:id="90"/>
    </w:p>
    <w:p w14:paraId="56371AE1" w14:textId="77777777" w:rsidR="00452185" w:rsidRPr="00452185" w:rsidRDefault="00452185" w:rsidP="006733CD">
      <w:pPr>
        <w:spacing w:after="40"/>
        <w:rPr>
          <w:b/>
          <w:bCs/>
          <w:sz w:val="28"/>
          <w:szCs w:val="28"/>
        </w:rPr>
      </w:pPr>
    </w:p>
    <w:p w14:paraId="5B829223" w14:textId="79AF5791" w:rsidR="00602FAA" w:rsidRDefault="001F655F" w:rsidP="00F65877">
      <w:pPr>
        <w:pStyle w:val="Akapitzlist"/>
        <w:numPr>
          <w:ilvl w:val="0"/>
          <w:numId w:val="33"/>
        </w:numPr>
        <w:ind w:left="426" w:hanging="426"/>
        <w:jc w:val="both"/>
        <w:rPr>
          <w:b/>
          <w:bCs/>
        </w:rPr>
      </w:pPr>
      <w:bookmarkStart w:id="91" w:name="_Toc67292091"/>
      <w:bookmarkStart w:id="92" w:name="_Hlk67822129"/>
      <w:r w:rsidRPr="00945131">
        <w:rPr>
          <w:b/>
          <w:bCs/>
        </w:rPr>
        <w:t>P</w:t>
      </w:r>
      <w:r w:rsidR="00602FAA" w:rsidRPr="00945131">
        <w:rPr>
          <w:b/>
          <w:bCs/>
        </w:rPr>
        <w:t>rzedmiot zamówienia:</w:t>
      </w:r>
      <w:bookmarkEnd w:id="91"/>
      <w:r w:rsidR="00865BD1" w:rsidRPr="00945131">
        <w:rPr>
          <w:b/>
          <w:bCs/>
        </w:rPr>
        <w:t xml:space="preserve"> Modernizacja zasilania rezerwowego w Stacji Geofizyki Górniczej dla Oddziału KWK Piast-Ziemowit Ruch Piast</w:t>
      </w:r>
      <w:r w:rsidR="00094ADE" w:rsidRPr="00945131">
        <w:rPr>
          <w:b/>
          <w:bCs/>
        </w:rPr>
        <w:t>.</w:t>
      </w:r>
      <w:bookmarkEnd w:id="92"/>
    </w:p>
    <w:p w14:paraId="5921EB5D" w14:textId="77777777" w:rsidR="00945131" w:rsidRPr="00945131" w:rsidRDefault="00945131" w:rsidP="00945131">
      <w:pPr>
        <w:pStyle w:val="Akapitzlist"/>
        <w:ind w:left="426"/>
        <w:jc w:val="both"/>
      </w:pPr>
    </w:p>
    <w:p w14:paraId="444ED30A" w14:textId="075D7FDE" w:rsidR="00363954" w:rsidRDefault="00363954" w:rsidP="00F65877">
      <w:pPr>
        <w:pStyle w:val="Akapitzlist"/>
        <w:numPr>
          <w:ilvl w:val="0"/>
          <w:numId w:val="33"/>
        </w:numPr>
        <w:ind w:left="426" w:hanging="426"/>
        <w:jc w:val="both"/>
      </w:pPr>
      <w:bookmarkStart w:id="93" w:name="_Toc67292092"/>
      <w:bookmarkStart w:id="94" w:name="_Hlk67822197"/>
      <w:r w:rsidRPr="00945131">
        <w:rPr>
          <w:b/>
          <w:bCs/>
        </w:rPr>
        <w:t xml:space="preserve">Lokalizacja: </w:t>
      </w:r>
      <w:r w:rsidR="00094ADE" w:rsidRPr="00945131">
        <w:t>Stacja Geofizyki Górniczej w Oddziale KWK Piast-Ziemowit Ruch Piast</w:t>
      </w:r>
      <w:r w:rsidR="00A94998">
        <w:br/>
      </w:r>
      <w:r w:rsidR="00094ADE" w:rsidRPr="00945131">
        <w:t>43-155 Bieruń, ul. Granitowa 16.</w:t>
      </w:r>
    </w:p>
    <w:p w14:paraId="7D0CD426" w14:textId="77777777" w:rsidR="00945131" w:rsidRPr="00945131" w:rsidRDefault="00945131" w:rsidP="00945131">
      <w:pPr>
        <w:pStyle w:val="Akapitzlist"/>
        <w:ind w:left="426"/>
        <w:jc w:val="both"/>
      </w:pPr>
    </w:p>
    <w:p w14:paraId="4E9647DF" w14:textId="2E42140D" w:rsidR="006005EB" w:rsidRDefault="00602FAA" w:rsidP="00F65877">
      <w:pPr>
        <w:pStyle w:val="Akapitzlist"/>
        <w:numPr>
          <w:ilvl w:val="0"/>
          <w:numId w:val="33"/>
        </w:numPr>
        <w:ind w:left="426" w:hanging="426"/>
        <w:jc w:val="both"/>
        <w:rPr>
          <w:rFonts w:eastAsiaTheme="minorHAnsi"/>
        </w:rPr>
      </w:pPr>
      <w:r w:rsidRPr="00945131">
        <w:rPr>
          <w:rFonts w:eastAsiaTheme="minorHAnsi"/>
          <w:b/>
          <w:bCs/>
        </w:rPr>
        <w:t>Termin realizacji zamówienia:</w:t>
      </w:r>
      <w:bookmarkEnd w:id="93"/>
      <w:r w:rsidR="004E3C6F" w:rsidRPr="00945131">
        <w:rPr>
          <w:rFonts w:eastAsiaTheme="minorHAnsi"/>
          <w:b/>
          <w:bCs/>
        </w:rPr>
        <w:t xml:space="preserve"> </w:t>
      </w:r>
      <w:r w:rsidRPr="00945131">
        <w:rPr>
          <w:rFonts w:eastAsiaTheme="minorHAnsi"/>
        </w:rPr>
        <w:t>określony w Załączniku nr 5 do SWZ – Istotne postanowienia umowy w §5.</w:t>
      </w:r>
      <w:bookmarkStart w:id="95" w:name="_Toc67292093"/>
      <w:bookmarkStart w:id="96" w:name="_Hlk67822291"/>
      <w:bookmarkEnd w:id="94"/>
    </w:p>
    <w:p w14:paraId="12F5281B" w14:textId="77777777" w:rsidR="00945131" w:rsidRPr="00945131" w:rsidRDefault="00945131" w:rsidP="00945131">
      <w:pPr>
        <w:pStyle w:val="Akapitzlist"/>
        <w:ind w:left="426"/>
        <w:jc w:val="both"/>
        <w:rPr>
          <w:rFonts w:eastAsiaTheme="minorHAnsi"/>
        </w:rPr>
      </w:pPr>
    </w:p>
    <w:p w14:paraId="70A8E146" w14:textId="4B9DB2D3" w:rsidR="00602FAA" w:rsidRPr="00945131" w:rsidRDefault="008C0106" w:rsidP="00F65877">
      <w:pPr>
        <w:pStyle w:val="Akapitzlist"/>
        <w:numPr>
          <w:ilvl w:val="0"/>
          <w:numId w:val="33"/>
        </w:numPr>
        <w:ind w:left="426" w:hanging="426"/>
        <w:jc w:val="both"/>
        <w:rPr>
          <w:b/>
          <w:bCs/>
        </w:rPr>
      </w:pPr>
      <w:r w:rsidRPr="00945131">
        <w:rPr>
          <w:rFonts w:eastAsiaTheme="minorHAnsi"/>
          <w:b/>
          <w:bCs/>
        </w:rPr>
        <w:t>Wymagania</w:t>
      </w:r>
      <w:r w:rsidRPr="00945131">
        <w:rPr>
          <w:b/>
          <w:bCs/>
        </w:rPr>
        <w:t xml:space="preserve"> </w:t>
      </w:r>
      <w:r w:rsidR="00602FAA" w:rsidRPr="00945131">
        <w:rPr>
          <w:b/>
          <w:bCs/>
        </w:rPr>
        <w:t>prawne:</w:t>
      </w:r>
      <w:bookmarkEnd w:id="95"/>
    </w:p>
    <w:p w14:paraId="6124581E" w14:textId="0A993534" w:rsidR="00267213" w:rsidRPr="00945131" w:rsidRDefault="00267213" w:rsidP="004E3C6F">
      <w:pPr>
        <w:widowControl w:val="0"/>
        <w:suppressAutoHyphens/>
        <w:overflowPunct w:val="0"/>
        <w:autoSpaceDE w:val="0"/>
        <w:autoSpaceDN w:val="0"/>
        <w:adjustRightInd w:val="0"/>
        <w:spacing w:after="40"/>
        <w:ind w:left="426"/>
        <w:jc w:val="both"/>
        <w:textAlignment w:val="baseline"/>
        <w:rPr>
          <w:bCs/>
          <w:sz w:val="24"/>
          <w:szCs w:val="24"/>
        </w:rPr>
      </w:pPr>
      <w:r w:rsidRPr="00945131">
        <w:rPr>
          <w:bCs/>
          <w:sz w:val="24"/>
          <w:szCs w:val="24"/>
        </w:rPr>
        <w:t>Przedmiot zamówienia musi spełniać wszystkie wymogi określone w zamówieniu oraz musi zostać zaprojektowany i wykonany zgodnie z aktualnie obowiązującymi przepisami prawa</w:t>
      </w:r>
      <w:r w:rsidR="004E3C6F" w:rsidRPr="00945131">
        <w:rPr>
          <w:bCs/>
          <w:sz w:val="24"/>
          <w:szCs w:val="24"/>
        </w:rPr>
        <w:t>,</w:t>
      </w:r>
      <w:r w:rsidRPr="00945131">
        <w:rPr>
          <w:bCs/>
          <w:sz w:val="24"/>
          <w:szCs w:val="24"/>
        </w:rPr>
        <w:t xml:space="preserve"> w</w:t>
      </w:r>
      <w:r w:rsidR="004E3C6F" w:rsidRPr="00945131">
        <w:rPr>
          <w:bCs/>
          <w:sz w:val="24"/>
          <w:szCs w:val="24"/>
        </w:rPr>
        <w:t> </w:t>
      </w:r>
      <w:r w:rsidRPr="00945131">
        <w:rPr>
          <w:bCs/>
          <w:sz w:val="24"/>
          <w:szCs w:val="24"/>
        </w:rPr>
        <w:t>szczególności:</w:t>
      </w:r>
    </w:p>
    <w:p w14:paraId="4A555130" w14:textId="3083DE63"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Ustawa z dnia 9 czerwca 2011 r. Prawo geologiczne i górnicze (Dz.</w:t>
      </w:r>
      <w:r w:rsidR="004E3C6F" w:rsidRPr="00945131">
        <w:rPr>
          <w:sz w:val="24"/>
          <w:szCs w:val="24"/>
        </w:rPr>
        <w:t xml:space="preserve"> </w:t>
      </w:r>
      <w:r w:rsidRPr="00945131">
        <w:rPr>
          <w:sz w:val="24"/>
          <w:szCs w:val="24"/>
        </w:rPr>
        <w:t>U. 20</w:t>
      </w:r>
      <w:r w:rsidR="004E3C6F" w:rsidRPr="00945131">
        <w:rPr>
          <w:sz w:val="24"/>
          <w:szCs w:val="24"/>
        </w:rPr>
        <w:t>2</w:t>
      </w:r>
      <w:r w:rsidR="002911A3" w:rsidRPr="00945131">
        <w:rPr>
          <w:sz w:val="24"/>
          <w:szCs w:val="24"/>
        </w:rPr>
        <w:t>4</w:t>
      </w:r>
      <w:r w:rsidR="004E3C6F" w:rsidRPr="00945131">
        <w:rPr>
          <w:sz w:val="24"/>
          <w:szCs w:val="24"/>
        </w:rPr>
        <w:t xml:space="preserve"> </w:t>
      </w:r>
      <w:r w:rsidRPr="00945131">
        <w:rPr>
          <w:sz w:val="24"/>
          <w:szCs w:val="24"/>
        </w:rPr>
        <w:t>poz.</w:t>
      </w:r>
      <w:r w:rsidR="004E3C6F" w:rsidRPr="00945131">
        <w:rPr>
          <w:sz w:val="24"/>
          <w:szCs w:val="24"/>
        </w:rPr>
        <w:t xml:space="preserve"> </w:t>
      </w:r>
      <w:r w:rsidR="002911A3" w:rsidRPr="00945131">
        <w:rPr>
          <w:sz w:val="24"/>
          <w:szCs w:val="24"/>
        </w:rPr>
        <w:t>1290</w:t>
      </w:r>
      <w:r w:rsidRPr="00945131">
        <w:rPr>
          <w:sz w:val="24"/>
          <w:szCs w:val="24"/>
        </w:rPr>
        <w:t>) oraz aktów wykonawczych (rozporządzeń) wydanych na jej podstawie, a także norm i</w:t>
      </w:r>
      <w:r w:rsidR="002911A3" w:rsidRPr="00945131">
        <w:rPr>
          <w:sz w:val="24"/>
          <w:szCs w:val="24"/>
        </w:rPr>
        <w:t> </w:t>
      </w:r>
      <w:r w:rsidRPr="00945131">
        <w:rPr>
          <w:sz w:val="24"/>
          <w:szCs w:val="24"/>
        </w:rPr>
        <w:t>przepisów wprowadzonych do ogólnego stosowania dotyczących przedmiotu zamówienia.</w:t>
      </w:r>
    </w:p>
    <w:p w14:paraId="4618738E" w14:textId="2D654C71"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Rozporządzenia Ministra Energii z dnia 23 listopada 2016</w:t>
      </w:r>
      <w:r w:rsidR="002911A3" w:rsidRPr="00945131">
        <w:rPr>
          <w:sz w:val="24"/>
          <w:szCs w:val="24"/>
        </w:rPr>
        <w:t xml:space="preserve"> </w:t>
      </w:r>
      <w:r w:rsidRPr="00945131">
        <w:rPr>
          <w:sz w:val="24"/>
          <w:szCs w:val="24"/>
        </w:rPr>
        <w:t>r. w sprawie szczegółowych wymagań dotyczących prowadzenia ruchu podziemnych zakładów górniczych (Dz.</w:t>
      </w:r>
      <w:r w:rsidR="002911A3" w:rsidRPr="00945131">
        <w:rPr>
          <w:sz w:val="24"/>
          <w:szCs w:val="24"/>
        </w:rPr>
        <w:t xml:space="preserve"> </w:t>
      </w:r>
      <w:r w:rsidRPr="00945131">
        <w:rPr>
          <w:sz w:val="24"/>
          <w:szCs w:val="24"/>
        </w:rPr>
        <w:t>U. 2017 poz. 1118) wraz z</w:t>
      </w:r>
      <w:r w:rsidR="002911A3" w:rsidRPr="00945131">
        <w:rPr>
          <w:sz w:val="24"/>
          <w:szCs w:val="24"/>
        </w:rPr>
        <w:t xml:space="preserve"> </w:t>
      </w:r>
      <w:r w:rsidRPr="00945131">
        <w:rPr>
          <w:sz w:val="24"/>
          <w:szCs w:val="24"/>
        </w:rPr>
        <w:t>załącznikami.</w:t>
      </w:r>
    </w:p>
    <w:p w14:paraId="3315F59D" w14:textId="5524CCFE"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 xml:space="preserve">Ustawa </w:t>
      </w:r>
      <w:r w:rsidR="002911A3" w:rsidRPr="00945131">
        <w:rPr>
          <w:sz w:val="24"/>
          <w:szCs w:val="24"/>
        </w:rPr>
        <w:t xml:space="preserve">Prawo budowlane </w:t>
      </w:r>
      <w:r w:rsidRPr="00945131">
        <w:rPr>
          <w:sz w:val="24"/>
          <w:szCs w:val="24"/>
        </w:rPr>
        <w:t>z dnia 7 lipca 1994</w:t>
      </w:r>
      <w:r w:rsidR="002911A3" w:rsidRPr="00945131">
        <w:rPr>
          <w:sz w:val="24"/>
          <w:szCs w:val="24"/>
        </w:rPr>
        <w:t xml:space="preserve"> </w:t>
      </w:r>
      <w:r w:rsidRPr="00945131">
        <w:rPr>
          <w:sz w:val="24"/>
          <w:szCs w:val="24"/>
        </w:rPr>
        <w:t>r. (Dz. U. 202</w:t>
      </w:r>
      <w:r w:rsidR="002911A3" w:rsidRPr="00945131">
        <w:rPr>
          <w:sz w:val="24"/>
          <w:szCs w:val="24"/>
        </w:rPr>
        <w:t>5</w:t>
      </w:r>
      <w:r w:rsidRPr="00945131">
        <w:rPr>
          <w:sz w:val="24"/>
          <w:szCs w:val="24"/>
        </w:rPr>
        <w:t xml:space="preserve"> poz. </w:t>
      </w:r>
      <w:r w:rsidR="002911A3" w:rsidRPr="00945131">
        <w:rPr>
          <w:sz w:val="24"/>
          <w:szCs w:val="24"/>
        </w:rPr>
        <w:t>418</w:t>
      </w:r>
      <w:r w:rsidRPr="00945131">
        <w:rPr>
          <w:sz w:val="24"/>
          <w:szCs w:val="24"/>
        </w:rPr>
        <w:t>)</w:t>
      </w:r>
      <w:r w:rsidR="002911A3" w:rsidRPr="00945131">
        <w:rPr>
          <w:sz w:val="24"/>
          <w:szCs w:val="24"/>
        </w:rPr>
        <w:t>.</w:t>
      </w:r>
    </w:p>
    <w:p w14:paraId="6C7C5881" w14:textId="594FA572"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 xml:space="preserve">Ustawa </w:t>
      </w:r>
      <w:r w:rsidR="002911A3" w:rsidRPr="00945131">
        <w:rPr>
          <w:sz w:val="24"/>
          <w:szCs w:val="24"/>
        </w:rPr>
        <w:t xml:space="preserve">o systemie oceny zgodności </w:t>
      </w:r>
      <w:r w:rsidRPr="00945131">
        <w:rPr>
          <w:sz w:val="24"/>
          <w:szCs w:val="24"/>
        </w:rPr>
        <w:t>z dnia 30</w:t>
      </w:r>
      <w:r w:rsidR="002911A3" w:rsidRPr="00945131">
        <w:rPr>
          <w:sz w:val="24"/>
          <w:szCs w:val="24"/>
        </w:rPr>
        <w:t xml:space="preserve"> </w:t>
      </w:r>
      <w:r w:rsidRPr="00945131">
        <w:rPr>
          <w:sz w:val="24"/>
          <w:szCs w:val="24"/>
        </w:rPr>
        <w:t>sierpnia 2002</w:t>
      </w:r>
      <w:r w:rsidR="002911A3" w:rsidRPr="00945131">
        <w:rPr>
          <w:sz w:val="24"/>
          <w:szCs w:val="24"/>
        </w:rPr>
        <w:t xml:space="preserve"> </w:t>
      </w:r>
      <w:r w:rsidRPr="00945131">
        <w:rPr>
          <w:sz w:val="24"/>
          <w:szCs w:val="24"/>
        </w:rPr>
        <w:t xml:space="preserve">r. </w:t>
      </w:r>
      <w:r w:rsidR="002911A3" w:rsidRPr="00945131">
        <w:rPr>
          <w:sz w:val="24"/>
          <w:szCs w:val="24"/>
        </w:rPr>
        <w:t>(</w:t>
      </w:r>
      <w:r w:rsidRPr="00945131">
        <w:rPr>
          <w:sz w:val="24"/>
          <w:szCs w:val="24"/>
        </w:rPr>
        <w:t>Dz. U</w:t>
      </w:r>
      <w:r w:rsidR="002911A3" w:rsidRPr="00945131">
        <w:rPr>
          <w:sz w:val="24"/>
          <w:szCs w:val="24"/>
        </w:rPr>
        <w:t xml:space="preserve">. </w:t>
      </w:r>
      <w:r w:rsidRPr="00945131">
        <w:rPr>
          <w:sz w:val="24"/>
          <w:szCs w:val="24"/>
        </w:rPr>
        <w:t>2014 poz. 1645)</w:t>
      </w:r>
      <w:r w:rsidR="002911A3" w:rsidRPr="00945131">
        <w:rPr>
          <w:sz w:val="24"/>
          <w:szCs w:val="24"/>
        </w:rPr>
        <w:t>.</w:t>
      </w:r>
    </w:p>
    <w:p w14:paraId="795C5036" w14:textId="74D2E2B1"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 xml:space="preserve">Ustawa </w:t>
      </w:r>
      <w:r w:rsidR="002911A3" w:rsidRPr="00945131">
        <w:rPr>
          <w:sz w:val="24"/>
          <w:szCs w:val="24"/>
        </w:rPr>
        <w:t xml:space="preserve">o bateriach i akumulatorach </w:t>
      </w:r>
      <w:r w:rsidRPr="00945131">
        <w:rPr>
          <w:sz w:val="24"/>
          <w:szCs w:val="24"/>
        </w:rPr>
        <w:t>z dnia 24 kwietnia 2009 r. (Dz. U. 2022 poz. 1113)</w:t>
      </w:r>
      <w:r w:rsidR="002911A3" w:rsidRPr="00945131">
        <w:rPr>
          <w:sz w:val="24"/>
          <w:szCs w:val="24"/>
        </w:rPr>
        <w:t>.</w:t>
      </w:r>
    </w:p>
    <w:p w14:paraId="657E117D" w14:textId="354E15A6"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Rozporządzenie Ministra Energii z dnia 28 sierpnia 2019 r. w sprawie bezpieczeństwa i</w:t>
      </w:r>
      <w:r w:rsidR="002911A3" w:rsidRPr="00945131">
        <w:rPr>
          <w:sz w:val="24"/>
          <w:szCs w:val="24"/>
        </w:rPr>
        <w:t> </w:t>
      </w:r>
      <w:r w:rsidRPr="00945131">
        <w:rPr>
          <w:sz w:val="24"/>
          <w:szCs w:val="24"/>
        </w:rPr>
        <w:t>higieny pracy przy urządzeniach energetycznych (Dz. U. 2021 poz. 1210)</w:t>
      </w:r>
      <w:r w:rsidR="002911A3" w:rsidRPr="00945131">
        <w:rPr>
          <w:sz w:val="24"/>
          <w:szCs w:val="24"/>
        </w:rPr>
        <w:t>.</w:t>
      </w:r>
    </w:p>
    <w:p w14:paraId="3071DB94" w14:textId="30052BC0"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Rozporządzenie Ministra Gospodarki z dnia 2 czerwca 2016 r. w sprawie wymagań dla</w:t>
      </w:r>
      <w:r w:rsidR="002911A3" w:rsidRPr="00945131">
        <w:rPr>
          <w:sz w:val="24"/>
          <w:szCs w:val="24"/>
        </w:rPr>
        <w:t> </w:t>
      </w:r>
      <w:r w:rsidRPr="00945131">
        <w:rPr>
          <w:sz w:val="24"/>
          <w:szCs w:val="24"/>
        </w:rPr>
        <w:t>sprzętu elektrycznego (Dz. U. 2016 poz. 806)</w:t>
      </w:r>
      <w:r w:rsidR="002911A3" w:rsidRPr="00945131">
        <w:rPr>
          <w:sz w:val="24"/>
          <w:szCs w:val="24"/>
        </w:rPr>
        <w:t>.</w:t>
      </w:r>
    </w:p>
    <w:p w14:paraId="1B017736" w14:textId="3D657E29"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Rozporządzenie Ministra Gospodarki z dnia 21 października 2008 r. w sprawie zasadniczych wymagań dla maszyn (dyrektywa maszynowa 2006/42/WE, Dz. U. 2008, poz. 1228 z późn. zm.).</w:t>
      </w:r>
    </w:p>
    <w:p w14:paraId="2247202C" w14:textId="1FC3F49F" w:rsidR="00267213" w:rsidRPr="00945131" w:rsidRDefault="00267213">
      <w:pPr>
        <w:numPr>
          <w:ilvl w:val="6"/>
          <w:numId w:val="70"/>
        </w:numPr>
        <w:tabs>
          <w:tab w:val="clear" w:pos="5043"/>
        </w:tabs>
        <w:autoSpaceDE w:val="0"/>
        <w:autoSpaceDN w:val="0"/>
        <w:adjustRightInd w:val="0"/>
        <w:spacing w:after="40"/>
        <w:ind w:left="851" w:hanging="426"/>
        <w:jc w:val="both"/>
        <w:rPr>
          <w:sz w:val="24"/>
          <w:szCs w:val="24"/>
        </w:rPr>
      </w:pPr>
      <w:r w:rsidRPr="00945131">
        <w:rPr>
          <w:sz w:val="24"/>
          <w:szCs w:val="24"/>
        </w:rPr>
        <w:t>Rozporządzenie Ministra Spraw Wewnętrznych i Administracji z dnia 7 czerwca 2010</w:t>
      </w:r>
      <w:r w:rsidR="005C79A4" w:rsidRPr="00945131">
        <w:rPr>
          <w:sz w:val="24"/>
          <w:szCs w:val="24"/>
        </w:rPr>
        <w:t xml:space="preserve"> </w:t>
      </w:r>
      <w:r w:rsidRPr="00945131">
        <w:rPr>
          <w:sz w:val="24"/>
          <w:szCs w:val="24"/>
        </w:rPr>
        <w:t>r. w sprawie ochrony przeciwpożarowej budynków, innych obiektów budowlanych i</w:t>
      </w:r>
      <w:r w:rsidR="005C79A4" w:rsidRPr="00945131">
        <w:rPr>
          <w:sz w:val="24"/>
          <w:szCs w:val="24"/>
        </w:rPr>
        <w:t> </w:t>
      </w:r>
      <w:r w:rsidRPr="00945131">
        <w:rPr>
          <w:sz w:val="24"/>
          <w:szCs w:val="24"/>
        </w:rPr>
        <w:t>terenów (Dz.</w:t>
      </w:r>
      <w:r w:rsidR="005C79A4" w:rsidRPr="00945131">
        <w:rPr>
          <w:sz w:val="24"/>
          <w:szCs w:val="24"/>
        </w:rPr>
        <w:t xml:space="preserve"> </w:t>
      </w:r>
      <w:r w:rsidRPr="00945131">
        <w:rPr>
          <w:sz w:val="24"/>
          <w:szCs w:val="24"/>
        </w:rPr>
        <w:t>U. 210, poz. 719 z późn. zm.)</w:t>
      </w:r>
    </w:p>
    <w:p w14:paraId="06883706" w14:textId="1AFCCB3E" w:rsidR="00BE2645" w:rsidRPr="00945131" w:rsidRDefault="00267213">
      <w:pPr>
        <w:numPr>
          <w:ilvl w:val="6"/>
          <w:numId w:val="70"/>
        </w:numPr>
        <w:tabs>
          <w:tab w:val="clear" w:pos="5043"/>
          <w:tab w:val="left" w:pos="851"/>
        </w:tabs>
        <w:autoSpaceDE w:val="0"/>
        <w:autoSpaceDN w:val="0"/>
        <w:adjustRightInd w:val="0"/>
        <w:spacing w:after="40"/>
        <w:ind w:left="851" w:hanging="426"/>
        <w:rPr>
          <w:sz w:val="24"/>
          <w:szCs w:val="24"/>
        </w:rPr>
      </w:pPr>
      <w:r w:rsidRPr="00945131">
        <w:rPr>
          <w:sz w:val="24"/>
          <w:szCs w:val="24"/>
        </w:rPr>
        <w:t>Polskie Normy dotyczące przedmiotu zamówienia.</w:t>
      </w:r>
    </w:p>
    <w:p w14:paraId="5452F017" w14:textId="6A8E397C" w:rsidR="00602FAA" w:rsidRPr="00945131" w:rsidRDefault="00602FAA" w:rsidP="005C79A4">
      <w:pPr>
        <w:pStyle w:val="Akapitzlist"/>
        <w:spacing w:before="120" w:after="40"/>
        <w:ind w:left="426"/>
        <w:jc w:val="both"/>
        <w:rPr>
          <w:i/>
        </w:rPr>
      </w:pPr>
      <w:r w:rsidRPr="00945131">
        <w:rPr>
          <w:b/>
          <w:i/>
          <w:u w:val="single"/>
        </w:rPr>
        <w:t>Uwaga:</w:t>
      </w:r>
      <w:r w:rsidRPr="00945131">
        <w:rPr>
          <w:i/>
        </w:rPr>
        <w:t xml:space="preserve"> W przypadku zmian aktów prawnych, związanych z realizacją niniejszego zamówienia, przedmiot zamówienia musi spełniać uwarunkowania prawne, obowiązujące w</w:t>
      </w:r>
      <w:r w:rsidR="005C79A4" w:rsidRPr="00945131">
        <w:rPr>
          <w:i/>
        </w:rPr>
        <w:t> </w:t>
      </w:r>
      <w:r w:rsidRPr="00945131">
        <w:rPr>
          <w:i/>
        </w:rPr>
        <w:t>okresie jego realizacji.</w:t>
      </w:r>
    </w:p>
    <w:bookmarkEnd w:id="96"/>
    <w:p w14:paraId="0CD18C88" w14:textId="77777777" w:rsidR="00602FAA" w:rsidRPr="00945131" w:rsidRDefault="00602FAA" w:rsidP="00945131">
      <w:pPr>
        <w:pStyle w:val="Akapitzlist"/>
        <w:ind w:left="426"/>
        <w:jc w:val="both"/>
      </w:pPr>
    </w:p>
    <w:p w14:paraId="2ECF02B5" w14:textId="5C8D9E38" w:rsidR="00491538" w:rsidRPr="00491538" w:rsidRDefault="00602FAA" w:rsidP="00A94998">
      <w:pPr>
        <w:pStyle w:val="Akapitzlist"/>
        <w:numPr>
          <w:ilvl w:val="0"/>
          <w:numId w:val="33"/>
        </w:numPr>
        <w:ind w:left="426" w:hanging="426"/>
        <w:jc w:val="both"/>
        <w:rPr>
          <w:b/>
          <w:bCs/>
          <w:i/>
          <w:iCs/>
        </w:rPr>
      </w:pPr>
      <w:bookmarkStart w:id="97" w:name="_Toc67292094"/>
      <w:bookmarkStart w:id="98" w:name="_Hlk67824211"/>
      <w:r w:rsidRPr="00491538">
        <w:rPr>
          <w:b/>
          <w:bCs/>
        </w:rPr>
        <w:t>Wizja lokalna</w:t>
      </w:r>
      <w:bookmarkStart w:id="99" w:name="_Hlk67824164"/>
      <w:bookmarkEnd w:id="97"/>
      <w:r w:rsidR="00112408" w:rsidRPr="00491538">
        <w:rPr>
          <w:b/>
          <w:bCs/>
        </w:rPr>
        <w:t>:</w:t>
      </w:r>
    </w:p>
    <w:p w14:paraId="4460971E" w14:textId="7F1213D6" w:rsidR="00A94998" w:rsidRDefault="00A94998" w:rsidP="00A94998">
      <w:pPr>
        <w:pStyle w:val="Akapitzlist"/>
        <w:ind w:left="426"/>
        <w:jc w:val="both"/>
      </w:pPr>
      <w:r>
        <w:t>Zamawiający umożliwi przed złożeniem oferty upoważnionym przedstawicielom Wykonawcy przeprowadzenie wizji lokalnej obiektów i miejsc objętych przedmiotem zamówienia. Przedmiotowa wizja może odbyć się na pisemny wniosek Wykonawcy oraz po</w:t>
      </w:r>
      <w:r w:rsidR="00406333">
        <w:t> </w:t>
      </w:r>
      <w:r>
        <w:t xml:space="preserve">złożeniu „Zobowiązania Wykonawcy do zachowania w poufności” - wg wzoru Załącznika nr 3 do SWZ. Termin i czas jej dokonania należy uzgodnić i potwierdzić z </w:t>
      </w:r>
      <w:r w:rsidR="00F653F3" w:rsidRPr="00A94998">
        <w:t>Rafał</w:t>
      </w:r>
      <w:r w:rsidR="00F653F3">
        <w:t>em</w:t>
      </w:r>
      <w:r w:rsidR="00F653F3" w:rsidRPr="00A94998">
        <w:t xml:space="preserve"> Rosół, tel. 032/717 72 53, </w:t>
      </w:r>
      <w:r w:rsidR="00F653F3">
        <w:t xml:space="preserve">mail: </w:t>
      </w:r>
      <w:hyperlink r:id="rId13" w:history="1">
        <w:r w:rsidR="00F653F3" w:rsidRPr="00CD5C0F">
          <w:rPr>
            <w:rStyle w:val="Hipercze"/>
          </w:rPr>
          <w:t>r.rosol@pgg.pl</w:t>
        </w:r>
      </w:hyperlink>
      <w:r w:rsidR="00F653F3">
        <w:t xml:space="preserve"> lub</w:t>
      </w:r>
      <w:r w:rsidR="00F653F3" w:rsidRPr="00A94998">
        <w:t xml:space="preserve"> Jolant</w:t>
      </w:r>
      <w:r w:rsidR="00F653F3">
        <w:t>ą</w:t>
      </w:r>
      <w:r w:rsidR="00F653F3" w:rsidRPr="00A94998">
        <w:t xml:space="preserve"> Grzyw</w:t>
      </w:r>
      <w:r w:rsidR="00F653F3">
        <w:t>ą</w:t>
      </w:r>
      <w:r w:rsidR="00F653F3" w:rsidRPr="00A94998">
        <w:t xml:space="preserve"> tel. 032 717 76</w:t>
      </w:r>
      <w:r w:rsidR="00F653F3">
        <w:t xml:space="preserve"> </w:t>
      </w:r>
      <w:r w:rsidR="00F653F3" w:rsidRPr="00A94998">
        <w:t>12</w:t>
      </w:r>
      <w:r w:rsidR="00F653F3">
        <w:t xml:space="preserve">, mail: </w:t>
      </w:r>
      <w:r w:rsidR="00F653F3" w:rsidRPr="00F653F3">
        <w:rPr>
          <w:rStyle w:val="Hipercze"/>
        </w:rPr>
        <w:t>j.grzywa</w:t>
      </w:r>
      <w:r w:rsidRPr="00F653F3">
        <w:rPr>
          <w:rStyle w:val="Hipercze"/>
        </w:rPr>
        <w:t>@pgg.pl</w:t>
      </w:r>
    </w:p>
    <w:p w14:paraId="5B3934BA" w14:textId="3F3E9D3A" w:rsidR="00491538" w:rsidRPr="00F653F3" w:rsidRDefault="00A94998" w:rsidP="00A94998">
      <w:pPr>
        <w:pStyle w:val="Akapitzlist"/>
        <w:ind w:left="426"/>
        <w:jc w:val="both"/>
        <w:rPr>
          <w:i/>
          <w:iCs/>
        </w:rPr>
      </w:pPr>
      <w:r w:rsidRPr="00F653F3">
        <w:rPr>
          <w:i/>
          <w:iCs/>
        </w:rPr>
        <w:lastRenderedPageBreak/>
        <w:t>Brak przeprowadzenia wizji lokalnej przez Wykonawcę nie może skutkować dochodzeniem roszczeń dotyczących zakresu przedmiotu zamówienia.</w:t>
      </w:r>
    </w:p>
    <w:p w14:paraId="5AB8C7F9" w14:textId="77777777" w:rsidR="00F653F3" w:rsidRPr="00A94998" w:rsidRDefault="00F653F3" w:rsidP="00A94998">
      <w:pPr>
        <w:pStyle w:val="Akapitzlist"/>
        <w:ind w:left="426"/>
        <w:jc w:val="both"/>
      </w:pPr>
    </w:p>
    <w:bookmarkEnd w:id="98"/>
    <w:p w14:paraId="427C0ACB" w14:textId="273BCEAC" w:rsidR="00602FAA" w:rsidRDefault="001F655F" w:rsidP="00F65877">
      <w:pPr>
        <w:pStyle w:val="Akapitzlist"/>
        <w:numPr>
          <w:ilvl w:val="0"/>
          <w:numId w:val="33"/>
        </w:numPr>
        <w:ind w:left="426" w:hanging="426"/>
        <w:jc w:val="both"/>
        <w:rPr>
          <w:b/>
          <w:bCs/>
        </w:rPr>
      </w:pPr>
      <w:r w:rsidRPr="00945131">
        <w:rPr>
          <w:b/>
          <w:bCs/>
        </w:rPr>
        <w:t>Opis przedmiotu zamówienia</w:t>
      </w:r>
      <w:r w:rsidR="00112408" w:rsidRPr="00945131">
        <w:rPr>
          <w:b/>
          <w:bCs/>
        </w:rPr>
        <w:t>:</w:t>
      </w:r>
    </w:p>
    <w:p w14:paraId="07353F38" w14:textId="77777777" w:rsidR="00945131" w:rsidRPr="00945131" w:rsidRDefault="00945131" w:rsidP="00945131">
      <w:pPr>
        <w:pStyle w:val="Akapitzlist"/>
        <w:ind w:left="426"/>
        <w:jc w:val="both"/>
      </w:pPr>
    </w:p>
    <w:p w14:paraId="0A1C4C64" w14:textId="77777777" w:rsidR="005C79A4" w:rsidRPr="00945131" w:rsidRDefault="005C79A4" w:rsidP="00945131">
      <w:pPr>
        <w:ind w:left="426"/>
        <w:jc w:val="both"/>
        <w:rPr>
          <w:b/>
          <w:sz w:val="24"/>
          <w:szCs w:val="24"/>
        </w:rPr>
      </w:pPr>
      <w:r w:rsidRPr="00945131">
        <w:rPr>
          <w:b/>
          <w:sz w:val="24"/>
          <w:szCs w:val="24"/>
        </w:rPr>
        <w:t>Przedmiotem zamówienia jest modernizacja zasilania rezerwowego urządzeń Stacji Geofizyki Górniczej KWK Piast-Ziemowit Ruch Piast polegająca na:</w:t>
      </w:r>
    </w:p>
    <w:p w14:paraId="7AAB4F9F"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Zaprojektowanie systemu zasilania rezerwowego o mocy wyjściowej 5kVA zapewniającego zasilanie urządzeń Stacji Geofizyki Górniczej przez czas nie mniejszy niż 12 godzin.</w:t>
      </w:r>
    </w:p>
    <w:p w14:paraId="191A88EA"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Opracowanie dokumentacji technicznej dla całego zadania.</w:t>
      </w:r>
    </w:p>
    <w:p w14:paraId="2A03401E"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Opracowanie technologii i organizacji robót.</w:t>
      </w:r>
    </w:p>
    <w:p w14:paraId="59BF80D6"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Demontaż istniejących urządzeń zasilania rezerwowego.</w:t>
      </w:r>
    </w:p>
    <w:p w14:paraId="22BE6597"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Dostawie na koszt wykonawcy, montażu i uruchomieniu systemu zasilania rezerwowego wraz z niezbędnym osprzętem i okablowaniem.</w:t>
      </w:r>
    </w:p>
    <w:p w14:paraId="7D4C0F25"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Wykonanie niezbędnych prac w zakresie przebudowy instalacji elektrycznej zasilającej urządzenia Stacji Geofizyki Górniczej między innymi: dobór i zabudowa właściwych wyłączników nadprądowych w tablicy zasilania TZ, dobór i zabudowa właściwych kabli uziemiających oraz wszelkie niezbędne prace związane z instalacją elektryczną zapewniającą zasilanie urządzeń SGG – gwarantujących integrację systemu zasilania z aparaturą.</w:t>
      </w:r>
    </w:p>
    <w:p w14:paraId="69EDEE9B"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Wykonanie prac kontrolno-pomiarowych – testy funkcjonalne oraz obciążeniowe.</w:t>
      </w:r>
    </w:p>
    <w:p w14:paraId="67E7AD5D"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Opracowanie dokumentacji powykonawczej (Dokumentacja Techniczno-Ruchowa urządzeń, dodatek do Dokumentacji Podstawowej urządzeń Stacji Geofizyki Górniczej oraz gwarancyjnej).</w:t>
      </w:r>
    </w:p>
    <w:p w14:paraId="3DF2A8B2" w14:textId="77777777" w:rsidR="005C79A4" w:rsidRPr="00945131" w:rsidRDefault="005C79A4">
      <w:pPr>
        <w:widowControl w:val="0"/>
        <w:numPr>
          <w:ilvl w:val="0"/>
          <w:numId w:val="78"/>
        </w:numPr>
        <w:adjustRightInd w:val="0"/>
        <w:spacing w:after="40"/>
        <w:ind w:left="426" w:hanging="426"/>
        <w:jc w:val="both"/>
        <w:textAlignment w:val="baseline"/>
        <w:rPr>
          <w:sz w:val="24"/>
          <w:szCs w:val="24"/>
        </w:rPr>
      </w:pPr>
      <w:r w:rsidRPr="00945131">
        <w:rPr>
          <w:sz w:val="24"/>
          <w:szCs w:val="24"/>
        </w:rPr>
        <w:t>Współudział w odbiorze technicznym urządzeń będących przedmiotem zamówienia.</w:t>
      </w:r>
    </w:p>
    <w:p w14:paraId="213E7B53" w14:textId="77777777" w:rsidR="005C79A4" w:rsidRPr="00945131" w:rsidRDefault="005C79A4">
      <w:pPr>
        <w:widowControl w:val="0"/>
        <w:numPr>
          <w:ilvl w:val="0"/>
          <w:numId w:val="78"/>
        </w:numPr>
        <w:tabs>
          <w:tab w:val="left" w:pos="1134"/>
        </w:tabs>
        <w:adjustRightInd w:val="0"/>
        <w:spacing w:after="40"/>
        <w:ind w:left="426" w:hanging="426"/>
        <w:jc w:val="both"/>
        <w:textAlignment w:val="baseline"/>
        <w:rPr>
          <w:sz w:val="24"/>
          <w:szCs w:val="24"/>
        </w:rPr>
      </w:pPr>
      <w:r w:rsidRPr="00945131">
        <w:rPr>
          <w:sz w:val="24"/>
          <w:szCs w:val="24"/>
        </w:rPr>
        <w:t xml:space="preserve">Przeszkolenie pracowników zamawiającego w zakresie obsługi urządzenia oraz przekazanie kompletnej instrukcji obsługi, która powinna zawierać opis techniczny systemu, zasady uruchamiania i wyłączania systemu, opis panelu sterowania i sygnalizacji (alarmy, diody LED, komunikaty), czynności kontrolne wykonywane przez użytkownika, procedury awaryjne, terminarz przeglądów i konserwacji ze wskazaniem odpowiednich uprawnień oraz dane kontaktowe serwisu. </w:t>
      </w:r>
    </w:p>
    <w:p w14:paraId="750DDDA4" w14:textId="77777777" w:rsidR="005C79A4" w:rsidRPr="00945131" w:rsidRDefault="005C79A4">
      <w:pPr>
        <w:widowControl w:val="0"/>
        <w:numPr>
          <w:ilvl w:val="0"/>
          <w:numId w:val="78"/>
        </w:numPr>
        <w:tabs>
          <w:tab w:val="left" w:pos="1134"/>
        </w:tabs>
        <w:adjustRightInd w:val="0"/>
        <w:spacing w:after="40"/>
        <w:ind w:left="426" w:hanging="426"/>
        <w:jc w:val="both"/>
        <w:textAlignment w:val="baseline"/>
        <w:rPr>
          <w:sz w:val="24"/>
          <w:szCs w:val="24"/>
        </w:rPr>
      </w:pPr>
      <w:r w:rsidRPr="00945131">
        <w:rPr>
          <w:sz w:val="24"/>
          <w:szCs w:val="24"/>
        </w:rPr>
        <w:t>Wykonanie w okresie gwarancyjnym niezbędnych przeglądów, badań urządzeń będących przedmiotem zamówienia, zgodnie z wymaganymi DTR tych urządzeń (nieodpłatnie).</w:t>
      </w:r>
    </w:p>
    <w:p w14:paraId="2FFCC927" w14:textId="77777777" w:rsidR="005C79A4" w:rsidRPr="00945131" w:rsidRDefault="005C79A4">
      <w:pPr>
        <w:widowControl w:val="0"/>
        <w:numPr>
          <w:ilvl w:val="0"/>
          <w:numId w:val="78"/>
        </w:numPr>
        <w:tabs>
          <w:tab w:val="left" w:pos="1134"/>
        </w:tabs>
        <w:adjustRightInd w:val="0"/>
        <w:spacing w:after="40"/>
        <w:ind w:left="426" w:hanging="426"/>
        <w:jc w:val="both"/>
        <w:textAlignment w:val="baseline"/>
        <w:rPr>
          <w:sz w:val="24"/>
          <w:szCs w:val="24"/>
        </w:rPr>
      </w:pPr>
      <w:r w:rsidRPr="00945131">
        <w:rPr>
          <w:sz w:val="24"/>
          <w:szCs w:val="24"/>
        </w:rPr>
        <w:t>Przez modernizację zasilania rezerwowego dla urządzeń i systemów bezpieczeństwa w Stacji Geofizyki Górniczej rozumie się całokształt prac związanych z wymianą istniejącego zasilacza awaryjnego UPS typu DL500 oraz zespołu baterii bezobsługowych.</w:t>
      </w:r>
    </w:p>
    <w:p w14:paraId="4B4A87E0" w14:textId="77777777" w:rsidR="005C79A4" w:rsidRPr="00945131" w:rsidRDefault="005C79A4">
      <w:pPr>
        <w:numPr>
          <w:ilvl w:val="0"/>
          <w:numId w:val="78"/>
        </w:numPr>
        <w:spacing w:after="40"/>
        <w:ind w:left="426" w:hanging="426"/>
        <w:contextualSpacing/>
        <w:jc w:val="both"/>
        <w:rPr>
          <w:b/>
          <w:sz w:val="24"/>
          <w:szCs w:val="24"/>
        </w:rPr>
      </w:pPr>
      <w:r w:rsidRPr="00945131">
        <w:rPr>
          <w:b/>
          <w:sz w:val="24"/>
          <w:szCs w:val="24"/>
        </w:rPr>
        <w:t>Wymagane parametry techniczno-użytkowe zasilania rezerwowego Stacji Geofizyki Górniczej:</w:t>
      </w:r>
    </w:p>
    <w:p w14:paraId="054B6DFA" w14:textId="77777777" w:rsidR="005C79A4" w:rsidRPr="00945131" w:rsidRDefault="005C79A4" w:rsidP="00945131">
      <w:pPr>
        <w:spacing w:line="276" w:lineRule="auto"/>
        <w:ind w:left="426"/>
        <w:jc w:val="both"/>
        <w:rPr>
          <w:bCs/>
          <w:sz w:val="24"/>
          <w:szCs w:val="24"/>
        </w:rPr>
      </w:pPr>
      <w:r w:rsidRPr="00945131">
        <w:rPr>
          <w:bCs/>
          <w:sz w:val="24"/>
          <w:szCs w:val="24"/>
        </w:rPr>
        <w:t>Moc nominalna: 5000 VA</w:t>
      </w:r>
    </w:p>
    <w:p w14:paraId="39C6BBE1" w14:textId="77777777" w:rsidR="005C79A4" w:rsidRPr="00945131" w:rsidRDefault="005C79A4" w:rsidP="00945131">
      <w:pPr>
        <w:spacing w:line="276" w:lineRule="auto"/>
        <w:ind w:left="426"/>
        <w:jc w:val="both"/>
        <w:rPr>
          <w:bCs/>
          <w:sz w:val="24"/>
          <w:szCs w:val="24"/>
        </w:rPr>
      </w:pPr>
      <w:r w:rsidRPr="00945131">
        <w:rPr>
          <w:bCs/>
          <w:sz w:val="24"/>
          <w:szCs w:val="24"/>
        </w:rPr>
        <w:t>Napięcie wejściowe: 230 VAC</w:t>
      </w:r>
    </w:p>
    <w:p w14:paraId="18227916" w14:textId="77777777" w:rsidR="005C79A4" w:rsidRPr="00945131" w:rsidRDefault="005C79A4" w:rsidP="00945131">
      <w:pPr>
        <w:spacing w:line="276" w:lineRule="auto"/>
        <w:ind w:left="426"/>
        <w:jc w:val="both"/>
        <w:rPr>
          <w:bCs/>
          <w:sz w:val="24"/>
          <w:szCs w:val="24"/>
        </w:rPr>
      </w:pPr>
      <w:r w:rsidRPr="00945131">
        <w:rPr>
          <w:bCs/>
          <w:sz w:val="24"/>
          <w:szCs w:val="24"/>
        </w:rPr>
        <w:t>Zakres napięcia: 230 +/- 10%</w:t>
      </w:r>
    </w:p>
    <w:p w14:paraId="7D8C0C5E" w14:textId="77777777" w:rsidR="005C79A4" w:rsidRPr="00945131" w:rsidRDefault="005C79A4" w:rsidP="00945131">
      <w:pPr>
        <w:spacing w:line="276" w:lineRule="auto"/>
        <w:ind w:left="426"/>
        <w:jc w:val="both"/>
        <w:rPr>
          <w:bCs/>
          <w:sz w:val="24"/>
          <w:szCs w:val="24"/>
        </w:rPr>
      </w:pPr>
      <w:r w:rsidRPr="00945131">
        <w:rPr>
          <w:bCs/>
          <w:sz w:val="24"/>
          <w:szCs w:val="24"/>
        </w:rPr>
        <w:t>Częstotliwość: 50/60 Hz</w:t>
      </w:r>
    </w:p>
    <w:p w14:paraId="00C36804" w14:textId="77777777" w:rsidR="005C79A4" w:rsidRPr="00945131" w:rsidRDefault="005C79A4" w:rsidP="00945131">
      <w:pPr>
        <w:spacing w:line="276" w:lineRule="auto"/>
        <w:ind w:left="426"/>
        <w:jc w:val="both"/>
        <w:rPr>
          <w:bCs/>
          <w:sz w:val="24"/>
          <w:szCs w:val="24"/>
        </w:rPr>
      </w:pPr>
      <w:r w:rsidRPr="00945131">
        <w:rPr>
          <w:bCs/>
          <w:sz w:val="24"/>
          <w:szCs w:val="24"/>
        </w:rPr>
        <w:t>Zakres napięć dopuszczalnych do przełączenia: 180-260 VAC</w:t>
      </w:r>
    </w:p>
    <w:p w14:paraId="637A0A4A" w14:textId="77777777" w:rsidR="005C79A4" w:rsidRPr="00945131" w:rsidRDefault="005C79A4" w:rsidP="00945131">
      <w:pPr>
        <w:spacing w:line="276" w:lineRule="auto"/>
        <w:ind w:left="426"/>
        <w:jc w:val="both"/>
        <w:rPr>
          <w:bCs/>
          <w:sz w:val="24"/>
          <w:szCs w:val="24"/>
        </w:rPr>
      </w:pPr>
      <w:r w:rsidRPr="00945131">
        <w:rPr>
          <w:bCs/>
          <w:sz w:val="24"/>
          <w:szCs w:val="24"/>
        </w:rPr>
        <w:t>Napięcie wyjściowe: 230 VAC</w:t>
      </w:r>
    </w:p>
    <w:p w14:paraId="5BE9927F" w14:textId="77777777" w:rsidR="005C79A4" w:rsidRPr="00945131" w:rsidRDefault="005C79A4" w:rsidP="00945131">
      <w:pPr>
        <w:spacing w:line="276" w:lineRule="auto"/>
        <w:ind w:left="426"/>
        <w:jc w:val="both"/>
        <w:rPr>
          <w:bCs/>
          <w:sz w:val="24"/>
          <w:szCs w:val="24"/>
        </w:rPr>
      </w:pPr>
      <w:r w:rsidRPr="00945131">
        <w:rPr>
          <w:bCs/>
          <w:sz w:val="24"/>
          <w:szCs w:val="24"/>
        </w:rPr>
        <w:t>Czas pracy przy maksymalnym obciążeniu: 12h.</w:t>
      </w:r>
    </w:p>
    <w:p w14:paraId="2AA600BC" w14:textId="77777777" w:rsidR="005C79A4" w:rsidRPr="00945131" w:rsidRDefault="005C79A4" w:rsidP="00945131">
      <w:pPr>
        <w:spacing w:line="276" w:lineRule="auto"/>
        <w:ind w:left="426"/>
        <w:jc w:val="both"/>
        <w:rPr>
          <w:bCs/>
          <w:sz w:val="24"/>
          <w:szCs w:val="24"/>
        </w:rPr>
      </w:pPr>
      <w:r w:rsidRPr="00945131">
        <w:rPr>
          <w:bCs/>
          <w:sz w:val="24"/>
          <w:szCs w:val="24"/>
        </w:rPr>
        <w:t>Bateria akumulatorów: zewnętrzna lub wewnętrzna</w:t>
      </w:r>
    </w:p>
    <w:p w14:paraId="3D76E3AB" w14:textId="77777777" w:rsidR="005C79A4" w:rsidRPr="00945131" w:rsidRDefault="005C79A4" w:rsidP="00945131">
      <w:pPr>
        <w:spacing w:line="276" w:lineRule="auto"/>
        <w:ind w:left="426"/>
        <w:jc w:val="both"/>
        <w:rPr>
          <w:bCs/>
          <w:sz w:val="24"/>
          <w:szCs w:val="24"/>
        </w:rPr>
      </w:pPr>
      <w:r w:rsidRPr="00945131">
        <w:rPr>
          <w:bCs/>
          <w:sz w:val="24"/>
          <w:szCs w:val="24"/>
        </w:rPr>
        <w:t>Czas przełączenia: do 5 ms</w:t>
      </w:r>
    </w:p>
    <w:p w14:paraId="1508F9E1" w14:textId="77777777" w:rsidR="005C79A4" w:rsidRPr="00945131" w:rsidRDefault="005C79A4" w:rsidP="00945131">
      <w:pPr>
        <w:spacing w:line="276" w:lineRule="auto"/>
        <w:ind w:left="426"/>
        <w:jc w:val="both"/>
        <w:rPr>
          <w:bCs/>
          <w:sz w:val="24"/>
          <w:szCs w:val="24"/>
        </w:rPr>
      </w:pPr>
      <w:r w:rsidRPr="00945131">
        <w:rPr>
          <w:bCs/>
          <w:sz w:val="24"/>
          <w:szCs w:val="24"/>
        </w:rPr>
        <w:t>Temperatura pracy: 0-40</w:t>
      </w:r>
      <w:r w:rsidRPr="00945131">
        <w:rPr>
          <w:bCs/>
          <w:sz w:val="24"/>
          <w:szCs w:val="24"/>
          <w:vertAlign w:val="superscript"/>
        </w:rPr>
        <w:t>o</w:t>
      </w:r>
      <w:r w:rsidRPr="00945131">
        <w:rPr>
          <w:bCs/>
          <w:sz w:val="24"/>
          <w:szCs w:val="24"/>
        </w:rPr>
        <w:t>C</w:t>
      </w:r>
    </w:p>
    <w:p w14:paraId="1466EFA7" w14:textId="77777777" w:rsidR="005C79A4" w:rsidRPr="00945131" w:rsidRDefault="005C79A4" w:rsidP="00945131">
      <w:pPr>
        <w:spacing w:line="276" w:lineRule="auto"/>
        <w:ind w:left="426"/>
        <w:jc w:val="both"/>
        <w:rPr>
          <w:bCs/>
          <w:sz w:val="24"/>
          <w:szCs w:val="24"/>
        </w:rPr>
      </w:pPr>
      <w:r w:rsidRPr="00945131">
        <w:rPr>
          <w:bCs/>
          <w:sz w:val="24"/>
          <w:szCs w:val="24"/>
        </w:rPr>
        <w:t>Poziom hałasu: &lt;60dB</w:t>
      </w:r>
    </w:p>
    <w:p w14:paraId="5516A379" w14:textId="6BA17DAE" w:rsidR="005C79A4" w:rsidRPr="00945131" w:rsidRDefault="005C79A4" w:rsidP="00945131">
      <w:pPr>
        <w:spacing w:line="276" w:lineRule="auto"/>
        <w:ind w:left="426"/>
        <w:jc w:val="both"/>
        <w:rPr>
          <w:bCs/>
          <w:sz w:val="24"/>
          <w:szCs w:val="24"/>
        </w:rPr>
      </w:pPr>
      <w:r w:rsidRPr="00945131">
        <w:rPr>
          <w:bCs/>
          <w:sz w:val="24"/>
          <w:szCs w:val="24"/>
        </w:rPr>
        <w:lastRenderedPageBreak/>
        <w:t>Wilgotność pracy: &lt;90%</w:t>
      </w:r>
    </w:p>
    <w:p w14:paraId="3B9E4CB8" w14:textId="77777777" w:rsidR="00602FAA" w:rsidRPr="00945131" w:rsidRDefault="00602FAA" w:rsidP="00945131">
      <w:pPr>
        <w:spacing w:after="40"/>
        <w:ind w:left="426"/>
        <w:jc w:val="both"/>
        <w:rPr>
          <w:sz w:val="24"/>
          <w:szCs w:val="24"/>
          <w:lang w:val="cs-CZ"/>
        </w:rPr>
      </w:pPr>
    </w:p>
    <w:p w14:paraId="7047D91F" w14:textId="3C7456EE" w:rsidR="00BE2645" w:rsidRPr="00945131" w:rsidRDefault="00BE2645" w:rsidP="00945131">
      <w:pPr>
        <w:pStyle w:val="Akapitzlist"/>
        <w:numPr>
          <w:ilvl w:val="0"/>
          <w:numId w:val="33"/>
        </w:numPr>
        <w:ind w:left="426" w:hanging="426"/>
        <w:jc w:val="both"/>
        <w:rPr>
          <w:b/>
          <w:bCs/>
        </w:rPr>
      </w:pPr>
      <w:bookmarkStart w:id="100" w:name="_Toc67292101"/>
      <w:r w:rsidRPr="00945131">
        <w:rPr>
          <w:b/>
          <w:bCs/>
        </w:rPr>
        <w:t>Opis sposobu zamawiania i rozliczania usłu</w:t>
      </w:r>
      <w:bookmarkEnd w:id="100"/>
      <w:r w:rsidR="000D7BDE" w:rsidRPr="00945131">
        <w:rPr>
          <w:b/>
          <w:bCs/>
        </w:rPr>
        <w:t>g</w:t>
      </w:r>
      <w:r w:rsidR="00112408" w:rsidRPr="00945131">
        <w:rPr>
          <w:b/>
          <w:bCs/>
        </w:rPr>
        <w:t>:</w:t>
      </w:r>
    </w:p>
    <w:bookmarkEnd w:id="99"/>
    <w:p w14:paraId="21AABC71" w14:textId="77777777" w:rsidR="005C79A4" w:rsidRPr="00945131" w:rsidRDefault="005C79A4">
      <w:pPr>
        <w:pStyle w:val="Akapitzlist"/>
        <w:widowControl w:val="0"/>
        <w:numPr>
          <w:ilvl w:val="0"/>
          <w:numId w:val="77"/>
        </w:numPr>
        <w:adjustRightInd w:val="0"/>
        <w:spacing w:after="40"/>
        <w:ind w:left="426" w:hanging="426"/>
        <w:jc w:val="both"/>
        <w:textAlignment w:val="baseline"/>
      </w:pPr>
      <w:r w:rsidRPr="00945131">
        <w:t>Miejscem przekazania przedmiotu zamówienia będzie siedziba Zamawiającego.</w:t>
      </w:r>
    </w:p>
    <w:p w14:paraId="2E0BF2CD" w14:textId="1C5B968B" w:rsidR="005C79A4" w:rsidRPr="00945131" w:rsidRDefault="005C79A4">
      <w:pPr>
        <w:pStyle w:val="Akapitzlist"/>
        <w:widowControl w:val="0"/>
        <w:numPr>
          <w:ilvl w:val="0"/>
          <w:numId w:val="77"/>
        </w:numPr>
        <w:adjustRightInd w:val="0"/>
        <w:spacing w:after="40"/>
        <w:ind w:left="426" w:hanging="426"/>
        <w:jc w:val="both"/>
        <w:textAlignment w:val="baseline"/>
      </w:pPr>
      <w:r w:rsidRPr="00945131">
        <w:t>Odbiór techniczny urządzeń będących przedmiotem zamówienia będzie odbywał się na</w:t>
      </w:r>
      <w:r w:rsidR="00F653F3">
        <w:t> </w:t>
      </w:r>
      <w:r w:rsidRPr="00945131">
        <w:t>podstawie komisji powołanej przez</w:t>
      </w:r>
      <w:r w:rsidR="00F653F3">
        <w:t xml:space="preserve"> </w:t>
      </w:r>
      <w:r w:rsidR="00491538">
        <w:t>Kierownika Ruchu Zakładu Górniczego</w:t>
      </w:r>
      <w:r w:rsidR="00491538" w:rsidRPr="00945131">
        <w:t xml:space="preserve"> </w:t>
      </w:r>
      <w:r w:rsidRPr="00945131">
        <w:t>przy</w:t>
      </w:r>
      <w:r w:rsidR="00F653F3">
        <w:t> </w:t>
      </w:r>
      <w:r w:rsidRPr="00945131">
        <w:t>współudziale wykonawcy.</w:t>
      </w:r>
    </w:p>
    <w:p w14:paraId="1B6E5B59" w14:textId="700B3443" w:rsidR="005C79A4" w:rsidRPr="00945131" w:rsidRDefault="005C79A4">
      <w:pPr>
        <w:pStyle w:val="Akapitzlist"/>
        <w:widowControl w:val="0"/>
        <w:numPr>
          <w:ilvl w:val="0"/>
          <w:numId w:val="77"/>
        </w:numPr>
        <w:adjustRightInd w:val="0"/>
        <w:ind w:left="426" w:hanging="426"/>
        <w:jc w:val="both"/>
        <w:textAlignment w:val="baseline"/>
      </w:pPr>
      <w:r w:rsidRPr="00945131">
        <w:t>Dokumentem potwierdzającym przekazanie przedmiotu zamówienia będzie Protokół odbioru, podpisany bez</w:t>
      </w:r>
      <w:r w:rsidR="00945131">
        <w:t xml:space="preserve"> </w:t>
      </w:r>
      <w:r w:rsidRPr="00945131">
        <w:t>zastrzeżeń przez osoby odpowiedzialne za nadzór nad realizacją umowy.</w:t>
      </w:r>
    </w:p>
    <w:p w14:paraId="047DFC61" w14:textId="77777777" w:rsidR="00BE2645" w:rsidRPr="00945131" w:rsidRDefault="00BE2645" w:rsidP="00945131">
      <w:pPr>
        <w:ind w:left="426"/>
        <w:jc w:val="both"/>
        <w:rPr>
          <w:sz w:val="24"/>
          <w:szCs w:val="24"/>
          <w:lang w:val="cs-CZ"/>
        </w:rPr>
      </w:pPr>
    </w:p>
    <w:p w14:paraId="1F83027F" w14:textId="5C1CF20B" w:rsidR="00602FAA" w:rsidRPr="00945131" w:rsidRDefault="00602FAA" w:rsidP="00F65877">
      <w:pPr>
        <w:pStyle w:val="Akapitzlist"/>
        <w:numPr>
          <w:ilvl w:val="0"/>
          <w:numId w:val="33"/>
        </w:numPr>
        <w:ind w:left="426" w:hanging="426"/>
        <w:jc w:val="both"/>
        <w:rPr>
          <w:b/>
          <w:bCs/>
        </w:rPr>
      </w:pPr>
      <w:bookmarkStart w:id="101" w:name="_Toc67292103"/>
      <w:bookmarkStart w:id="102" w:name="_Hlk67824256"/>
      <w:r w:rsidRPr="00945131">
        <w:rPr>
          <w:b/>
          <w:bCs/>
        </w:rPr>
        <w:t xml:space="preserve">Obowiązki </w:t>
      </w:r>
      <w:r w:rsidR="00DB4D9E" w:rsidRPr="00945131">
        <w:rPr>
          <w:b/>
          <w:bCs/>
        </w:rPr>
        <w:t>Wykonawcy</w:t>
      </w:r>
      <w:bookmarkEnd w:id="101"/>
      <w:r w:rsidR="00112408" w:rsidRPr="00945131">
        <w:rPr>
          <w:b/>
          <w:bCs/>
        </w:rPr>
        <w:t>:</w:t>
      </w:r>
    </w:p>
    <w:bookmarkEnd w:id="102"/>
    <w:p w14:paraId="0156F81B" w14:textId="7B06A683" w:rsidR="005C79A4" w:rsidRPr="00945131" w:rsidRDefault="005C79A4" w:rsidP="00945131">
      <w:pPr>
        <w:spacing w:after="40"/>
        <w:ind w:left="426" w:hanging="426"/>
        <w:jc w:val="both"/>
        <w:rPr>
          <w:sz w:val="24"/>
          <w:szCs w:val="24"/>
        </w:rPr>
      </w:pPr>
      <w:r w:rsidRPr="00945131">
        <w:rPr>
          <w:sz w:val="24"/>
          <w:szCs w:val="24"/>
        </w:rPr>
        <w:t>1.</w:t>
      </w:r>
      <w:r w:rsidRPr="00945131">
        <w:rPr>
          <w:b/>
          <w:bCs/>
          <w:sz w:val="24"/>
          <w:szCs w:val="24"/>
        </w:rPr>
        <w:tab/>
      </w:r>
      <w:r w:rsidRPr="00945131">
        <w:rPr>
          <w:sz w:val="24"/>
          <w:szCs w:val="24"/>
        </w:rPr>
        <w:t>Wykonawca zobowiązuje się wykonać przedmiot zamówienia zgodnie z wymogami aktualnie obowiązujących przepisów, zgodnie z aktualnym poziomem wiedzy naukowo-technicznej</w:t>
      </w:r>
      <w:r w:rsidR="00945131">
        <w:rPr>
          <w:sz w:val="24"/>
          <w:szCs w:val="24"/>
        </w:rPr>
        <w:t xml:space="preserve"> </w:t>
      </w:r>
      <w:r w:rsidRPr="00945131">
        <w:rPr>
          <w:sz w:val="24"/>
          <w:szCs w:val="24"/>
        </w:rPr>
        <w:t>i</w:t>
      </w:r>
      <w:r w:rsidR="00022333">
        <w:rPr>
          <w:sz w:val="24"/>
          <w:szCs w:val="24"/>
        </w:rPr>
        <w:t> </w:t>
      </w:r>
      <w:r w:rsidRPr="00945131">
        <w:rPr>
          <w:sz w:val="24"/>
          <w:szCs w:val="24"/>
        </w:rPr>
        <w:t>należytą starannością.</w:t>
      </w:r>
    </w:p>
    <w:p w14:paraId="0078DB56" w14:textId="77777777" w:rsidR="005C79A4" w:rsidRPr="00945131" w:rsidRDefault="005C79A4" w:rsidP="00945131">
      <w:pPr>
        <w:spacing w:after="40"/>
        <w:ind w:left="426" w:hanging="426"/>
        <w:jc w:val="both"/>
        <w:rPr>
          <w:sz w:val="24"/>
          <w:szCs w:val="24"/>
        </w:rPr>
      </w:pPr>
      <w:r w:rsidRPr="00945131">
        <w:rPr>
          <w:sz w:val="24"/>
          <w:szCs w:val="24"/>
        </w:rPr>
        <w:t>2.</w:t>
      </w:r>
      <w:r w:rsidRPr="00945131">
        <w:rPr>
          <w:sz w:val="24"/>
          <w:szCs w:val="24"/>
        </w:rPr>
        <w:tab/>
        <w:t>Wykonawca zobowiązuje się wykonać zamówienie zgodnie z zakresem określonym przez Zamawiającego.</w:t>
      </w:r>
    </w:p>
    <w:p w14:paraId="37831636" w14:textId="77777777" w:rsidR="005C79A4" w:rsidRPr="00945131" w:rsidRDefault="005C79A4" w:rsidP="00945131">
      <w:pPr>
        <w:spacing w:after="40"/>
        <w:ind w:left="426" w:hanging="426"/>
        <w:jc w:val="both"/>
        <w:rPr>
          <w:sz w:val="24"/>
          <w:szCs w:val="24"/>
        </w:rPr>
      </w:pPr>
      <w:r w:rsidRPr="00945131">
        <w:rPr>
          <w:sz w:val="24"/>
          <w:szCs w:val="24"/>
        </w:rPr>
        <w:t>3.</w:t>
      </w:r>
      <w:r w:rsidRPr="00945131">
        <w:rPr>
          <w:sz w:val="24"/>
          <w:szCs w:val="24"/>
        </w:rPr>
        <w:tab/>
        <w:t>Wykonawca podczas wykonywania usług uwzględni wszystkie uwagi Zamawiającego.</w:t>
      </w:r>
    </w:p>
    <w:p w14:paraId="5D60156A" w14:textId="3AF7DBC9" w:rsidR="00BE2645" w:rsidRDefault="005C79A4" w:rsidP="00945131">
      <w:pPr>
        <w:spacing w:after="40"/>
        <w:ind w:left="426" w:hanging="426"/>
        <w:jc w:val="both"/>
        <w:rPr>
          <w:sz w:val="24"/>
          <w:szCs w:val="24"/>
        </w:rPr>
      </w:pPr>
      <w:r w:rsidRPr="00945131">
        <w:rPr>
          <w:sz w:val="24"/>
          <w:szCs w:val="24"/>
        </w:rPr>
        <w:t>4.</w:t>
      </w:r>
      <w:r w:rsidRPr="00945131">
        <w:rPr>
          <w:sz w:val="24"/>
          <w:szCs w:val="24"/>
        </w:rPr>
        <w:tab/>
        <w:t>Wykonawca ponosi pełną odpowiedzialność odszkodowawczą wobec Zamawiającego i osób trzecich za szkody powstałe z jego winy.</w:t>
      </w:r>
    </w:p>
    <w:p w14:paraId="2CC28D43" w14:textId="77777777" w:rsidR="00945131" w:rsidRPr="00945131" w:rsidRDefault="00945131" w:rsidP="00945131">
      <w:pPr>
        <w:ind w:left="426"/>
        <w:jc w:val="both"/>
        <w:rPr>
          <w:sz w:val="24"/>
          <w:szCs w:val="24"/>
          <w:lang w:val="cs-CZ"/>
        </w:rPr>
      </w:pPr>
    </w:p>
    <w:p w14:paraId="7503370D" w14:textId="3D45573F" w:rsidR="00BE2645" w:rsidRPr="00945131" w:rsidRDefault="00602FAA" w:rsidP="00F65877">
      <w:pPr>
        <w:pStyle w:val="Akapitzlist"/>
        <w:numPr>
          <w:ilvl w:val="0"/>
          <w:numId w:val="33"/>
        </w:numPr>
        <w:ind w:left="426" w:hanging="426"/>
        <w:jc w:val="both"/>
        <w:rPr>
          <w:b/>
          <w:bCs/>
        </w:rPr>
      </w:pPr>
      <w:bookmarkStart w:id="103" w:name="_Toc67292104"/>
      <w:bookmarkStart w:id="104" w:name="_Hlk67824277"/>
      <w:r w:rsidRPr="00945131">
        <w:rPr>
          <w:b/>
          <w:bCs/>
        </w:rPr>
        <w:t>Obowiązki Zamawiającego</w:t>
      </w:r>
      <w:bookmarkEnd w:id="103"/>
      <w:r w:rsidR="00112408" w:rsidRPr="00945131">
        <w:rPr>
          <w:b/>
          <w:bCs/>
        </w:rPr>
        <w:t>:</w:t>
      </w:r>
    </w:p>
    <w:p w14:paraId="4A8EC595" w14:textId="77777777" w:rsidR="005C79A4" w:rsidRPr="00945131" w:rsidRDefault="005C79A4" w:rsidP="00945131">
      <w:pPr>
        <w:pStyle w:val="Akapitzlist"/>
        <w:spacing w:after="40"/>
        <w:ind w:left="426" w:hanging="436"/>
        <w:jc w:val="both"/>
      </w:pPr>
      <w:r w:rsidRPr="00945131">
        <w:t>1.</w:t>
      </w:r>
      <w:r w:rsidRPr="00945131">
        <w:rPr>
          <w:b/>
          <w:bCs/>
        </w:rPr>
        <w:tab/>
      </w:r>
      <w:r w:rsidRPr="00945131">
        <w:t>Przekazanie Wykonawcy wszelkich niezbędnych informacji w celu prawidłowego wykonania dokumentacji (udostępnienie wszelkich materiałów do celów realizacji umowy).</w:t>
      </w:r>
    </w:p>
    <w:p w14:paraId="654717A2" w14:textId="623EC483" w:rsidR="00A96B0E" w:rsidRDefault="005C79A4" w:rsidP="00945131">
      <w:pPr>
        <w:pStyle w:val="Akapitzlist"/>
        <w:spacing w:after="40"/>
        <w:ind w:left="426" w:hanging="436"/>
        <w:jc w:val="both"/>
      </w:pPr>
      <w:r w:rsidRPr="00945131">
        <w:t>2.</w:t>
      </w:r>
      <w:r w:rsidRPr="00945131">
        <w:tab/>
        <w:t>Udział w odbiorze oraz protokolarne potwierdzenie zakończenia realizacji przedmiotu umowy.</w:t>
      </w:r>
    </w:p>
    <w:p w14:paraId="2B44EEF3" w14:textId="77777777" w:rsidR="00945131" w:rsidRPr="00945131" w:rsidRDefault="00945131" w:rsidP="00945131">
      <w:pPr>
        <w:ind w:left="426"/>
        <w:jc w:val="both"/>
        <w:rPr>
          <w:sz w:val="24"/>
          <w:szCs w:val="24"/>
          <w:lang w:val="cs-CZ"/>
        </w:rPr>
      </w:pPr>
    </w:p>
    <w:p w14:paraId="06ADC81E" w14:textId="64D369F4" w:rsidR="00360DA8" w:rsidRPr="00945131" w:rsidRDefault="00360DA8" w:rsidP="00F65877">
      <w:pPr>
        <w:pStyle w:val="Akapitzlist"/>
        <w:numPr>
          <w:ilvl w:val="0"/>
          <w:numId w:val="33"/>
        </w:numPr>
        <w:ind w:left="426" w:hanging="426"/>
        <w:jc w:val="both"/>
        <w:rPr>
          <w:rFonts w:eastAsiaTheme="minorHAnsi"/>
        </w:rPr>
      </w:pPr>
      <w:r w:rsidRPr="00945131">
        <w:rPr>
          <w:b/>
          <w:bCs/>
        </w:rPr>
        <w:t>Gwarancja i postępowanie reklamacyjne</w:t>
      </w:r>
      <w:r w:rsidR="00112408" w:rsidRPr="00945131">
        <w:rPr>
          <w:b/>
          <w:bCs/>
        </w:rPr>
        <w:t>:</w:t>
      </w:r>
      <w:r w:rsidRPr="00945131">
        <w:rPr>
          <w:b/>
          <w:bCs/>
        </w:rPr>
        <w:t xml:space="preserve"> </w:t>
      </w:r>
      <w:r w:rsidR="005C79A4" w:rsidRPr="00945131">
        <w:rPr>
          <w:rFonts w:eastAsiaTheme="minorHAnsi"/>
        </w:rPr>
        <w:t>określony w Załączniku nr 5 do SWZ – Istotne postanowienia umowy w §5.</w:t>
      </w:r>
    </w:p>
    <w:p w14:paraId="4C9277C1" w14:textId="77777777" w:rsidR="00360DA8" w:rsidRPr="00945131" w:rsidRDefault="00360DA8" w:rsidP="00945131">
      <w:pPr>
        <w:ind w:left="426"/>
        <w:jc w:val="both"/>
        <w:rPr>
          <w:sz w:val="24"/>
          <w:szCs w:val="24"/>
          <w:lang w:val="cs-CZ"/>
        </w:rPr>
      </w:pPr>
    </w:p>
    <w:p w14:paraId="21B31972" w14:textId="0211D402" w:rsidR="007F63D9" w:rsidRPr="00945131" w:rsidRDefault="007F63D9" w:rsidP="00F65877">
      <w:pPr>
        <w:pStyle w:val="Akapitzlist"/>
        <w:numPr>
          <w:ilvl w:val="0"/>
          <w:numId w:val="33"/>
        </w:numPr>
        <w:ind w:left="426" w:hanging="426"/>
        <w:jc w:val="both"/>
        <w:rPr>
          <w:bCs/>
        </w:rPr>
      </w:pPr>
      <w:bookmarkStart w:id="105" w:name="_Toc67292096"/>
      <w:bookmarkStart w:id="106" w:name="_Toc67292095"/>
      <w:bookmarkStart w:id="107" w:name="_Hlk67824301"/>
      <w:bookmarkEnd w:id="104"/>
      <w:r w:rsidRPr="00945131">
        <w:rPr>
          <w:b/>
          <w:bCs/>
        </w:rPr>
        <w:t>Forma zatrudnienia osób realizujących zamówienie</w:t>
      </w:r>
      <w:bookmarkEnd w:id="105"/>
      <w:r w:rsidR="00112408" w:rsidRPr="00945131">
        <w:rPr>
          <w:b/>
          <w:bCs/>
        </w:rPr>
        <w:t>:</w:t>
      </w:r>
      <w:r w:rsidR="005C79A4" w:rsidRPr="00945131">
        <w:rPr>
          <w:b/>
          <w:bCs/>
        </w:rPr>
        <w:t xml:space="preserve"> </w:t>
      </w:r>
      <w:r w:rsidR="005C79A4" w:rsidRPr="00945131">
        <w:rPr>
          <w:bCs/>
        </w:rPr>
        <w:t>zgodnie z obowiązującymi przepisami prawa.</w:t>
      </w:r>
    </w:p>
    <w:p w14:paraId="3B0B743A" w14:textId="77777777" w:rsidR="007F63D9" w:rsidRPr="00945131" w:rsidRDefault="007F63D9" w:rsidP="00945131">
      <w:pPr>
        <w:ind w:left="426"/>
        <w:jc w:val="both"/>
        <w:rPr>
          <w:sz w:val="24"/>
          <w:szCs w:val="24"/>
          <w:lang w:val="cs-CZ"/>
        </w:rPr>
      </w:pPr>
    </w:p>
    <w:p w14:paraId="219434BB" w14:textId="2830E2CE" w:rsidR="001B50F3" w:rsidRPr="00945131" w:rsidRDefault="001F655F" w:rsidP="00F65877">
      <w:pPr>
        <w:pStyle w:val="Akapitzlist"/>
        <w:numPr>
          <w:ilvl w:val="0"/>
          <w:numId w:val="33"/>
        </w:numPr>
        <w:ind w:left="426" w:hanging="426"/>
        <w:jc w:val="both"/>
        <w:rPr>
          <w:b/>
          <w:bCs/>
        </w:rPr>
      </w:pPr>
      <w:r w:rsidRPr="00945131">
        <w:rPr>
          <w:b/>
          <w:bCs/>
        </w:rPr>
        <w:t xml:space="preserve">Świadczenia Zamawiającego na rzecz </w:t>
      </w:r>
      <w:r w:rsidR="00DB4D9E" w:rsidRPr="00945131">
        <w:rPr>
          <w:b/>
          <w:bCs/>
        </w:rPr>
        <w:t>Wykonawcy</w:t>
      </w:r>
      <w:r w:rsidRPr="00945131">
        <w:rPr>
          <w:b/>
          <w:bCs/>
        </w:rPr>
        <w:t xml:space="preserve"> w związku z realizacją zamówienia</w:t>
      </w:r>
      <w:bookmarkEnd w:id="106"/>
      <w:r w:rsidR="00112408" w:rsidRPr="00945131">
        <w:rPr>
          <w:b/>
          <w:bCs/>
        </w:rPr>
        <w:t>:</w:t>
      </w:r>
    </w:p>
    <w:p w14:paraId="4DB7A593" w14:textId="77777777" w:rsidR="001B50F3" w:rsidRPr="003F6DC7" w:rsidRDefault="001B50F3" w:rsidP="003F6DC7">
      <w:pPr>
        <w:ind w:left="426"/>
        <w:jc w:val="both"/>
        <w:rPr>
          <w:sz w:val="24"/>
          <w:szCs w:val="24"/>
          <w:lang w:val="cs-CZ"/>
        </w:rPr>
      </w:pPr>
      <w:bookmarkStart w:id="108" w:name="_Hlk82764309"/>
    </w:p>
    <w:p w14:paraId="1957E8B9" w14:textId="39DA1263" w:rsidR="001B50F3" w:rsidRPr="009A018A" w:rsidRDefault="001B50F3" w:rsidP="00F65877">
      <w:pPr>
        <w:pStyle w:val="Akapitzlist"/>
        <w:numPr>
          <w:ilvl w:val="0"/>
          <w:numId w:val="34"/>
        </w:numPr>
        <w:spacing w:after="40"/>
        <w:ind w:left="426" w:hanging="426"/>
        <w:jc w:val="both"/>
        <w:rPr>
          <w:b/>
          <w:bCs/>
        </w:rPr>
      </w:pPr>
      <w:r w:rsidRPr="009A018A">
        <w:rPr>
          <w:bCs/>
        </w:rPr>
        <w:t>Realizacja przedmiotowego zamówienia wymaga odpłatnego korzystania ze składników majątku Zamawiającego lub świadczenia usług bądź wydania materiałów niezbędnych do wykonania zamówienia.</w:t>
      </w:r>
    </w:p>
    <w:p w14:paraId="7FACC3A3" w14:textId="2D20011C" w:rsidR="001B50F3" w:rsidRPr="009A018A" w:rsidRDefault="006B0420" w:rsidP="00F65877">
      <w:pPr>
        <w:pStyle w:val="Akapitzlist"/>
        <w:numPr>
          <w:ilvl w:val="0"/>
          <w:numId w:val="34"/>
        </w:numPr>
        <w:spacing w:after="40"/>
        <w:ind w:left="426" w:hanging="426"/>
        <w:jc w:val="both"/>
      </w:pPr>
      <w:r w:rsidRPr="009A018A">
        <w:t>Zamawiający</w:t>
      </w:r>
      <w:r w:rsidR="001B50F3" w:rsidRPr="009A018A">
        <w:t xml:space="preserve"> zapewnia dostęp do świadczeń wskazanych poniżej.</w:t>
      </w:r>
    </w:p>
    <w:p w14:paraId="21DA4804" w14:textId="1F3E470F" w:rsidR="001B50F3" w:rsidRPr="009A018A" w:rsidRDefault="001B50F3" w:rsidP="00945131">
      <w:pPr>
        <w:spacing w:after="40"/>
        <w:ind w:left="426"/>
        <w:jc w:val="both"/>
        <w:rPr>
          <w:sz w:val="24"/>
          <w:szCs w:val="24"/>
        </w:rPr>
      </w:pPr>
      <w:r w:rsidRPr="009A018A">
        <w:rPr>
          <w:sz w:val="24"/>
          <w:szCs w:val="24"/>
        </w:rPr>
        <w:t xml:space="preserve">Pod pojęciem wzajemnych świadczeń należy rozumieć usługi świadczone przez Zamawiającego na rzecz </w:t>
      </w:r>
      <w:r w:rsidR="00DB4D9E" w:rsidRPr="009A018A">
        <w:rPr>
          <w:sz w:val="24"/>
          <w:szCs w:val="24"/>
        </w:rPr>
        <w:t>Wykonawcy</w:t>
      </w:r>
      <w:r w:rsidRPr="009A018A">
        <w:rPr>
          <w:sz w:val="24"/>
          <w:szCs w:val="24"/>
        </w:rPr>
        <w:t xml:space="preserve"> a obejmujące swym zakresem:</w:t>
      </w:r>
    </w:p>
    <w:p w14:paraId="4E098869" w14:textId="4A26C1B8" w:rsidR="001B50F3" w:rsidRPr="009A018A" w:rsidRDefault="001B50F3" w:rsidP="00945131">
      <w:pPr>
        <w:pStyle w:val="Akapitzlist"/>
        <w:numPr>
          <w:ilvl w:val="0"/>
          <w:numId w:val="35"/>
        </w:numPr>
        <w:spacing w:after="40"/>
        <w:ind w:left="709" w:hanging="284"/>
        <w:jc w:val="both"/>
        <w:rPr>
          <w:i/>
          <w:iCs/>
        </w:rPr>
      </w:pPr>
      <w:r w:rsidRPr="009A018A">
        <w:t xml:space="preserve">usługi łaźni, lampowni oraz usług szkolenia pracowników – </w:t>
      </w:r>
      <w:r w:rsidRPr="009A018A">
        <w:rPr>
          <w:i/>
          <w:iCs/>
        </w:rPr>
        <w:t xml:space="preserve">nie dotyczy/odpłatnie/koszty ponosi </w:t>
      </w:r>
      <w:r w:rsidR="006B0420" w:rsidRPr="009A018A">
        <w:rPr>
          <w:i/>
          <w:iCs/>
        </w:rPr>
        <w:t>Zamawiający</w:t>
      </w:r>
      <w:r w:rsidR="009A018A">
        <w:rPr>
          <w:i/>
          <w:iCs/>
        </w:rPr>
        <w:t>,</w:t>
      </w:r>
    </w:p>
    <w:p w14:paraId="5EC2FE82" w14:textId="11CC4494" w:rsidR="001B50F3" w:rsidRPr="009A018A" w:rsidRDefault="001B50F3" w:rsidP="00945131">
      <w:pPr>
        <w:pStyle w:val="Akapitzlist"/>
        <w:numPr>
          <w:ilvl w:val="0"/>
          <w:numId w:val="35"/>
        </w:numPr>
        <w:spacing w:after="40"/>
        <w:ind w:left="709" w:hanging="284"/>
        <w:jc w:val="both"/>
        <w:rPr>
          <w:i/>
          <w:iCs/>
        </w:rPr>
      </w:pPr>
      <w:r w:rsidRPr="009A018A">
        <w:t xml:space="preserve">usługi łączności telefonicznej - </w:t>
      </w:r>
      <w:r w:rsidRPr="009A018A">
        <w:rPr>
          <w:i/>
          <w:iCs/>
        </w:rPr>
        <w:t xml:space="preserve">nie dotyczy/odpłatnie/koszty ponosi </w:t>
      </w:r>
      <w:r w:rsidR="006B0420" w:rsidRPr="009A018A">
        <w:rPr>
          <w:i/>
          <w:iCs/>
        </w:rPr>
        <w:t>Zamawiający</w:t>
      </w:r>
      <w:r w:rsidR="009A018A">
        <w:rPr>
          <w:i/>
          <w:iCs/>
        </w:rPr>
        <w:t>,</w:t>
      </w:r>
    </w:p>
    <w:p w14:paraId="79AA9D4F" w14:textId="7A6B45C5" w:rsidR="001B50F3" w:rsidRPr="009A018A" w:rsidRDefault="001B50F3" w:rsidP="00945131">
      <w:pPr>
        <w:pStyle w:val="Akapitzlist"/>
        <w:numPr>
          <w:ilvl w:val="0"/>
          <w:numId w:val="35"/>
        </w:numPr>
        <w:spacing w:after="40"/>
        <w:ind w:left="709" w:hanging="284"/>
        <w:jc w:val="both"/>
        <w:rPr>
          <w:i/>
          <w:iCs/>
        </w:rPr>
      </w:pPr>
      <w:r w:rsidRPr="009A018A">
        <w:t xml:space="preserve">korzystanie z półmasek, zatyczek do uszu, aparatów ucieczkowych, metanomierzy </w:t>
      </w:r>
      <w:r w:rsidRPr="009A018A">
        <w:rPr>
          <w:i/>
          <w:iCs/>
        </w:rPr>
        <w:t xml:space="preserve">nie dotyczy/odpłatnie/koszty ponosi </w:t>
      </w:r>
      <w:r w:rsidR="006B0420" w:rsidRPr="009A018A">
        <w:rPr>
          <w:i/>
          <w:iCs/>
        </w:rPr>
        <w:t>Zamawiający</w:t>
      </w:r>
      <w:r w:rsidR="009A018A">
        <w:rPr>
          <w:i/>
          <w:iCs/>
        </w:rPr>
        <w:t>,</w:t>
      </w:r>
    </w:p>
    <w:p w14:paraId="2161E8F8" w14:textId="1E6FDF69" w:rsidR="001B50F3" w:rsidRPr="009A018A" w:rsidRDefault="001B50F3" w:rsidP="00945131">
      <w:pPr>
        <w:pStyle w:val="Akapitzlist"/>
        <w:numPr>
          <w:ilvl w:val="0"/>
          <w:numId w:val="35"/>
        </w:numPr>
        <w:spacing w:after="40"/>
        <w:ind w:left="709" w:hanging="284"/>
        <w:jc w:val="both"/>
        <w:rPr>
          <w:i/>
          <w:iCs/>
        </w:rPr>
      </w:pPr>
      <w:r w:rsidRPr="009A018A">
        <w:t xml:space="preserve">najem/dzierżawę środków trwałych </w:t>
      </w:r>
      <w:r w:rsidRPr="009A018A">
        <w:rPr>
          <w:i/>
          <w:iCs/>
        </w:rPr>
        <w:t xml:space="preserve">nie dotyczy/odpłatnie/koszty ponosi </w:t>
      </w:r>
      <w:r w:rsidR="006B0420" w:rsidRPr="009A018A">
        <w:rPr>
          <w:i/>
          <w:iCs/>
        </w:rPr>
        <w:t>Zamawiający</w:t>
      </w:r>
      <w:r w:rsidR="009A018A">
        <w:rPr>
          <w:i/>
          <w:iCs/>
        </w:rPr>
        <w:t>,</w:t>
      </w:r>
    </w:p>
    <w:p w14:paraId="443342F1" w14:textId="6B88AD34" w:rsidR="001B50F3" w:rsidRPr="009A018A" w:rsidRDefault="001B50F3" w:rsidP="00945131">
      <w:pPr>
        <w:pStyle w:val="Akapitzlist"/>
        <w:numPr>
          <w:ilvl w:val="0"/>
          <w:numId w:val="35"/>
        </w:numPr>
        <w:spacing w:after="40"/>
        <w:ind w:left="709" w:hanging="284"/>
        <w:jc w:val="both"/>
        <w:rPr>
          <w:i/>
          <w:iCs/>
        </w:rPr>
      </w:pPr>
      <w:r w:rsidRPr="009A018A">
        <w:t xml:space="preserve">inne, wg odrębnego ustalenia stron umowy - </w:t>
      </w:r>
      <w:r w:rsidRPr="009A018A">
        <w:rPr>
          <w:i/>
          <w:iCs/>
        </w:rPr>
        <w:t xml:space="preserve">nie dotyczy/odpłatnie/koszty ponosi </w:t>
      </w:r>
      <w:r w:rsidR="006B0420" w:rsidRPr="009A018A">
        <w:rPr>
          <w:i/>
          <w:iCs/>
        </w:rPr>
        <w:t>Zamawiający</w:t>
      </w:r>
      <w:r w:rsidR="009A018A">
        <w:rPr>
          <w:i/>
          <w:iCs/>
        </w:rPr>
        <w:t>.</w:t>
      </w:r>
    </w:p>
    <w:p w14:paraId="18B9105C" w14:textId="53D67171" w:rsidR="001B50F3" w:rsidRPr="00945131" w:rsidRDefault="008616AB" w:rsidP="00F65877">
      <w:pPr>
        <w:pStyle w:val="Akapitzlist"/>
        <w:numPr>
          <w:ilvl w:val="0"/>
          <w:numId w:val="34"/>
        </w:numPr>
        <w:spacing w:after="40"/>
        <w:ind w:left="426" w:hanging="426"/>
        <w:jc w:val="both"/>
      </w:pPr>
      <w:r w:rsidRPr="00945131">
        <w:rPr>
          <w:lang w:eastAsia="zh-CN"/>
        </w:rPr>
        <w:lastRenderedPageBreak/>
        <w:t>Wykonawca</w:t>
      </w:r>
      <w:r w:rsidR="001B50F3" w:rsidRPr="00945131">
        <w:rPr>
          <w:lang w:eastAsia="zh-CN"/>
        </w:rPr>
        <w:t xml:space="preserve"> zobowiązany jest do złożenia, po otrzymaniu zawiadomienia o wyborze jego oferty, lecz nie później niż do dnia rozpoczęcia realizacji zamówienia (wejścia na teren PGG), podpisanego zapotrzebowania na (wzajemne) świadczenia Zamawiającego, zgodnie ze</w:t>
      </w:r>
      <w:r w:rsidR="009A018A">
        <w:rPr>
          <w:lang w:eastAsia="zh-CN"/>
        </w:rPr>
        <w:t> </w:t>
      </w:r>
      <w:r w:rsidR="001B50F3" w:rsidRPr="00945131">
        <w:rPr>
          <w:lang w:eastAsia="zh-CN"/>
        </w:rPr>
        <w:t xml:space="preserve">wzorem stanowiącym </w:t>
      </w:r>
      <w:r w:rsidR="001B50F3" w:rsidRPr="00945131">
        <w:rPr>
          <w:b/>
          <w:bCs/>
          <w:lang w:eastAsia="zh-CN"/>
        </w:rPr>
        <w:t>Załącznik nr 1</w:t>
      </w:r>
      <w:r w:rsidR="002E4F64" w:rsidRPr="00945131">
        <w:rPr>
          <w:b/>
          <w:bCs/>
          <w:lang w:eastAsia="zh-CN"/>
        </w:rPr>
        <w:t>.1</w:t>
      </w:r>
      <w:r w:rsidR="001B50F3" w:rsidRPr="00945131">
        <w:rPr>
          <w:b/>
          <w:bCs/>
          <w:lang w:eastAsia="zh-CN"/>
        </w:rPr>
        <w:t xml:space="preserve"> do SWZ</w:t>
      </w:r>
      <w:r w:rsidR="00945131" w:rsidRPr="00945131">
        <w:rPr>
          <w:lang w:eastAsia="zh-CN"/>
        </w:rPr>
        <w:t xml:space="preserve"> - </w:t>
      </w:r>
      <w:r w:rsidR="001B50F3" w:rsidRPr="00945131">
        <w:rPr>
          <w:lang w:eastAsia="zh-CN"/>
        </w:rPr>
        <w:t>dostępny pod adresem</w:t>
      </w:r>
      <w:r w:rsidR="00E1327A" w:rsidRPr="00945131">
        <w:rPr>
          <w:lang w:eastAsia="zh-CN"/>
        </w:rPr>
        <w:t>:</w:t>
      </w:r>
      <w:r w:rsidR="001B50F3" w:rsidRPr="00945131">
        <w:rPr>
          <w:lang w:eastAsia="zh-CN"/>
        </w:rPr>
        <w:t xml:space="preserve"> </w:t>
      </w:r>
      <w:bookmarkStart w:id="109" w:name="_Hlk83292983"/>
      <w:r w:rsidR="00E1327A" w:rsidRPr="00945131">
        <w:fldChar w:fldCharType="begin"/>
      </w:r>
      <w:r w:rsidR="00E1327A" w:rsidRPr="00945131">
        <w:instrText>HYPERLINK "https://www.pgg.pl/strefa-korporacyjna/dostawcy/profil-nabywcy/cennik-uslug-pgg"</w:instrText>
      </w:r>
      <w:r w:rsidR="00E1327A" w:rsidRPr="00945131">
        <w:fldChar w:fldCharType="separate"/>
      </w:r>
      <w:r w:rsidR="00E1327A" w:rsidRPr="00945131">
        <w:rPr>
          <w:rStyle w:val="Hipercze"/>
        </w:rPr>
        <w:t>https://www.pgg.pl/strefa-korporacyjna/dostawcy/profil-nabywcy/cennik-uslug-pgg</w:t>
      </w:r>
      <w:r w:rsidR="00E1327A" w:rsidRPr="00945131">
        <w:rPr>
          <w:rStyle w:val="Hipercze"/>
        </w:rPr>
        <w:fldChar w:fldCharType="end"/>
      </w:r>
      <w:bookmarkEnd w:id="109"/>
    </w:p>
    <w:p w14:paraId="0EB55E82" w14:textId="3C8414A0" w:rsidR="001B50F3" w:rsidRPr="00945131" w:rsidRDefault="001B50F3" w:rsidP="00F65877">
      <w:pPr>
        <w:pStyle w:val="Akapitzlist"/>
        <w:numPr>
          <w:ilvl w:val="0"/>
          <w:numId w:val="34"/>
        </w:numPr>
        <w:spacing w:after="40"/>
        <w:ind w:left="426" w:hanging="426"/>
        <w:jc w:val="both"/>
      </w:pPr>
      <w:r w:rsidRPr="00945131">
        <w:rPr>
          <w:lang w:eastAsia="zh-CN"/>
        </w:rPr>
        <w:t xml:space="preserve">W przypadku braku konieczności świadczenia usług/dostaw </w:t>
      </w:r>
      <w:r w:rsidR="008616AB" w:rsidRPr="00945131">
        <w:rPr>
          <w:lang w:eastAsia="zh-CN"/>
        </w:rPr>
        <w:t>Wykonawca</w:t>
      </w:r>
      <w:r w:rsidRPr="00945131">
        <w:rPr>
          <w:lang w:eastAsia="zh-CN"/>
        </w:rPr>
        <w:t xml:space="preserve"> zobowiązany jest do</w:t>
      </w:r>
      <w:r w:rsidR="00945131" w:rsidRPr="00945131">
        <w:rPr>
          <w:lang w:eastAsia="zh-CN"/>
        </w:rPr>
        <w:t> </w:t>
      </w:r>
      <w:r w:rsidRPr="00945131">
        <w:rPr>
          <w:lang w:eastAsia="zh-CN"/>
        </w:rPr>
        <w:t>złożenia, niezwłocznie po otrzymaniu zawiadomienia o wyborze jego oferty, lecz nie później niż do dnia podpisania umowy, podpisanego oświadczenia o niekorzystaniu ze</w:t>
      </w:r>
      <w:r w:rsidR="009A018A">
        <w:rPr>
          <w:lang w:eastAsia="zh-CN"/>
        </w:rPr>
        <w:t> </w:t>
      </w:r>
      <w:r w:rsidRPr="00945131">
        <w:rPr>
          <w:lang w:eastAsia="zh-CN"/>
        </w:rPr>
        <w:t xml:space="preserve">wzajemnych świadczeń. zgodnie ze wzorem stanowiącym </w:t>
      </w:r>
      <w:r w:rsidRPr="00945131">
        <w:rPr>
          <w:b/>
          <w:bCs/>
          <w:lang w:eastAsia="zh-CN"/>
        </w:rPr>
        <w:t xml:space="preserve">Załącznik nr </w:t>
      </w:r>
      <w:r w:rsidR="002E4F64" w:rsidRPr="00945131">
        <w:rPr>
          <w:b/>
          <w:bCs/>
          <w:lang w:eastAsia="zh-CN"/>
        </w:rPr>
        <w:t xml:space="preserve">1.2 </w:t>
      </w:r>
      <w:r w:rsidRPr="00945131">
        <w:rPr>
          <w:b/>
          <w:bCs/>
          <w:lang w:eastAsia="zh-CN"/>
        </w:rPr>
        <w:t>do SWZ</w:t>
      </w:r>
      <w:r w:rsidR="00945131" w:rsidRPr="00945131">
        <w:rPr>
          <w:lang w:eastAsia="zh-CN"/>
        </w:rPr>
        <w:t xml:space="preserve"> - </w:t>
      </w:r>
      <w:r w:rsidRPr="00945131">
        <w:rPr>
          <w:lang w:eastAsia="zh-CN"/>
        </w:rPr>
        <w:t>dostępny pod adresem</w:t>
      </w:r>
      <w:r w:rsidR="00E1327A" w:rsidRPr="00945131">
        <w:rPr>
          <w:lang w:eastAsia="zh-CN"/>
        </w:rPr>
        <w:t>:</w:t>
      </w:r>
      <w:r w:rsidR="00E1327A" w:rsidRPr="00945131">
        <w:t xml:space="preserve"> </w:t>
      </w:r>
      <w:hyperlink r:id="rId14" w:history="1">
        <w:r w:rsidR="00E1327A" w:rsidRPr="00945131">
          <w:rPr>
            <w:rStyle w:val="Hipercze"/>
          </w:rPr>
          <w:t>https://www.pgg.pl/strefa-korporacyjna/dostawcy/profil-nabywcy/cennik-uslug-pgg</w:t>
        </w:r>
      </w:hyperlink>
    </w:p>
    <w:p w14:paraId="5EF766D5" w14:textId="6B6B2609" w:rsidR="001B50F3" w:rsidRPr="00945131" w:rsidRDefault="001B50F3" w:rsidP="00F65877">
      <w:pPr>
        <w:pStyle w:val="Akapitzlist"/>
        <w:numPr>
          <w:ilvl w:val="0"/>
          <w:numId w:val="34"/>
        </w:numPr>
        <w:spacing w:after="40"/>
        <w:ind w:left="426" w:hanging="426"/>
        <w:jc w:val="both"/>
      </w:pPr>
      <w:r w:rsidRPr="00945131">
        <w:t xml:space="preserve">Zakres i cennik odpłatnych usług świadczonych przez Zamawiającego na rzecz </w:t>
      </w:r>
      <w:r w:rsidR="00DB4D9E" w:rsidRPr="00945131">
        <w:t>Wykonawcy</w:t>
      </w:r>
      <w:r w:rsidRPr="00945131">
        <w:t xml:space="preserve"> oraz wzór umowy przychodowej są dostępne pod adresem</w:t>
      </w:r>
      <w:r w:rsidR="00E1327A" w:rsidRPr="00945131">
        <w:t>:</w:t>
      </w:r>
      <w:r w:rsidRPr="00945131">
        <w:t xml:space="preserve"> </w:t>
      </w:r>
      <w:hyperlink r:id="rId15" w:history="1">
        <w:r w:rsidR="00E1327A" w:rsidRPr="00945131">
          <w:rPr>
            <w:rStyle w:val="Hipercze"/>
          </w:rPr>
          <w:t>https://www.pgg.pl/strefa-korporacyjna/dostawcy/profil-nabywcy/cennik-uslug-pgg</w:t>
        </w:r>
      </w:hyperlink>
    </w:p>
    <w:p w14:paraId="5430EFC4" w14:textId="6DF28974" w:rsidR="001B50F3" w:rsidRPr="00945131" w:rsidRDefault="008616AB" w:rsidP="00F65877">
      <w:pPr>
        <w:pStyle w:val="Akapitzlist"/>
        <w:numPr>
          <w:ilvl w:val="0"/>
          <w:numId w:val="34"/>
        </w:numPr>
        <w:spacing w:after="40"/>
        <w:ind w:left="426" w:hanging="426"/>
        <w:jc w:val="both"/>
      </w:pPr>
      <w:r w:rsidRPr="00945131">
        <w:t>Wykonawca</w:t>
      </w:r>
      <w:r w:rsidR="001B50F3" w:rsidRPr="00945131">
        <w:t xml:space="preserve"> zobowiązany jest do zawarcia umowy przychodowej regulującej zasady świadczenia przez Zamawiającego wzajemnych usług na rzecz pracowników </w:t>
      </w:r>
      <w:r w:rsidR="00DB4D9E" w:rsidRPr="00945131">
        <w:t>Wykonawcy</w:t>
      </w:r>
      <w:r w:rsidR="001B50F3" w:rsidRPr="00945131">
        <w:t>, niezbędnych do</w:t>
      </w:r>
      <w:r w:rsidR="00406333">
        <w:t xml:space="preserve"> </w:t>
      </w:r>
      <w:r w:rsidR="001B50F3" w:rsidRPr="00945131">
        <w:t>wykonania zamówienia, chyba że posiada już zawartą umowę przychodową z terminem obowiązywania na czas realizacji zamówienia.</w:t>
      </w:r>
    </w:p>
    <w:p w14:paraId="746B0BBD" w14:textId="2884E752" w:rsidR="001B50F3" w:rsidRPr="00945131" w:rsidRDefault="001B50F3" w:rsidP="00945131">
      <w:pPr>
        <w:spacing w:after="40"/>
        <w:ind w:left="426"/>
        <w:jc w:val="both"/>
        <w:rPr>
          <w:sz w:val="24"/>
          <w:szCs w:val="24"/>
        </w:rPr>
      </w:pPr>
      <w:r w:rsidRPr="00945131">
        <w:rPr>
          <w:sz w:val="24"/>
          <w:szCs w:val="24"/>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945131">
        <w:rPr>
          <w:sz w:val="24"/>
          <w:szCs w:val="24"/>
        </w:rPr>
        <w:t>w</w:t>
      </w:r>
      <w:r w:rsidR="008616AB" w:rsidRPr="00945131">
        <w:rPr>
          <w:sz w:val="24"/>
          <w:szCs w:val="24"/>
        </w:rPr>
        <w:t>ykonawców</w:t>
      </w:r>
      <w:r w:rsidRPr="00945131">
        <w:rPr>
          <w:sz w:val="24"/>
          <w:szCs w:val="24"/>
        </w:rPr>
        <w:t xml:space="preserve"> zawarcie umowy przychodowej z podwykonawcą następuje na pisemny wniosek </w:t>
      </w:r>
      <w:r w:rsidR="00DB4D9E" w:rsidRPr="00945131">
        <w:rPr>
          <w:sz w:val="24"/>
          <w:szCs w:val="24"/>
        </w:rPr>
        <w:t>Wykonawcy</w:t>
      </w:r>
      <w:r w:rsidRPr="00945131">
        <w:rPr>
          <w:sz w:val="24"/>
          <w:szCs w:val="24"/>
        </w:rPr>
        <w:t>.</w:t>
      </w:r>
    </w:p>
    <w:p w14:paraId="49AE542F" w14:textId="3A0F2AF7" w:rsidR="001B50F3" w:rsidRPr="00945131" w:rsidRDefault="001B50F3" w:rsidP="00945131">
      <w:pPr>
        <w:pStyle w:val="Akapitzlist"/>
        <w:numPr>
          <w:ilvl w:val="0"/>
          <w:numId w:val="34"/>
        </w:numPr>
        <w:spacing w:after="40"/>
        <w:ind w:left="426" w:hanging="426"/>
        <w:jc w:val="both"/>
      </w:pPr>
      <w:r w:rsidRPr="00945131">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945131">
        <w:t>Wykonawcy</w:t>
      </w:r>
      <w:r w:rsidRPr="00945131">
        <w:t xml:space="preserve">) oraz narzędzia pracy zapewnia </w:t>
      </w:r>
      <w:r w:rsidR="008616AB" w:rsidRPr="00945131">
        <w:t>Wykonawca</w:t>
      </w:r>
      <w:r w:rsidRPr="00945131">
        <w:t>. Winne być one zgodne z aktualnie obowiązującymi przepisami w tym zakresie.</w:t>
      </w:r>
    </w:p>
    <w:bookmarkEnd w:id="107"/>
    <w:bookmarkEnd w:id="108"/>
    <w:p w14:paraId="1CBECB55" w14:textId="50886B0E" w:rsidR="00AC4DB5" w:rsidRPr="00945131" w:rsidRDefault="00AC4DB5" w:rsidP="006733CD">
      <w:pPr>
        <w:spacing w:after="40"/>
        <w:rPr>
          <w:rFonts w:eastAsiaTheme="majorEastAsia"/>
          <w:b/>
          <w:bCs/>
          <w:spacing w:val="20"/>
          <w:sz w:val="28"/>
          <w:szCs w:val="28"/>
        </w:rPr>
      </w:pPr>
      <w:r w:rsidRPr="00945131">
        <w:rPr>
          <w:rFonts w:eastAsiaTheme="majorEastAsia"/>
          <w:b/>
          <w:bCs/>
          <w:spacing w:val="20"/>
          <w:sz w:val="28"/>
          <w:szCs w:val="28"/>
        </w:rPr>
        <w:br w:type="page"/>
      </w:r>
    </w:p>
    <w:p w14:paraId="1C7FCBEF" w14:textId="77777777" w:rsidR="006E5FB0" w:rsidRDefault="006E5FB0" w:rsidP="006733CD">
      <w:pPr>
        <w:spacing w:after="40"/>
        <w:jc w:val="both"/>
        <w:rPr>
          <w:rFonts w:eastAsiaTheme="majorEastAsia"/>
          <w:b/>
          <w:bCs/>
          <w:color w:val="2F5496" w:themeColor="accent1" w:themeShade="BF"/>
          <w:spacing w:val="20"/>
          <w:sz w:val="28"/>
          <w:szCs w:val="28"/>
        </w:rPr>
      </w:pPr>
    </w:p>
    <w:p w14:paraId="667433AF" w14:textId="56DE98B1" w:rsidR="00490259" w:rsidRPr="00DE0294" w:rsidRDefault="00490259" w:rsidP="006733CD">
      <w:pPr>
        <w:spacing w:after="40"/>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w:t>
      </w:r>
      <w:r w:rsidR="009A018A">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Zamawiającego</w:t>
      </w:r>
    </w:p>
    <w:p w14:paraId="12EFAF8C" w14:textId="77777777" w:rsidR="00490259" w:rsidRPr="00DE0294" w:rsidRDefault="00490259" w:rsidP="006733CD">
      <w:pPr>
        <w:spacing w:after="40"/>
        <w:jc w:val="both"/>
        <w:rPr>
          <w:rFonts w:eastAsiaTheme="majorEastAsia"/>
          <w:b/>
          <w:bCs/>
          <w:color w:val="2F5496" w:themeColor="accent1" w:themeShade="BF"/>
          <w:spacing w:val="20"/>
          <w:sz w:val="28"/>
          <w:szCs w:val="28"/>
        </w:rPr>
      </w:pPr>
    </w:p>
    <w:p w14:paraId="102E41B7" w14:textId="77777777" w:rsidR="00490259" w:rsidRDefault="00490259" w:rsidP="006733CD">
      <w:pPr>
        <w:widowControl w:val="0"/>
        <w:spacing w:after="40"/>
        <w:ind w:left="4820"/>
      </w:pPr>
    </w:p>
    <w:p w14:paraId="599BB144" w14:textId="0AF6435D" w:rsidR="00490259" w:rsidRDefault="00490259" w:rsidP="006733CD">
      <w:pPr>
        <w:spacing w:after="40"/>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6733CD">
      <w:pPr>
        <w:spacing w:after="40"/>
        <w:jc w:val="both"/>
        <w:rPr>
          <w:rFonts w:eastAsiaTheme="majorEastAsia"/>
          <w:b/>
          <w:bCs/>
          <w:color w:val="2F5496" w:themeColor="accent1" w:themeShade="BF"/>
          <w:spacing w:val="20"/>
          <w:sz w:val="28"/>
          <w:szCs w:val="28"/>
        </w:rPr>
      </w:pPr>
    </w:p>
    <w:p w14:paraId="3C7F434B" w14:textId="6FFC31B8" w:rsidR="00490259" w:rsidRPr="00DE0294" w:rsidRDefault="00490259" w:rsidP="006733CD">
      <w:pPr>
        <w:spacing w:after="40"/>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6733CD">
      <w:pPr>
        <w:spacing w:after="40"/>
        <w:jc w:val="both"/>
        <w:rPr>
          <w:rFonts w:eastAsiaTheme="majorEastAsia"/>
          <w:b/>
          <w:bCs/>
          <w:color w:val="2F5496" w:themeColor="accent1" w:themeShade="BF"/>
          <w:spacing w:val="20"/>
          <w:sz w:val="28"/>
          <w:szCs w:val="28"/>
        </w:rPr>
      </w:pPr>
    </w:p>
    <w:p w14:paraId="789CE827" w14:textId="2BA5147C" w:rsidR="00490259" w:rsidRDefault="00490259" w:rsidP="006733CD">
      <w:pPr>
        <w:spacing w:after="40"/>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6733CD">
      <w:pPr>
        <w:spacing w:after="40"/>
        <w:jc w:val="both"/>
        <w:rPr>
          <w:rFonts w:eastAsiaTheme="majorEastAsia"/>
          <w:b/>
          <w:bCs/>
          <w:color w:val="2F5496" w:themeColor="accent1" w:themeShade="BF"/>
          <w:spacing w:val="20"/>
          <w:sz w:val="28"/>
          <w:szCs w:val="28"/>
        </w:rPr>
      </w:pPr>
    </w:p>
    <w:p w14:paraId="5C365405" w14:textId="571B04E1" w:rsidR="00490259" w:rsidRPr="009A018A" w:rsidRDefault="00490259" w:rsidP="006733CD">
      <w:pPr>
        <w:spacing w:after="40"/>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p>
    <w:p w14:paraId="7EC17A31" w14:textId="77777777" w:rsidR="006E5FB0" w:rsidRDefault="006E5FB0" w:rsidP="006733CD">
      <w:pPr>
        <w:spacing w:after="40"/>
        <w:jc w:val="both"/>
      </w:pPr>
    </w:p>
    <w:p w14:paraId="58F4A01D" w14:textId="77777777" w:rsidR="006E5FB0" w:rsidRDefault="006E5FB0" w:rsidP="006733CD">
      <w:pPr>
        <w:spacing w:after="40"/>
        <w:jc w:val="both"/>
      </w:pPr>
    </w:p>
    <w:p w14:paraId="502E9C17" w14:textId="77777777" w:rsidR="006E5FB0" w:rsidRDefault="006E5FB0" w:rsidP="006733CD">
      <w:pPr>
        <w:spacing w:after="40"/>
        <w:jc w:val="both"/>
      </w:pPr>
    </w:p>
    <w:p w14:paraId="5A57C03E" w14:textId="77777777" w:rsidR="00E1327A" w:rsidRDefault="00490259" w:rsidP="006733CD">
      <w:pPr>
        <w:spacing w:after="40"/>
        <w:jc w:val="both"/>
        <w:rPr>
          <w:b/>
          <w:bCs/>
          <w:sz w:val="24"/>
          <w:szCs w:val="24"/>
        </w:rPr>
      </w:pPr>
      <w:r w:rsidRPr="00134DA6">
        <w:rPr>
          <w:b/>
          <w:bCs/>
          <w:sz w:val="24"/>
          <w:szCs w:val="24"/>
        </w:rPr>
        <w:t>dostępne pod adresem</w:t>
      </w:r>
      <w:r w:rsidR="006E5FB0" w:rsidRPr="00134DA6">
        <w:rPr>
          <w:b/>
          <w:bCs/>
          <w:sz w:val="24"/>
          <w:szCs w:val="24"/>
        </w:rPr>
        <w:t>:</w:t>
      </w:r>
    </w:p>
    <w:p w14:paraId="594D6639" w14:textId="6C51493F" w:rsidR="00E1327A" w:rsidRPr="00E1327A" w:rsidRDefault="00E1327A" w:rsidP="006733CD">
      <w:pPr>
        <w:spacing w:after="40"/>
        <w:jc w:val="both"/>
        <w:rPr>
          <w:sz w:val="22"/>
          <w:szCs w:val="22"/>
        </w:rPr>
      </w:pPr>
      <w:hyperlink r:id="rId16" w:history="1">
        <w:r w:rsidRPr="00426E34">
          <w:rPr>
            <w:rStyle w:val="Hipercze"/>
            <w:sz w:val="22"/>
            <w:szCs w:val="22"/>
          </w:rPr>
          <w:t>https://www.pgg.pl/strefa-korporacyjna/dostawcy/profil-nabywcy/cennik-uslug-pgg</w:t>
        </w:r>
      </w:hyperlink>
    </w:p>
    <w:p w14:paraId="73047766" w14:textId="095776F8" w:rsidR="00490259" w:rsidRPr="00134DA6" w:rsidRDefault="00490259" w:rsidP="006733CD">
      <w:pPr>
        <w:spacing w:after="40"/>
        <w:jc w:val="both"/>
        <w:rPr>
          <w:rStyle w:val="Hipercze"/>
          <w:b/>
          <w:bCs/>
          <w:sz w:val="24"/>
          <w:szCs w:val="24"/>
        </w:rPr>
      </w:pPr>
    </w:p>
    <w:p w14:paraId="0D6588AE" w14:textId="77777777" w:rsidR="00490259" w:rsidRPr="007A4EE6" w:rsidRDefault="00490259" w:rsidP="006733CD">
      <w:pPr>
        <w:spacing w:after="40"/>
        <w:jc w:val="both"/>
      </w:pPr>
      <w:r>
        <w:br w:type="page"/>
      </w:r>
    </w:p>
    <w:p w14:paraId="0B39422C" w14:textId="643B80F2" w:rsidR="00490259" w:rsidRPr="000F6329" w:rsidRDefault="00490259" w:rsidP="006733CD">
      <w:pPr>
        <w:spacing w:after="40"/>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6733CD">
      <w:pPr>
        <w:spacing w:after="40"/>
        <w:ind w:left="426"/>
        <w:jc w:val="center"/>
        <w:rPr>
          <w:b/>
          <w:bCs/>
          <w:spacing w:val="20"/>
          <w:sz w:val="28"/>
          <w:szCs w:val="28"/>
        </w:rPr>
      </w:pPr>
    </w:p>
    <w:p w14:paraId="2205B0A3" w14:textId="758A57E7" w:rsidR="00490259" w:rsidRDefault="00490259" w:rsidP="006733CD">
      <w:pPr>
        <w:spacing w:after="40"/>
        <w:ind w:left="426"/>
        <w:jc w:val="center"/>
        <w:rPr>
          <w:b/>
          <w:bCs/>
          <w:spacing w:val="20"/>
          <w:sz w:val="28"/>
          <w:szCs w:val="28"/>
        </w:rPr>
      </w:pPr>
    </w:p>
    <w:p w14:paraId="575B3479" w14:textId="77777777" w:rsidR="006E5FB0" w:rsidRPr="00E66F78" w:rsidRDefault="006E5FB0" w:rsidP="006733CD">
      <w:pPr>
        <w:spacing w:after="40"/>
        <w:ind w:left="426"/>
        <w:jc w:val="center"/>
        <w:rPr>
          <w:b/>
          <w:bCs/>
          <w:spacing w:val="20"/>
          <w:sz w:val="28"/>
          <w:szCs w:val="28"/>
        </w:rPr>
      </w:pPr>
    </w:p>
    <w:p w14:paraId="4F5619C2" w14:textId="77777777" w:rsidR="00490259" w:rsidRPr="00E66F78" w:rsidRDefault="00490259" w:rsidP="006733CD">
      <w:pPr>
        <w:spacing w:after="40"/>
        <w:ind w:left="426"/>
        <w:jc w:val="center"/>
        <w:rPr>
          <w:b/>
          <w:bCs/>
          <w:spacing w:val="20"/>
          <w:sz w:val="28"/>
          <w:szCs w:val="28"/>
        </w:rPr>
      </w:pPr>
    </w:p>
    <w:p w14:paraId="3526F853" w14:textId="34EF4F5C" w:rsidR="00490259" w:rsidRPr="00E66F78" w:rsidRDefault="00490259" w:rsidP="006733CD">
      <w:pPr>
        <w:spacing w:after="40"/>
        <w:ind w:left="426"/>
        <w:jc w:val="center"/>
        <w:rPr>
          <w:b/>
          <w:bCs/>
          <w:spacing w:val="20"/>
          <w:sz w:val="28"/>
          <w:szCs w:val="28"/>
        </w:rPr>
      </w:pPr>
      <w:r w:rsidRPr="00E66F78">
        <w:rPr>
          <w:b/>
          <w:bCs/>
          <w:spacing w:val="20"/>
          <w:sz w:val="28"/>
          <w:szCs w:val="28"/>
        </w:rPr>
        <w:t>Elektroniczny Formularz Ofertowy jest dostępny na platformie Elektronicznego Formularza Ofertowego.</w:t>
      </w:r>
    </w:p>
    <w:p w14:paraId="3311619E" w14:textId="4712BABC" w:rsidR="00490259" w:rsidRDefault="00490259" w:rsidP="006733CD">
      <w:pPr>
        <w:spacing w:after="40"/>
        <w:ind w:left="426"/>
        <w:jc w:val="center"/>
        <w:rPr>
          <w:b/>
          <w:bCs/>
          <w:spacing w:val="20"/>
          <w:sz w:val="28"/>
          <w:szCs w:val="28"/>
        </w:rPr>
      </w:pPr>
    </w:p>
    <w:p w14:paraId="34928F25" w14:textId="77777777" w:rsidR="006E5FB0" w:rsidRPr="00E66F78" w:rsidRDefault="006E5FB0" w:rsidP="006733CD">
      <w:pPr>
        <w:spacing w:after="40"/>
        <w:ind w:left="426"/>
        <w:jc w:val="center"/>
        <w:rPr>
          <w:b/>
          <w:bCs/>
          <w:spacing w:val="20"/>
          <w:sz w:val="28"/>
          <w:szCs w:val="28"/>
        </w:rPr>
      </w:pPr>
    </w:p>
    <w:p w14:paraId="3CDABF98" w14:textId="77777777" w:rsidR="00490259" w:rsidRPr="00E66F78" w:rsidRDefault="00490259" w:rsidP="006733CD">
      <w:pPr>
        <w:spacing w:after="40"/>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3D8E4C38" w14:textId="7FE3C031" w:rsidR="006733CD" w:rsidRDefault="006733CD">
      <w:pPr>
        <w:spacing w:after="160" w:line="259" w:lineRule="auto"/>
        <w:rPr>
          <w:b/>
          <w:bCs/>
          <w:spacing w:val="20"/>
          <w:sz w:val="28"/>
          <w:szCs w:val="28"/>
          <w:u w:val="single"/>
        </w:rPr>
      </w:pPr>
      <w:r>
        <w:rPr>
          <w:b/>
          <w:bCs/>
          <w:spacing w:val="20"/>
          <w:sz w:val="28"/>
          <w:szCs w:val="28"/>
          <w:u w:val="single"/>
        </w:rPr>
        <w:br w:type="page"/>
      </w:r>
    </w:p>
    <w:p w14:paraId="29C09881" w14:textId="698C03FF" w:rsidR="003761A2" w:rsidRPr="007A4EE6" w:rsidRDefault="003761A2" w:rsidP="006733CD">
      <w:pPr>
        <w:spacing w:after="40"/>
        <w:jc w:val="both"/>
        <w:rPr>
          <w:rFonts w:eastAsiaTheme="majorEastAsia"/>
          <w:b/>
          <w:bCs/>
          <w:color w:val="2F5496" w:themeColor="accent1" w:themeShade="BF"/>
          <w:spacing w:val="20"/>
          <w:sz w:val="28"/>
          <w:szCs w:val="28"/>
        </w:rPr>
      </w:pPr>
      <w:bookmarkStart w:id="110"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0"/>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6733CD">
      <w:pPr>
        <w:spacing w:after="40"/>
        <w:jc w:val="right"/>
        <w:rPr>
          <w:b/>
          <w:sz w:val="28"/>
          <w:szCs w:val="24"/>
        </w:rPr>
      </w:pPr>
    </w:p>
    <w:p w14:paraId="1B6CAC77" w14:textId="77777777" w:rsidR="003761A2" w:rsidRDefault="003761A2" w:rsidP="006733CD">
      <w:pPr>
        <w:spacing w:after="40"/>
        <w:jc w:val="right"/>
        <w:rPr>
          <w:b/>
          <w:sz w:val="28"/>
          <w:szCs w:val="24"/>
        </w:rPr>
      </w:pPr>
    </w:p>
    <w:p w14:paraId="3321089B" w14:textId="77777777" w:rsidR="003761A2" w:rsidRDefault="003761A2" w:rsidP="006733CD">
      <w:pPr>
        <w:spacing w:after="40"/>
        <w:jc w:val="center"/>
        <w:rPr>
          <w:b/>
          <w:sz w:val="28"/>
          <w:szCs w:val="24"/>
        </w:rPr>
      </w:pPr>
    </w:p>
    <w:p w14:paraId="1553DEB4" w14:textId="5BBBD8B4" w:rsidR="003761A2" w:rsidRPr="003F6DC7" w:rsidRDefault="003761A2" w:rsidP="006733CD">
      <w:pPr>
        <w:spacing w:after="40"/>
        <w:jc w:val="center"/>
        <w:rPr>
          <w:i/>
          <w:sz w:val="22"/>
          <w:szCs w:val="16"/>
        </w:rPr>
      </w:pPr>
      <w:bookmarkStart w:id="111" w:name="_Hlk106046523"/>
      <w:bookmarkStart w:id="112"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6733CD">
      <w:pPr>
        <w:tabs>
          <w:tab w:val="left" w:pos="426"/>
        </w:tabs>
        <w:spacing w:after="40"/>
        <w:jc w:val="center"/>
        <w:rPr>
          <w:b/>
          <w:sz w:val="28"/>
          <w:szCs w:val="24"/>
        </w:rPr>
      </w:pPr>
    </w:p>
    <w:p w14:paraId="2A2F05AE" w14:textId="77777777" w:rsidR="003761A2" w:rsidRPr="00885C5D" w:rsidRDefault="003761A2" w:rsidP="006733CD">
      <w:pPr>
        <w:tabs>
          <w:tab w:val="left" w:pos="426"/>
        </w:tabs>
        <w:spacing w:after="40"/>
        <w:jc w:val="both"/>
        <w:rPr>
          <w:sz w:val="24"/>
          <w:szCs w:val="22"/>
        </w:rPr>
      </w:pPr>
    </w:p>
    <w:p w14:paraId="268DEFAF" w14:textId="2BC9EB20" w:rsidR="007622AA" w:rsidRDefault="007622AA" w:rsidP="006733CD">
      <w:pPr>
        <w:spacing w:after="40"/>
        <w:jc w:val="both"/>
        <w:rPr>
          <w:sz w:val="24"/>
        </w:rPr>
      </w:pPr>
      <w:r w:rsidRPr="00180AF0">
        <w:rPr>
          <w:sz w:val="24"/>
        </w:rPr>
        <w:t>W związku z zainteresowaniem wzięcia udziału w postępowaniu o udzielenie zamówienia w trybie przetargu nieograniczonego pn.: .……………………………………</w:t>
      </w:r>
      <w:r w:rsidR="003F6DC7">
        <w:rPr>
          <w:sz w:val="24"/>
        </w:rPr>
        <w:t>….</w:t>
      </w:r>
      <w:r w:rsidRPr="00180AF0">
        <w:rPr>
          <w:sz w:val="24"/>
        </w:rPr>
        <w:t>………</w:t>
      </w:r>
      <w:r w:rsidR="003F6DC7">
        <w:rPr>
          <w:sz w:val="24"/>
        </w:rPr>
        <w:t>……………….</w:t>
      </w:r>
      <w:r w:rsidRPr="00180AF0">
        <w:rPr>
          <w:sz w:val="24"/>
        </w:rPr>
        <w:t>… działając jako uprawniony do reprezentacji  …………………………………</w:t>
      </w:r>
      <w:r>
        <w:rPr>
          <w:sz w:val="24"/>
        </w:rPr>
        <w:t>…</w:t>
      </w:r>
      <w:r w:rsidR="003F6DC7">
        <w:rPr>
          <w:sz w:val="24"/>
        </w:rPr>
        <w:t>……………</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w:t>
      </w:r>
      <w:r w:rsidR="003F6DC7">
        <w:rPr>
          <w:sz w:val="24"/>
        </w:rPr>
        <w:t> </w:t>
      </w:r>
      <w:r w:rsidRPr="00180AF0">
        <w:rPr>
          <w:sz w:val="24"/>
        </w:rPr>
        <w:t>realizacji zadań wynikających z udziału w postępowaniu i niewykorzystywania tych informacji w żadnym innym celu, w szczególności poprzez ich udostępnianie osobom i podmiotom trzecim.</w:t>
      </w:r>
    </w:p>
    <w:p w14:paraId="2E30D6D4" w14:textId="77777777" w:rsidR="007622AA" w:rsidRPr="00180AF0" w:rsidRDefault="007622AA" w:rsidP="006733CD">
      <w:pPr>
        <w:spacing w:after="40"/>
        <w:jc w:val="both"/>
        <w:rPr>
          <w:sz w:val="24"/>
        </w:rPr>
      </w:pPr>
    </w:p>
    <w:p w14:paraId="22AE5D15" w14:textId="77777777" w:rsidR="007622AA" w:rsidRDefault="007622AA" w:rsidP="006733CD">
      <w:pPr>
        <w:spacing w:after="40"/>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6733CD">
      <w:pPr>
        <w:spacing w:after="40"/>
        <w:jc w:val="both"/>
        <w:rPr>
          <w:sz w:val="24"/>
        </w:rPr>
      </w:pPr>
    </w:p>
    <w:p w14:paraId="2481617F" w14:textId="577B817F" w:rsidR="007622AA" w:rsidRPr="00180AF0" w:rsidRDefault="007622AA" w:rsidP="006733CD">
      <w:pPr>
        <w:spacing w:after="40"/>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z</w:t>
      </w:r>
      <w:r w:rsidR="003F6DC7">
        <w:rPr>
          <w:sz w:val="24"/>
        </w:rPr>
        <w:t> </w:t>
      </w:r>
      <w:r w:rsidRPr="00180AF0">
        <w:rPr>
          <w:sz w:val="24"/>
        </w:rPr>
        <w:t>uczestnictwem w postępowaniu zobowiążę do zachowania ich w poufności. Za ujawnienie tajemnicy przez takie osoby odpowiadam tak jak za działania własne.</w:t>
      </w:r>
    </w:p>
    <w:p w14:paraId="1286147D" w14:textId="77777777" w:rsidR="007622AA" w:rsidRPr="00180AF0" w:rsidRDefault="007622AA" w:rsidP="009A018A">
      <w:pPr>
        <w:spacing w:after="40"/>
        <w:jc w:val="both"/>
        <w:rPr>
          <w:sz w:val="24"/>
        </w:rPr>
      </w:pPr>
    </w:p>
    <w:p w14:paraId="3CCCC099" w14:textId="77777777" w:rsidR="007622AA" w:rsidRDefault="007622AA" w:rsidP="006733CD">
      <w:pPr>
        <w:spacing w:after="40"/>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9A018A">
      <w:pPr>
        <w:spacing w:after="40"/>
        <w:jc w:val="both"/>
        <w:rPr>
          <w:sz w:val="24"/>
        </w:rPr>
      </w:pPr>
    </w:p>
    <w:p w14:paraId="6D514A18" w14:textId="44663797" w:rsidR="007622AA" w:rsidRPr="00756788" w:rsidRDefault="007622AA" w:rsidP="006733CD">
      <w:pPr>
        <w:spacing w:after="40"/>
        <w:jc w:val="both"/>
        <w:rPr>
          <w:sz w:val="24"/>
        </w:rPr>
      </w:pPr>
      <w:r w:rsidRPr="00180AF0">
        <w:rPr>
          <w:sz w:val="24"/>
        </w:rPr>
        <w:t>Niniejsze zobowiązanie do zachowania poufności obowiązuje przez czas trwania postępowania o</w:t>
      </w:r>
      <w:r w:rsidR="003F6DC7">
        <w:rPr>
          <w:sz w:val="24"/>
        </w:rPr>
        <w:t> </w:t>
      </w:r>
      <w:r w:rsidRPr="00180AF0">
        <w:rPr>
          <w:sz w:val="24"/>
        </w:rPr>
        <w:t xml:space="preserve">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w:t>
      </w:r>
    </w:p>
    <w:bookmarkEnd w:id="111"/>
    <w:bookmarkEnd w:id="112"/>
    <w:p w14:paraId="3CB65D55" w14:textId="77777777" w:rsidR="00AC4DB5" w:rsidRPr="003F6DC7" w:rsidRDefault="003761A2" w:rsidP="006733CD">
      <w:pPr>
        <w:spacing w:after="40"/>
        <w:rPr>
          <w:b/>
          <w:bCs/>
          <w:sz w:val="24"/>
          <w:szCs w:val="24"/>
        </w:rPr>
      </w:pPr>
      <w:r>
        <w:rPr>
          <w:b/>
          <w:bCs/>
          <w:color w:val="0070C0"/>
          <w:sz w:val="40"/>
          <w:szCs w:val="40"/>
        </w:rPr>
        <w:br w:type="page"/>
      </w:r>
    </w:p>
    <w:p w14:paraId="729DEFD9" w14:textId="77777777" w:rsidR="00AC4DB5" w:rsidRDefault="00AC4DB5" w:rsidP="006733CD">
      <w:pPr>
        <w:spacing w:after="40"/>
        <w:rPr>
          <w:b/>
          <w:bCs/>
          <w:color w:val="0070C0"/>
          <w:sz w:val="40"/>
          <w:szCs w:val="40"/>
        </w:rPr>
      </w:pPr>
    </w:p>
    <w:p w14:paraId="20EF2F4D" w14:textId="77777777" w:rsidR="00AC4DB5" w:rsidRDefault="00AC4DB5" w:rsidP="006733CD">
      <w:pPr>
        <w:spacing w:after="40"/>
        <w:rPr>
          <w:b/>
          <w:bCs/>
          <w:color w:val="0070C0"/>
          <w:sz w:val="40"/>
          <w:szCs w:val="40"/>
        </w:rPr>
      </w:pPr>
    </w:p>
    <w:p w14:paraId="1344863B" w14:textId="77777777" w:rsidR="00AC4DB5" w:rsidRDefault="00AC4DB5" w:rsidP="006733CD">
      <w:pPr>
        <w:spacing w:after="40"/>
        <w:rPr>
          <w:b/>
          <w:bCs/>
          <w:color w:val="0070C0"/>
          <w:sz w:val="40"/>
          <w:szCs w:val="40"/>
        </w:rPr>
      </w:pPr>
    </w:p>
    <w:p w14:paraId="56E96C6D" w14:textId="77777777" w:rsidR="00AC4DB5" w:rsidRDefault="00AC4DB5" w:rsidP="006733CD">
      <w:pPr>
        <w:spacing w:after="40"/>
        <w:rPr>
          <w:b/>
          <w:bCs/>
          <w:color w:val="0070C0"/>
          <w:sz w:val="40"/>
          <w:szCs w:val="40"/>
        </w:rPr>
      </w:pPr>
    </w:p>
    <w:p w14:paraId="72347C84" w14:textId="77777777" w:rsidR="00AC4DB5" w:rsidRDefault="00AC4DB5" w:rsidP="006733CD">
      <w:pPr>
        <w:spacing w:after="40"/>
        <w:rPr>
          <w:b/>
          <w:bCs/>
          <w:color w:val="0070C0"/>
          <w:sz w:val="40"/>
          <w:szCs w:val="40"/>
        </w:rPr>
      </w:pPr>
    </w:p>
    <w:p w14:paraId="429DB201" w14:textId="77777777" w:rsidR="00AC4DB5" w:rsidRDefault="00AC4DB5" w:rsidP="006733CD">
      <w:pPr>
        <w:spacing w:after="40"/>
        <w:rPr>
          <w:b/>
          <w:bCs/>
          <w:color w:val="0070C0"/>
          <w:sz w:val="40"/>
          <w:szCs w:val="40"/>
        </w:rPr>
      </w:pPr>
    </w:p>
    <w:p w14:paraId="65F6F3D4" w14:textId="77777777" w:rsidR="00AC4DB5" w:rsidRDefault="00AC4DB5" w:rsidP="006733CD">
      <w:pPr>
        <w:spacing w:after="40"/>
        <w:rPr>
          <w:b/>
          <w:bCs/>
          <w:color w:val="0070C0"/>
          <w:sz w:val="40"/>
          <w:szCs w:val="40"/>
        </w:rPr>
      </w:pPr>
    </w:p>
    <w:p w14:paraId="478D2F72" w14:textId="77777777" w:rsidR="00AC4DB5" w:rsidRDefault="00AC4DB5" w:rsidP="006733CD">
      <w:pPr>
        <w:spacing w:after="40"/>
        <w:rPr>
          <w:b/>
          <w:bCs/>
          <w:color w:val="0070C0"/>
          <w:sz w:val="40"/>
          <w:szCs w:val="40"/>
        </w:rPr>
      </w:pPr>
    </w:p>
    <w:p w14:paraId="61116861" w14:textId="77777777" w:rsidR="00AC4DB5" w:rsidRDefault="00AC4DB5" w:rsidP="006733CD">
      <w:pPr>
        <w:spacing w:after="40"/>
        <w:rPr>
          <w:b/>
          <w:bCs/>
          <w:color w:val="0070C0"/>
          <w:sz w:val="40"/>
          <w:szCs w:val="40"/>
        </w:rPr>
      </w:pPr>
    </w:p>
    <w:p w14:paraId="5063D086" w14:textId="28CB8ED1" w:rsidR="00490259" w:rsidRPr="00426E34" w:rsidRDefault="00490259" w:rsidP="006733CD">
      <w:pPr>
        <w:spacing w:after="40"/>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2432B807" w:rsidR="006733CD" w:rsidRDefault="006733CD">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56D85751" w14:textId="782BDD0A" w:rsidR="00490259" w:rsidRPr="000F6329" w:rsidRDefault="00490259" w:rsidP="006733CD">
      <w:pPr>
        <w:spacing w:after="40"/>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6733CD">
      <w:pPr>
        <w:spacing w:after="40"/>
        <w:jc w:val="both"/>
        <w:rPr>
          <w:sz w:val="22"/>
          <w:szCs w:val="22"/>
        </w:rPr>
      </w:pPr>
    </w:p>
    <w:p w14:paraId="7C03A106" w14:textId="77777777" w:rsidR="00490259" w:rsidRDefault="00490259" w:rsidP="006733CD">
      <w:pPr>
        <w:spacing w:after="40"/>
        <w:jc w:val="both"/>
        <w:rPr>
          <w:sz w:val="22"/>
          <w:szCs w:val="22"/>
        </w:rPr>
      </w:pPr>
    </w:p>
    <w:p w14:paraId="324560D6" w14:textId="77777777" w:rsidR="00490259" w:rsidRDefault="00490259" w:rsidP="006733CD">
      <w:pPr>
        <w:pStyle w:val="bullet"/>
        <w:widowControl w:val="0"/>
        <w:spacing w:before="0" w:after="40"/>
        <w:jc w:val="center"/>
        <w:rPr>
          <w:b/>
          <w:bCs/>
          <w:sz w:val="20"/>
          <w:szCs w:val="18"/>
        </w:rPr>
      </w:pPr>
    </w:p>
    <w:p w14:paraId="2B83C121" w14:textId="42A53C23" w:rsidR="00BE4794" w:rsidRPr="008057B2" w:rsidRDefault="00BE4794" w:rsidP="006733CD">
      <w:pPr>
        <w:tabs>
          <w:tab w:val="left" w:pos="0"/>
        </w:tabs>
        <w:spacing w:after="40"/>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6733CD">
      <w:pPr>
        <w:spacing w:after="40"/>
        <w:jc w:val="both"/>
        <w:rPr>
          <w:sz w:val="22"/>
          <w:szCs w:val="22"/>
        </w:rPr>
      </w:pPr>
    </w:p>
    <w:p w14:paraId="17F4F43A" w14:textId="77777777" w:rsidR="00490259" w:rsidRDefault="00490259" w:rsidP="006733CD">
      <w:pPr>
        <w:spacing w:after="40"/>
        <w:jc w:val="both"/>
        <w:rPr>
          <w:sz w:val="22"/>
          <w:szCs w:val="22"/>
        </w:rPr>
      </w:pPr>
    </w:p>
    <w:p w14:paraId="2B4A0C12" w14:textId="77777777" w:rsidR="00490259" w:rsidRPr="00E66F78" w:rsidRDefault="00490259" w:rsidP="006733CD">
      <w:pPr>
        <w:spacing w:after="40"/>
        <w:jc w:val="both"/>
        <w:rPr>
          <w:sz w:val="22"/>
          <w:szCs w:val="22"/>
        </w:rPr>
      </w:pPr>
    </w:p>
    <w:p w14:paraId="52BDCE74" w14:textId="77777777" w:rsidR="00490259" w:rsidRPr="002A0BD5" w:rsidRDefault="00490259" w:rsidP="006733CD">
      <w:pPr>
        <w:pStyle w:val="bullet"/>
        <w:widowControl w:val="0"/>
        <w:spacing w:before="0" w:after="40"/>
        <w:rPr>
          <w:bCs/>
          <w:sz w:val="18"/>
          <w:szCs w:val="18"/>
        </w:rPr>
      </w:pPr>
    </w:p>
    <w:p w14:paraId="56A60FA8" w14:textId="77777777" w:rsidR="00490259" w:rsidRPr="00A04EE8" w:rsidRDefault="00490259" w:rsidP="006733CD">
      <w:pPr>
        <w:widowControl w:val="0"/>
        <w:spacing w:after="40"/>
        <w:jc w:val="both"/>
        <w:rPr>
          <w:b/>
          <w:sz w:val="24"/>
          <w:szCs w:val="24"/>
        </w:rPr>
      </w:pPr>
      <w:r w:rsidRPr="00A04EE8">
        <w:rPr>
          <w:b/>
          <w:sz w:val="24"/>
          <w:szCs w:val="24"/>
        </w:rPr>
        <w:t>Oświadczam, że:</w:t>
      </w:r>
    </w:p>
    <w:p w14:paraId="3BB37FDD" w14:textId="77777777" w:rsidR="00490259" w:rsidRPr="003F6DC7" w:rsidRDefault="00490259" w:rsidP="006733CD">
      <w:pPr>
        <w:pStyle w:val="Akapitzlist"/>
        <w:widowControl w:val="0"/>
        <w:spacing w:after="40"/>
        <w:ind w:left="360"/>
        <w:jc w:val="both"/>
        <w:rPr>
          <w:b/>
        </w:rPr>
      </w:pPr>
    </w:p>
    <w:p w14:paraId="703D2756" w14:textId="3B787B1F" w:rsidR="00490259" w:rsidRPr="003F6DC7" w:rsidRDefault="00490259">
      <w:pPr>
        <w:pStyle w:val="Akapitzlist"/>
        <w:widowControl w:val="0"/>
        <w:numPr>
          <w:ilvl w:val="0"/>
          <w:numId w:val="37"/>
        </w:numPr>
        <w:spacing w:after="40"/>
        <w:ind w:left="426" w:hanging="425"/>
        <w:jc w:val="both"/>
        <w:rPr>
          <w:bCs/>
        </w:rPr>
      </w:pPr>
      <w:r w:rsidRPr="003F6DC7">
        <w:rPr>
          <w:bCs/>
        </w:rPr>
        <w:t xml:space="preserve">nie podlegam wykluczeniu z postępowania o udzielenie zamówienia na podstawie </w:t>
      </w:r>
      <w:r w:rsidR="002A4CEC" w:rsidRPr="003F6DC7">
        <w:rPr>
          <w:bCs/>
        </w:rPr>
        <w:t>części V ust. 2 SWZ</w:t>
      </w:r>
      <w:r w:rsidR="00A04EE8" w:rsidRPr="003F6DC7">
        <w:rPr>
          <w:bCs/>
        </w:rPr>
        <w:t>;</w:t>
      </w:r>
    </w:p>
    <w:p w14:paraId="751AF737" w14:textId="742607A3" w:rsidR="00490259" w:rsidRPr="003F6DC7" w:rsidRDefault="00490259">
      <w:pPr>
        <w:pStyle w:val="Akapitzlist"/>
        <w:widowControl w:val="0"/>
        <w:numPr>
          <w:ilvl w:val="0"/>
          <w:numId w:val="37"/>
        </w:numPr>
        <w:spacing w:after="40"/>
        <w:ind w:left="426" w:hanging="425"/>
        <w:jc w:val="both"/>
        <w:rPr>
          <w:bCs/>
        </w:rPr>
      </w:pPr>
      <w:r w:rsidRPr="003F6DC7">
        <w:rPr>
          <w:bCs/>
        </w:rPr>
        <w:t>spełniam warunki udziału w postępowaniu określone przez Zamawiającego</w:t>
      </w:r>
      <w:r w:rsidR="00ED4100" w:rsidRPr="003F6DC7">
        <w:rPr>
          <w:bCs/>
        </w:rPr>
        <w:t xml:space="preserve"> w SWZ</w:t>
      </w:r>
      <w:r w:rsidR="00A04EE8" w:rsidRPr="003F6DC7">
        <w:rPr>
          <w:bCs/>
        </w:rPr>
        <w:t>;</w:t>
      </w:r>
    </w:p>
    <w:p w14:paraId="268AE541" w14:textId="023AC605" w:rsidR="00490259" w:rsidRPr="003F6DC7" w:rsidRDefault="00490259">
      <w:pPr>
        <w:pStyle w:val="Akapitzlist"/>
        <w:widowControl w:val="0"/>
        <w:numPr>
          <w:ilvl w:val="0"/>
          <w:numId w:val="37"/>
        </w:numPr>
        <w:spacing w:after="40"/>
        <w:ind w:left="426" w:hanging="425"/>
        <w:jc w:val="both"/>
        <w:rPr>
          <w:bCs/>
        </w:rPr>
      </w:pPr>
      <w:r w:rsidRPr="003F6DC7">
        <w:rPr>
          <w:bCs/>
        </w:rPr>
        <w:t>spełniam wymagania odnoszące się do przedmiotu zamówienia określone przez Zamawiającego</w:t>
      </w:r>
      <w:r w:rsidR="00ED4100" w:rsidRPr="003F6DC7">
        <w:rPr>
          <w:bCs/>
        </w:rPr>
        <w:t xml:space="preserve"> w SWZ</w:t>
      </w:r>
      <w:r w:rsidR="00A04EE8" w:rsidRPr="003F6DC7">
        <w:rPr>
          <w:bCs/>
        </w:rPr>
        <w:t>;</w:t>
      </w:r>
    </w:p>
    <w:p w14:paraId="3989B439" w14:textId="77777777" w:rsidR="00490259" w:rsidRPr="003F6DC7" w:rsidRDefault="00490259">
      <w:pPr>
        <w:pStyle w:val="Akapitzlist"/>
        <w:widowControl w:val="0"/>
        <w:numPr>
          <w:ilvl w:val="0"/>
          <w:numId w:val="37"/>
        </w:numPr>
        <w:spacing w:after="40"/>
        <w:ind w:left="426" w:hanging="425"/>
        <w:jc w:val="both"/>
        <w:rPr>
          <w:bCs/>
        </w:rPr>
      </w:pPr>
      <w:r w:rsidRPr="003F6DC7">
        <w:rPr>
          <w:bCs/>
        </w:rPr>
        <w:t>odpowiadam solidarnie za wykonanie przedmiotu zamówienia.</w:t>
      </w:r>
    </w:p>
    <w:p w14:paraId="72D3BEBA" w14:textId="77777777" w:rsidR="00490259" w:rsidRPr="003F6DC7" w:rsidRDefault="00490259" w:rsidP="006733CD">
      <w:pPr>
        <w:tabs>
          <w:tab w:val="left" w:pos="851"/>
        </w:tabs>
        <w:spacing w:after="40"/>
        <w:ind w:left="-142" w:firstLine="142"/>
        <w:rPr>
          <w:b/>
          <w:bCs/>
          <w:strike/>
          <w:sz w:val="24"/>
          <w:szCs w:val="24"/>
        </w:rPr>
      </w:pPr>
    </w:p>
    <w:p w14:paraId="4131E10E" w14:textId="77777777" w:rsidR="00490259" w:rsidRPr="003F6DC7" w:rsidRDefault="00490259" w:rsidP="006733CD">
      <w:pPr>
        <w:tabs>
          <w:tab w:val="left" w:pos="851"/>
        </w:tabs>
        <w:spacing w:after="40"/>
        <w:ind w:left="-142" w:firstLine="142"/>
        <w:rPr>
          <w:b/>
          <w:bCs/>
          <w:strike/>
          <w:sz w:val="22"/>
          <w:szCs w:val="22"/>
        </w:rPr>
      </w:pPr>
    </w:p>
    <w:p w14:paraId="31939ADF" w14:textId="77777777" w:rsidR="00490259" w:rsidRDefault="00490259" w:rsidP="006733CD">
      <w:pPr>
        <w:tabs>
          <w:tab w:val="left" w:pos="851"/>
        </w:tabs>
        <w:spacing w:after="40"/>
        <w:ind w:left="-142" w:firstLine="142"/>
        <w:rPr>
          <w:b/>
          <w:bCs/>
          <w:strike/>
          <w:sz w:val="22"/>
          <w:szCs w:val="22"/>
        </w:rPr>
      </w:pPr>
    </w:p>
    <w:p w14:paraId="06A92D1D" w14:textId="77777777" w:rsidR="00490259" w:rsidRDefault="00490259" w:rsidP="006733CD">
      <w:pPr>
        <w:tabs>
          <w:tab w:val="left" w:pos="851"/>
        </w:tabs>
        <w:spacing w:after="40"/>
        <w:ind w:left="-142" w:firstLine="142"/>
        <w:rPr>
          <w:b/>
          <w:bCs/>
          <w:strike/>
          <w:sz w:val="22"/>
          <w:szCs w:val="22"/>
        </w:rPr>
      </w:pPr>
    </w:p>
    <w:p w14:paraId="23346BAE" w14:textId="77777777" w:rsidR="00490259" w:rsidRDefault="00490259" w:rsidP="006733CD">
      <w:pPr>
        <w:tabs>
          <w:tab w:val="left" w:pos="851"/>
        </w:tabs>
        <w:spacing w:after="40"/>
        <w:ind w:left="-142" w:firstLine="142"/>
        <w:rPr>
          <w:b/>
          <w:bCs/>
          <w:strike/>
          <w:sz w:val="22"/>
          <w:szCs w:val="22"/>
        </w:rPr>
      </w:pPr>
    </w:p>
    <w:p w14:paraId="2D13CA41" w14:textId="6F55B677" w:rsidR="00490259" w:rsidRPr="00E66F78" w:rsidRDefault="00490259" w:rsidP="006733CD">
      <w:pPr>
        <w:spacing w:after="40"/>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6733CD">
      <w:pPr>
        <w:tabs>
          <w:tab w:val="left" w:pos="851"/>
        </w:tabs>
        <w:spacing w:after="40"/>
        <w:ind w:left="-142" w:firstLine="142"/>
        <w:rPr>
          <w:strike/>
          <w:sz w:val="22"/>
        </w:rPr>
      </w:pPr>
      <w:r w:rsidRPr="00CE1A8D">
        <w:rPr>
          <w:b/>
          <w:bCs/>
          <w:strike/>
          <w:sz w:val="22"/>
          <w:szCs w:val="22"/>
        </w:rPr>
        <w:br w:type="page"/>
      </w:r>
    </w:p>
    <w:p w14:paraId="001E6EB6" w14:textId="4D4E3579" w:rsidR="00490259" w:rsidRPr="00E63E3D" w:rsidRDefault="00490259" w:rsidP="006733CD">
      <w:pPr>
        <w:spacing w:after="40"/>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.2 do SWZ – OŚWIADCZENIE O PRZYNALEŻNOŚCI</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6733CD">
      <w:pPr>
        <w:spacing w:after="40"/>
        <w:jc w:val="center"/>
        <w:rPr>
          <w:b/>
          <w:sz w:val="22"/>
          <w:szCs w:val="24"/>
        </w:rPr>
      </w:pPr>
    </w:p>
    <w:p w14:paraId="5C516B28" w14:textId="77777777" w:rsidR="00FE6881" w:rsidRPr="00E66F78" w:rsidRDefault="00FE6881" w:rsidP="006733CD">
      <w:pPr>
        <w:spacing w:after="40"/>
        <w:jc w:val="center"/>
        <w:rPr>
          <w:b/>
          <w:sz w:val="22"/>
          <w:szCs w:val="24"/>
        </w:rPr>
      </w:pPr>
    </w:p>
    <w:p w14:paraId="05A5CF55" w14:textId="323950B2" w:rsidR="00490259" w:rsidRPr="00111016" w:rsidRDefault="00490259" w:rsidP="006733CD">
      <w:pPr>
        <w:tabs>
          <w:tab w:val="left" w:pos="0"/>
        </w:tabs>
        <w:spacing w:after="40"/>
        <w:rPr>
          <w:sz w:val="22"/>
          <w:szCs w:val="22"/>
        </w:rPr>
      </w:pPr>
      <w:bookmarkStart w:id="113"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3F6DC7" w:rsidRDefault="00490259" w:rsidP="006733CD">
      <w:pPr>
        <w:tabs>
          <w:tab w:val="left" w:pos="0"/>
        </w:tabs>
        <w:spacing w:after="40"/>
      </w:pPr>
    </w:p>
    <w:p w14:paraId="02CFB92F" w14:textId="77777777" w:rsidR="00490259" w:rsidRPr="003F6DC7" w:rsidRDefault="00490259" w:rsidP="006733CD">
      <w:pPr>
        <w:spacing w:after="40"/>
        <w:jc w:val="both"/>
      </w:pPr>
    </w:p>
    <w:p w14:paraId="3C5AE1B2" w14:textId="25BB7C20" w:rsidR="00490259" w:rsidRPr="002B3992" w:rsidRDefault="00490259" w:rsidP="006733CD">
      <w:pPr>
        <w:spacing w:after="40"/>
        <w:jc w:val="both"/>
        <w:rPr>
          <w:sz w:val="22"/>
          <w:szCs w:val="22"/>
        </w:rPr>
      </w:pPr>
      <w:r w:rsidRPr="003F6DC7">
        <w:rPr>
          <w:sz w:val="22"/>
          <w:szCs w:val="22"/>
        </w:rPr>
        <w:t>Skł</w:t>
      </w:r>
      <w:r w:rsidRPr="00111016">
        <w:rPr>
          <w:sz w:val="22"/>
          <w:szCs w:val="22"/>
        </w:rPr>
        <w:t xml:space="preserve">adając ofertę w </w:t>
      </w:r>
      <w:r w:rsidRPr="002B3992">
        <w:rPr>
          <w:sz w:val="22"/>
          <w:szCs w:val="22"/>
        </w:rPr>
        <w:t xml:space="preserve">postępowaniu o udzielenie zamówienia nr </w:t>
      </w:r>
      <w:r w:rsidR="003F6DC7">
        <w:rPr>
          <w:sz w:val="22"/>
          <w:szCs w:val="22"/>
        </w:rPr>
        <w:t>422501190</w:t>
      </w:r>
      <w:r w:rsidRPr="002B3992">
        <w:rPr>
          <w:sz w:val="22"/>
          <w:szCs w:val="22"/>
        </w:rPr>
        <w:t xml:space="preserve">, którego przedmiotem jest </w:t>
      </w:r>
      <w:r w:rsidR="003F6DC7" w:rsidRPr="003F6DC7">
        <w:rPr>
          <w:b/>
          <w:bCs/>
          <w:sz w:val="22"/>
          <w:szCs w:val="22"/>
        </w:rPr>
        <w:t>Modernizacja zasilania rezerwowego w Stacji Geofizyki Górniczej dla Oddziału KWK Piast-Ziemowit Ruch Piast</w:t>
      </w:r>
      <w:r w:rsidR="003F6DC7">
        <w:rPr>
          <w:sz w:val="22"/>
          <w:szCs w:val="22"/>
        </w:rPr>
        <w:t>,</w:t>
      </w:r>
      <w:r w:rsidRPr="002B3992">
        <w:rPr>
          <w:sz w:val="22"/>
          <w:szCs w:val="22"/>
        </w:rPr>
        <w:t xml:space="preserve"> oświadczamy, że:</w:t>
      </w:r>
    </w:p>
    <w:p w14:paraId="05912E3A" w14:textId="77777777" w:rsidR="00490259" w:rsidRPr="002B3992" w:rsidRDefault="00490259" w:rsidP="006733CD">
      <w:pPr>
        <w:spacing w:after="40"/>
        <w:jc w:val="both"/>
        <w:rPr>
          <w:sz w:val="22"/>
          <w:szCs w:val="22"/>
        </w:rPr>
      </w:pPr>
    </w:p>
    <w:p w14:paraId="2DA72244" w14:textId="3CACCD0D" w:rsidR="00490259" w:rsidRPr="002B3992" w:rsidRDefault="00496564" w:rsidP="006733CD">
      <w:pPr>
        <w:spacing w:after="40"/>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w:t>
      </w:r>
      <w:r w:rsidR="003F6DC7">
        <w:rPr>
          <w:sz w:val="22"/>
          <w:szCs w:val="22"/>
        </w:rPr>
        <w:t xml:space="preserve"> </w:t>
      </w:r>
      <w:r w:rsidR="00490259" w:rsidRPr="002B3992">
        <w:rPr>
          <w:sz w:val="22"/>
          <w:szCs w:val="22"/>
        </w:rPr>
        <w:t>r. o</w:t>
      </w:r>
      <w:r w:rsidR="003F6DC7">
        <w:rPr>
          <w:sz w:val="22"/>
          <w:szCs w:val="22"/>
        </w:rPr>
        <w:t xml:space="preserve"> </w:t>
      </w:r>
      <w:r w:rsidR="00490259" w:rsidRPr="002B3992">
        <w:rPr>
          <w:sz w:val="22"/>
          <w:szCs w:val="22"/>
        </w:rPr>
        <w:t>ochronie konkurencji i</w:t>
      </w:r>
      <w:r w:rsidR="003F6DC7">
        <w:rPr>
          <w:sz w:val="22"/>
          <w:szCs w:val="22"/>
        </w:rPr>
        <w:t> </w:t>
      </w:r>
      <w:r w:rsidR="00490259" w:rsidRPr="002B3992">
        <w:rPr>
          <w:sz w:val="22"/>
          <w:szCs w:val="22"/>
        </w:rPr>
        <w:t xml:space="preserve">konsumentów </w:t>
      </w:r>
      <w:r w:rsidR="0013238E" w:rsidRPr="002B3992">
        <w:rPr>
          <w:sz w:val="22"/>
          <w:szCs w:val="22"/>
        </w:rPr>
        <w:t>(Dz.</w:t>
      </w:r>
      <w:r w:rsidR="003F6DC7">
        <w:rPr>
          <w:sz w:val="22"/>
          <w:szCs w:val="22"/>
        </w:rPr>
        <w:t xml:space="preserve"> </w:t>
      </w:r>
      <w:r w:rsidR="0013238E" w:rsidRPr="002B3992">
        <w:rPr>
          <w:sz w:val="22"/>
          <w:szCs w:val="22"/>
        </w:rPr>
        <w:t xml:space="preserve">U. 2007 nr 50 poz. 331 z późn. zm.) </w:t>
      </w:r>
      <w:r w:rsidR="00490259" w:rsidRPr="002B3992">
        <w:rPr>
          <w:sz w:val="22"/>
          <w:szCs w:val="22"/>
        </w:rPr>
        <w:t>z żadnym z</w:t>
      </w:r>
      <w:r w:rsidR="003F6DC7">
        <w:rPr>
          <w:sz w:val="22"/>
          <w:szCs w:val="22"/>
        </w:rPr>
        <w:t xml:space="preserve">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6733CD">
      <w:pPr>
        <w:spacing w:after="40"/>
        <w:ind w:left="284" w:hanging="284"/>
        <w:jc w:val="both"/>
        <w:rPr>
          <w:sz w:val="22"/>
          <w:szCs w:val="22"/>
        </w:rPr>
      </w:pPr>
    </w:p>
    <w:p w14:paraId="7FDA5135" w14:textId="006AC4B9" w:rsidR="00490259" w:rsidRPr="002B3992" w:rsidRDefault="00496564" w:rsidP="006733CD">
      <w:pPr>
        <w:spacing w:after="40"/>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6733CD">
      <w:pPr>
        <w:spacing w:after="40"/>
        <w:jc w:val="both"/>
        <w:rPr>
          <w:b/>
          <w:sz w:val="22"/>
          <w:szCs w:val="22"/>
        </w:rPr>
      </w:pPr>
    </w:p>
    <w:p w14:paraId="756A5B88" w14:textId="6C1A9509" w:rsidR="00490259" w:rsidRPr="00111016" w:rsidRDefault="00496564" w:rsidP="006733CD">
      <w:pPr>
        <w:spacing w:after="40"/>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w:t>
      </w:r>
      <w:r w:rsidR="003F6DC7">
        <w:rPr>
          <w:sz w:val="22"/>
          <w:szCs w:val="22"/>
        </w:rPr>
        <w:t xml:space="preserve"> </w:t>
      </w:r>
      <w:r w:rsidR="00490259" w:rsidRPr="002B3992">
        <w:rPr>
          <w:sz w:val="22"/>
          <w:szCs w:val="22"/>
        </w:rPr>
        <w:t>r. o ochronie konkurencji i</w:t>
      </w:r>
      <w:r w:rsidR="003F6DC7">
        <w:rPr>
          <w:sz w:val="22"/>
          <w:szCs w:val="22"/>
        </w:rPr>
        <w:t> </w:t>
      </w:r>
      <w:r w:rsidR="00490259" w:rsidRPr="002B3992">
        <w:rPr>
          <w:sz w:val="22"/>
          <w:szCs w:val="22"/>
        </w:rPr>
        <w:t xml:space="preserve">konsumentów </w:t>
      </w:r>
      <w:r w:rsidR="0013238E" w:rsidRPr="002B3992">
        <w:rPr>
          <w:sz w:val="22"/>
          <w:szCs w:val="22"/>
        </w:rPr>
        <w:t>(Dz.</w:t>
      </w:r>
      <w:r w:rsidR="003F6DC7">
        <w:rPr>
          <w:sz w:val="22"/>
          <w:szCs w:val="22"/>
        </w:rPr>
        <w:t xml:space="preserve"> </w:t>
      </w:r>
      <w:r w:rsidR="0013238E" w:rsidRPr="002B3992">
        <w:rPr>
          <w:sz w:val="22"/>
          <w:szCs w:val="22"/>
        </w:rPr>
        <w:t xml:space="preserve">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mi wskazanymi w</w:t>
      </w:r>
      <w:r w:rsidR="003F6DC7">
        <w:rPr>
          <w:sz w:val="22"/>
          <w:szCs w:val="22"/>
        </w:rPr>
        <w:t> </w:t>
      </w:r>
      <w:r w:rsidR="00490259" w:rsidRPr="002B3992">
        <w:rPr>
          <w:sz w:val="22"/>
          <w:szCs w:val="22"/>
        </w:rPr>
        <w:t xml:space="preserve">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6733CD">
      <w:pPr>
        <w:spacing w:after="4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3B61BE">
        <w:tc>
          <w:tcPr>
            <w:tcW w:w="959" w:type="dxa"/>
          </w:tcPr>
          <w:p w14:paraId="03A5F615" w14:textId="77777777" w:rsidR="00490259" w:rsidRPr="00E66F78" w:rsidRDefault="00490259" w:rsidP="006733CD">
            <w:pPr>
              <w:spacing w:after="40"/>
              <w:jc w:val="both"/>
              <w:rPr>
                <w:sz w:val="24"/>
                <w:szCs w:val="24"/>
              </w:rPr>
            </w:pPr>
            <w:r w:rsidRPr="00E66F78">
              <w:rPr>
                <w:sz w:val="24"/>
                <w:szCs w:val="24"/>
              </w:rPr>
              <w:t>Lp.</w:t>
            </w:r>
          </w:p>
        </w:tc>
        <w:tc>
          <w:tcPr>
            <w:tcW w:w="8251" w:type="dxa"/>
          </w:tcPr>
          <w:p w14:paraId="10DE23DA" w14:textId="77777777" w:rsidR="00490259" w:rsidRPr="00E66F78" w:rsidRDefault="00490259" w:rsidP="006733CD">
            <w:pPr>
              <w:spacing w:after="40"/>
              <w:jc w:val="both"/>
              <w:rPr>
                <w:sz w:val="24"/>
                <w:szCs w:val="24"/>
              </w:rPr>
            </w:pPr>
            <w:r w:rsidRPr="00E66F78">
              <w:rPr>
                <w:sz w:val="24"/>
                <w:szCs w:val="24"/>
              </w:rPr>
              <w:t>Nazwa podmiotu, adres</w:t>
            </w:r>
          </w:p>
          <w:p w14:paraId="351219B8" w14:textId="77777777" w:rsidR="00490259" w:rsidRPr="00E66F78" w:rsidRDefault="00490259" w:rsidP="006733CD">
            <w:pPr>
              <w:spacing w:after="40"/>
              <w:jc w:val="both"/>
              <w:rPr>
                <w:sz w:val="24"/>
                <w:szCs w:val="24"/>
              </w:rPr>
            </w:pPr>
          </w:p>
        </w:tc>
      </w:tr>
      <w:tr w:rsidR="00490259" w:rsidRPr="00E66F78" w14:paraId="737E722F" w14:textId="77777777" w:rsidTr="003B61BE">
        <w:tc>
          <w:tcPr>
            <w:tcW w:w="959" w:type="dxa"/>
          </w:tcPr>
          <w:p w14:paraId="7BD8263E" w14:textId="77777777" w:rsidR="00490259" w:rsidRDefault="00490259" w:rsidP="006733CD">
            <w:pPr>
              <w:spacing w:after="40"/>
              <w:jc w:val="both"/>
              <w:rPr>
                <w:sz w:val="24"/>
                <w:szCs w:val="24"/>
              </w:rPr>
            </w:pPr>
          </w:p>
          <w:p w14:paraId="2535E305" w14:textId="77777777" w:rsidR="009A018A" w:rsidRPr="00E66F78" w:rsidRDefault="009A018A" w:rsidP="006733CD">
            <w:pPr>
              <w:spacing w:after="40"/>
              <w:jc w:val="both"/>
              <w:rPr>
                <w:sz w:val="24"/>
                <w:szCs w:val="24"/>
              </w:rPr>
            </w:pPr>
          </w:p>
        </w:tc>
        <w:tc>
          <w:tcPr>
            <w:tcW w:w="8251" w:type="dxa"/>
          </w:tcPr>
          <w:p w14:paraId="1F52F2E9" w14:textId="77777777" w:rsidR="00490259" w:rsidRPr="00E66F78" w:rsidRDefault="00490259" w:rsidP="006733CD">
            <w:pPr>
              <w:spacing w:after="40"/>
              <w:jc w:val="both"/>
              <w:rPr>
                <w:sz w:val="24"/>
                <w:szCs w:val="24"/>
              </w:rPr>
            </w:pPr>
          </w:p>
          <w:p w14:paraId="4C3DA20C" w14:textId="77777777" w:rsidR="00490259" w:rsidRPr="00E66F78" w:rsidRDefault="00490259" w:rsidP="006733CD">
            <w:pPr>
              <w:spacing w:after="40"/>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6733CD">
            <w:pPr>
              <w:spacing w:after="40"/>
              <w:jc w:val="both"/>
              <w:rPr>
                <w:sz w:val="24"/>
                <w:szCs w:val="24"/>
              </w:rPr>
            </w:pPr>
          </w:p>
          <w:p w14:paraId="006A8271" w14:textId="77777777" w:rsidR="00490259" w:rsidRPr="00E66F78" w:rsidRDefault="00490259" w:rsidP="006733CD">
            <w:pPr>
              <w:spacing w:after="40"/>
              <w:jc w:val="both"/>
              <w:rPr>
                <w:sz w:val="24"/>
                <w:szCs w:val="24"/>
              </w:rPr>
            </w:pPr>
          </w:p>
        </w:tc>
        <w:tc>
          <w:tcPr>
            <w:tcW w:w="8251" w:type="dxa"/>
          </w:tcPr>
          <w:p w14:paraId="6BF194B0" w14:textId="77777777" w:rsidR="00490259" w:rsidRDefault="00490259" w:rsidP="006733CD">
            <w:pPr>
              <w:spacing w:after="40"/>
              <w:jc w:val="both"/>
              <w:rPr>
                <w:sz w:val="24"/>
                <w:szCs w:val="24"/>
              </w:rPr>
            </w:pPr>
          </w:p>
          <w:p w14:paraId="111ADE8E" w14:textId="77777777" w:rsidR="009A018A" w:rsidRPr="00E66F78" w:rsidRDefault="009A018A" w:rsidP="006733CD">
            <w:pPr>
              <w:spacing w:after="40"/>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6733CD">
            <w:pPr>
              <w:spacing w:after="40"/>
              <w:jc w:val="both"/>
              <w:rPr>
                <w:sz w:val="24"/>
                <w:szCs w:val="24"/>
              </w:rPr>
            </w:pPr>
          </w:p>
          <w:p w14:paraId="1A07B3D3" w14:textId="77777777" w:rsidR="00490259" w:rsidRPr="00E66F78" w:rsidRDefault="00490259" w:rsidP="006733CD">
            <w:pPr>
              <w:spacing w:after="40"/>
              <w:jc w:val="both"/>
              <w:rPr>
                <w:sz w:val="24"/>
                <w:szCs w:val="24"/>
              </w:rPr>
            </w:pPr>
          </w:p>
        </w:tc>
        <w:tc>
          <w:tcPr>
            <w:tcW w:w="8251" w:type="dxa"/>
          </w:tcPr>
          <w:p w14:paraId="2A29C180" w14:textId="77777777" w:rsidR="00490259" w:rsidRDefault="00490259" w:rsidP="006733CD">
            <w:pPr>
              <w:spacing w:after="40"/>
              <w:jc w:val="both"/>
              <w:rPr>
                <w:sz w:val="24"/>
                <w:szCs w:val="24"/>
              </w:rPr>
            </w:pPr>
          </w:p>
          <w:p w14:paraId="348A6F28" w14:textId="77777777" w:rsidR="009A018A" w:rsidRPr="00E66F78" w:rsidRDefault="009A018A" w:rsidP="006733CD">
            <w:pPr>
              <w:spacing w:after="40"/>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6733CD">
            <w:pPr>
              <w:spacing w:after="40"/>
              <w:jc w:val="both"/>
              <w:rPr>
                <w:sz w:val="24"/>
                <w:szCs w:val="24"/>
              </w:rPr>
            </w:pPr>
          </w:p>
          <w:p w14:paraId="3E59DCDC" w14:textId="77777777" w:rsidR="00490259" w:rsidRPr="00E66F78" w:rsidRDefault="00490259" w:rsidP="006733CD">
            <w:pPr>
              <w:spacing w:after="40"/>
              <w:jc w:val="both"/>
              <w:rPr>
                <w:sz w:val="24"/>
                <w:szCs w:val="24"/>
              </w:rPr>
            </w:pPr>
          </w:p>
        </w:tc>
        <w:tc>
          <w:tcPr>
            <w:tcW w:w="8251" w:type="dxa"/>
          </w:tcPr>
          <w:p w14:paraId="3129F649" w14:textId="77777777" w:rsidR="00490259" w:rsidRDefault="00490259" w:rsidP="006733CD">
            <w:pPr>
              <w:spacing w:after="40"/>
              <w:jc w:val="both"/>
              <w:rPr>
                <w:sz w:val="24"/>
                <w:szCs w:val="24"/>
              </w:rPr>
            </w:pPr>
          </w:p>
          <w:p w14:paraId="187AB020" w14:textId="77777777" w:rsidR="009A018A" w:rsidRPr="00E66F78" w:rsidRDefault="009A018A" w:rsidP="006733CD">
            <w:pPr>
              <w:spacing w:after="40"/>
              <w:jc w:val="both"/>
              <w:rPr>
                <w:sz w:val="24"/>
                <w:szCs w:val="24"/>
              </w:rPr>
            </w:pPr>
          </w:p>
        </w:tc>
      </w:tr>
    </w:tbl>
    <w:p w14:paraId="684B4381" w14:textId="77777777" w:rsidR="00490259" w:rsidRPr="00E66F78" w:rsidRDefault="00490259" w:rsidP="006733CD">
      <w:pPr>
        <w:spacing w:after="40"/>
        <w:jc w:val="both"/>
        <w:rPr>
          <w:sz w:val="24"/>
          <w:szCs w:val="24"/>
        </w:rPr>
      </w:pPr>
    </w:p>
    <w:p w14:paraId="2A6992BE" w14:textId="77777777" w:rsidR="00490259" w:rsidRPr="00E66F78" w:rsidRDefault="00490259" w:rsidP="006733CD">
      <w:pPr>
        <w:spacing w:after="40"/>
        <w:rPr>
          <w:sz w:val="22"/>
          <w:szCs w:val="22"/>
        </w:rPr>
      </w:pPr>
      <w:r w:rsidRPr="00E66F78">
        <w:rPr>
          <w:sz w:val="22"/>
          <w:szCs w:val="22"/>
        </w:rPr>
        <w:t>*) –zaznaczyć odpowiednio</w:t>
      </w:r>
    </w:p>
    <w:p w14:paraId="501C0F1E" w14:textId="77777777" w:rsidR="00E75E6A" w:rsidRDefault="00E75E6A" w:rsidP="006733CD">
      <w:pPr>
        <w:spacing w:after="40"/>
        <w:rPr>
          <w:i/>
          <w:iCs/>
        </w:rPr>
      </w:pPr>
    </w:p>
    <w:p w14:paraId="1BDB624C" w14:textId="77777777" w:rsidR="00E75E6A" w:rsidRDefault="00E75E6A" w:rsidP="006733CD">
      <w:pPr>
        <w:spacing w:after="40"/>
        <w:rPr>
          <w:i/>
          <w:iCs/>
        </w:rPr>
      </w:pPr>
    </w:p>
    <w:p w14:paraId="7CA055F8" w14:textId="77777777" w:rsidR="00E75E6A" w:rsidRDefault="00E75E6A" w:rsidP="006733CD">
      <w:pPr>
        <w:spacing w:after="40"/>
        <w:rPr>
          <w:i/>
          <w:iCs/>
        </w:rPr>
      </w:pPr>
    </w:p>
    <w:p w14:paraId="438C642D" w14:textId="4A56BD13" w:rsidR="00490259" w:rsidRPr="00E75E6A" w:rsidRDefault="00490259" w:rsidP="006733CD">
      <w:pPr>
        <w:spacing w:after="40"/>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4C81A04E" w:rsidR="006733CD" w:rsidRDefault="006733CD">
      <w:pPr>
        <w:spacing w:after="160" w:line="259" w:lineRule="auto"/>
      </w:pPr>
      <w:r>
        <w:br w:type="page"/>
      </w:r>
    </w:p>
    <w:bookmarkEnd w:id="113"/>
    <w:p w14:paraId="0030EB13" w14:textId="2F3A41DA" w:rsidR="00490259" w:rsidRPr="00E63E3D" w:rsidRDefault="00490259" w:rsidP="006733CD">
      <w:pPr>
        <w:spacing w:after="40"/>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6733CD">
      <w:pPr>
        <w:spacing w:after="40"/>
        <w:jc w:val="both"/>
        <w:rPr>
          <w:rFonts w:eastAsiaTheme="majorEastAsia"/>
          <w:b/>
          <w:bCs/>
          <w:sz w:val="24"/>
          <w:szCs w:val="24"/>
        </w:rPr>
      </w:pPr>
      <w:bookmarkStart w:id="114" w:name="_Hlk106046238"/>
    </w:p>
    <w:p w14:paraId="636643EB" w14:textId="5673E989" w:rsidR="00490259" w:rsidRPr="008057B2" w:rsidRDefault="00490259" w:rsidP="006733CD">
      <w:pPr>
        <w:spacing w:after="40"/>
        <w:jc w:val="center"/>
        <w:rPr>
          <w:b/>
          <w:sz w:val="24"/>
          <w:szCs w:val="24"/>
        </w:rPr>
      </w:pPr>
      <w:r w:rsidRPr="0013238E">
        <w:rPr>
          <w:b/>
          <w:sz w:val="24"/>
          <w:szCs w:val="24"/>
        </w:rPr>
        <w:t xml:space="preserve">w okresie ostatnich </w:t>
      </w:r>
      <w:r w:rsidR="009A018A" w:rsidRPr="009A018A">
        <w:rPr>
          <w:b/>
          <w:sz w:val="24"/>
          <w:szCs w:val="24"/>
        </w:rPr>
        <w:t xml:space="preserve">trzech </w:t>
      </w:r>
      <w:r w:rsidR="0013238E" w:rsidRPr="009A018A">
        <w:rPr>
          <w:b/>
          <w:sz w:val="24"/>
          <w:szCs w:val="24"/>
        </w:rPr>
        <w:t xml:space="preserve">lat </w:t>
      </w:r>
      <w:r w:rsidRPr="0013238E">
        <w:rPr>
          <w:b/>
          <w:sz w:val="24"/>
          <w:szCs w:val="24"/>
        </w:rPr>
        <w:t>w</w:t>
      </w:r>
      <w:r w:rsidR="009A018A">
        <w:rPr>
          <w:b/>
          <w:sz w:val="24"/>
          <w:szCs w:val="24"/>
        </w:rPr>
        <w:t xml:space="preserve"> </w:t>
      </w:r>
      <w:r w:rsidRPr="0013238E">
        <w:rPr>
          <w:b/>
          <w:sz w:val="24"/>
          <w:szCs w:val="24"/>
        </w:rPr>
        <w:t>zakresie niezbędnym do wykazania spełnienia warunku udziału w postępowaniu</w:t>
      </w:r>
    </w:p>
    <w:p w14:paraId="65488A27" w14:textId="77777777" w:rsidR="00490259" w:rsidRPr="008057B2" w:rsidRDefault="00490259" w:rsidP="006733CD">
      <w:pPr>
        <w:spacing w:after="40"/>
        <w:jc w:val="center"/>
        <w:rPr>
          <w:b/>
          <w:sz w:val="24"/>
          <w:szCs w:val="24"/>
        </w:rPr>
      </w:pPr>
    </w:p>
    <w:p w14:paraId="2AE8D6B5" w14:textId="67183819" w:rsidR="00490259" w:rsidRPr="008057B2" w:rsidRDefault="00490259" w:rsidP="006733CD">
      <w:pPr>
        <w:tabs>
          <w:tab w:val="left" w:pos="0"/>
        </w:tabs>
        <w:spacing w:after="40"/>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6733CD">
      <w:pPr>
        <w:tabs>
          <w:tab w:val="left" w:pos="0"/>
        </w:tabs>
        <w:spacing w:after="40"/>
        <w:rPr>
          <w:sz w:val="22"/>
          <w:szCs w:val="22"/>
        </w:rPr>
      </w:pPr>
    </w:p>
    <w:p w14:paraId="75947B9D" w14:textId="77777777" w:rsidR="00490259" w:rsidRPr="00E66F78" w:rsidRDefault="00490259" w:rsidP="006733CD">
      <w:pPr>
        <w:tabs>
          <w:tab w:val="left" w:pos="851"/>
        </w:tabs>
        <w:spacing w:after="40"/>
        <w:jc w:val="both"/>
        <w:rPr>
          <w:sz w:val="24"/>
          <w:szCs w:val="24"/>
          <w:lang w:eastAsia="zh-CN"/>
        </w:rPr>
      </w:pPr>
    </w:p>
    <w:p w14:paraId="5C571B7D" w14:textId="77777777" w:rsidR="00490259" w:rsidRPr="00E66F78" w:rsidRDefault="00490259" w:rsidP="006733CD">
      <w:pPr>
        <w:tabs>
          <w:tab w:val="left" w:pos="851"/>
        </w:tabs>
        <w:spacing w:after="40"/>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6733CD">
            <w:pPr>
              <w:tabs>
                <w:tab w:val="left" w:pos="851"/>
              </w:tabs>
              <w:spacing w:after="40"/>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6733CD">
            <w:pPr>
              <w:tabs>
                <w:tab w:val="left" w:pos="851"/>
              </w:tabs>
              <w:spacing w:after="40"/>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6733CD">
            <w:pPr>
              <w:tabs>
                <w:tab w:val="left" w:pos="851"/>
              </w:tabs>
              <w:spacing w:after="40"/>
              <w:jc w:val="center"/>
              <w:rPr>
                <w:b/>
                <w:sz w:val="18"/>
                <w:szCs w:val="18"/>
                <w:lang w:eastAsia="zh-CN"/>
              </w:rPr>
            </w:pPr>
            <w:r w:rsidRPr="002B3992">
              <w:rPr>
                <w:b/>
                <w:sz w:val="18"/>
                <w:szCs w:val="18"/>
                <w:lang w:eastAsia="zh-CN"/>
              </w:rPr>
              <w:t>Wartość zamówienia brutto zł</w:t>
            </w:r>
          </w:p>
          <w:p w14:paraId="00C66B2D" w14:textId="4ACB904E" w:rsidR="00490259" w:rsidRPr="002B3992" w:rsidRDefault="00490259" w:rsidP="006733CD">
            <w:pPr>
              <w:tabs>
                <w:tab w:val="left" w:pos="851"/>
              </w:tabs>
              <w:spacing w:after="40"/>
              <w:jc w:val="center"/>
              <w:rPr>
                <w:sz w:val="18"/>
                <w:szCs w:val="18"/>
                <w:lang w:eastAsia="zh-CN"/>
              </w:rPr>
            </w:pPr>
            <w:r w:rsidRPr="002B3992">
              <w:rPr>
                <w:sz w:val="18"/>
                <w:szCs w:val="18"/>
                <w:lang w:eastAsia="zh-CN"/>
              </w:rPr>
              <w:t xml:space="preserve">(w okresie ostatnich </w:t>
            </w:r>
            <w:r w:rsidR="009A018A">
              <w:rPr>
                <w:sz w:val="18"/>
                <w:szCs w:val="18"/>
                <w:lang w:eastAsia="zh-CN"/>
              </w:rPr>
              <w:t>3</w:t>
            </w:r>
            <w:r w:rsidR="003F6DC7">
              <w:rPr>
                <w:sz w:val="18"/>
                <w:szCs w:val="18"/>
                <w:lang w:eastAsia="zh-CN"/>
              </w:rPr>
              <w:t xml:space="preserve"> </w:t>
            </w:r>
            <w:r w:rsidRPr="002B3992">
              <w:rPr>
                <w:sz w:val="18"/>
                <w:szCs w:val="18"/>
                <w:lang w:eastAsia="zh-CN"/>
              </w:rPr>
              <w:t>lat przed terminem składania ofert)</w:t>
            </w:r>
          </w:p>
        </w:tc>
        <w:tc>
          <w:tcPr>
            <w:tcW w:w="1417" w:type="dxa"/>
            <w:vAlign w:val="center"/>
          </w:tcPr>
          <w:p w14:paraId="570A589D" w14:textId="77777777" w:rsidR="00490259" w:rsidRPr="002B3992" w:rsidRDefault="00490259" w:rsidP="006733CD">
            <w:pPr>
              <w:tabs>
                <w:tab w:val="left" w:pos="851"/>
              </w:tabs>
              <w:spacing w:after="40"/>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6733CD">
            <w:pPr>
              <w:tabs>
                <w:tab w:val="left" w:pos="851"/>
              </w:tabs>
              <w:spacing w:after="40"/>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6733CD">
            <w:pPr>
              <w:tabs>
                <w:tab w:val="left" w:pos="851"/>
              </w:tabs>
              <w:spacing w:after="40"/>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6733CD">
            <w:pPr>
              <w:tabs>
                <w:tab w:val="left" w:pos="851"/>
              </w:tabs>
              <w:spacing w:after="40"/>
              <w:jc w:val="center"/>
              <w:rPr>
                <w:b/>
                <w:sz w:val="18"/>
                <w:szCs w:val="18"/>
                <w:lang w:eastAsia="zh-CN"/>
              </w:rPr>
            </w:pPr>
            <w:r w:rsidRPr="00BE4794">
              <w:rPr>
                <w:b/>
                <w:sz w:val="18"/>
                <w:szCs w:val="18"/>
                <w:lang w:eastAsia="zh-CN"/>
              </w:rPr>
              <w:t xml:space="preserve">Podmiot wykonujący zamówienie* </w:t>
            </w:r>
          </w:p>
          <w:p w14:paraId="3B91F79B" w14:textId="71372028" w:rsidR="00490259" w:rsidRPr="00BE4794" w:rsidRDefault="00490259" w:rsidP="006733CD">
            <w:pPr>
              <w:tabs>
                <w:tab w:val="left" w:pos="851"/>
              </w:tabs>
              <w:spacing w:after="40"/>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br/>
              <w:t>z jego potencjału)</w:t>
            </w:r>
          </w:p>
        </w:tc>
      </w:tr>
      <w:tr w:rsidR="00E75E6A" w:rsidRPr="003F6DC7" w14:paraId="196539C7" w14:textId="77777777" w:rsidTr="003B61BE">
        <w:tc>
          <w:tcPr>
            <w:tcW w:w="426" w:type="dxa"/>
            <w:vAlign w:val="center"/>
          </w:tcPr>
          <w:p w14:paraId="146EBB2C" w14:textId="5B664AA7" w:rsidR="00E75E6A" w:rsidRPr="003F6DC7" w:rsidRDefault="00E75E6A" w:rsidP="003F6DC7">
            <w:pPr>
              <w:tabs>
                <w:tab w:val="left" w:pos="851"/>
              </w:tabs>
              <w:ind w:left="-70"/>
              <w:jc w:val="center"/>
              <w:rPr>
                <w:bCs/>
                <w:i/>
                <w:iCs/>
                <w:sz w:val="16"/>
                <w:szCs w:val="16"/>
                <w:lang w:eastAsia="zh-CN"/>
              </w:rPr>
            </w:pPr>
            <w:r w:rsidRPr="003F6DC7">
              <w:rPr>
                <w:bCs/>
                <w:i/>
                <w:iCs/>
                <w:sz w:val="16"/>
                <w:szCs w:val="16"/>
                <w:lang w:eastAsia="zh-CN"/>
              </w:rPr>
              <w:t>1</w:t>
            </w:r>
          </w:p>
        </w:tc>
        <w:tc>
          <w:tcPr>
            <w:tcW w:w="2410" w:type="dxa"/>
            <w:vAlign w:val="center"/>
          </w:tcPr>
          <w:p w14:paraId="770F398F" w14:textId="7E4ACDD1" w:rsidR="00E75E6A" w:rsidRPr="003F6DC7" w:rsidRDefault="00E75E6A" w:rsidP="003F6DC7">
            <w:pPr>
              <w:tabs>
                <w:tab w:val="left" w:pos="851"/>
              </w:tabs>
              <w:jc w:val="center"/>
              <w:rPr>
                <w:bCs/>
                <w:i/>
                <w:iCs/>
                <w:sz w:val="16"/>
                <w:szCs w:val="16"/>
                <w:lang w:eastAsia="zh-CN"/>
              </w:rPr>
            </w:pPr>
            <w:r w:rsidRPr="003F6DC7">
              <w:rPr>
                <w:bCs/>
                <w:i/>
                <w:iCs/>
                <w:sz w:val="16"/>
                <w:szCs w:val="16"/>
                <w:lang w:eastAsia="zh-CN"/>
              </w:rPr>
              <w:t>2</w:t>
            </w:r>
          </w:p>
        </w:tc>
        <w:tc>
          <w:tcPr>
            <w:tcW w:w="1559" w:type="dxa"/>
            <w:vAlign w:val="center"/>
          </w:tcPr>
          <w:p w14:paraId="1E201418" w14:textId="16C6D35F" w:rsidR="00E75E6A" w:rsidRPr="003F6DC7" w:rsidRDefault="00E75E6A" w:rsidP="003F6DC7">
            <w:pPr>
              <w:tabs>
                <w:tab w:val="left" w:pos="851"/>
              </w:tabs>
              <w:jc w:val="center"/>
              <w:rPr>
                <w:bCs/>
                <w:i/>
                <w:iCs/>
                <w:sz w:val="16"/>
                <w:szCs w:val="16"/>
                <w:lang w:eastAsia="zh-CN"/>
              </w:rPr>
            </w:pPr>
            <w:r w:rsidRPr="003F6DC7">
              <w:rPr>
                <w:bCs/>
                <w:i/>
                <w:iCs/>
                <w:sz w:val="16"/>
                <w:szCs w:val="16"/>
                <w:lang w:eastAsia="zh-CN"/>
              </w:rPr>
              <w:t>3</w:t>
            </w:r>
          </w:p>
        </w:tc>
        <w:tc>
          <w:tcPr>
            <w:tcW w:w="1417" w:type="dxa"/>
            <w:vAlign w:val="center"/>
          </w:tcPr>
          <w:p w14:paraId="4FAF9AFC" w14:textId="64A7B482" w:rsidR="00E75E6A" w:rsidRPr="003F6DC7" w:rsidRDefault="00E75E6A" w:rsidP="003F6DC7">
            <w:pPr>
              <w:tabs>
                <w:tab w:val="left" w:pos="851"/>
              </w:tabs>
              <w:jc w:val="center"/>
              <w:rPr>
                <w:bCs/>
                <w:i/>
                <w:iCs/>
                <w:sz w:val="16"/>
                <w:szCs w:val="16"/>
                <w:lang w:eastAsia="zh-CN"/>
              </w:rPr>
            </w:pPr>
            <w:r w:rsidRPr="003F6DC7">
              <w:rPr>
                <w:bCs/>
                <w:i/>
                <w:iCs/>
                <w:sz w:val="16"/>
                <w:szCs w:val="16"/>
                <w:lang w:eastAsia="zh-CN"/>
              </w:rPr>
              <w:t>4</w:t>
            </w:r>
          </w:p>
        </w:tc>
        <w:tc>
          <w:tcPr>
            <w:tcW w:w="1560" w:type="dxa"/>
            <w:vAlign w:val="center"/>
          </w:tcPr>
          <w:p w14:paraId="1ED98D37" w14:textId="10C4C6A1" w:rsidR="00E75E6A" w:rsidRPr="003F6DC7" w:rsidRDefault="00E75E6A" w:rsidP="003F6DC7">
            <w:pPr>
              <w:tabs>
                <w:tab w:val="left" w:pos="851"/>
              </w:tabs>
              <w:jc w:val="center"/>
              <w:rPr>
                <w:bCs/>
                <w:i/>
                <w:iCs/>
                <w:sz w:val="16"/>
                <w:szCs w:val="16"/>
                <w:lang w:eastAsia="zh-CN"/>
              </w:rPr>
            </w:pPr>
            <w:r w:rsidRPr="003F6DC7">
              <w:rPr>
                <w:bCs/>
                <w:i/>
                <w:iCs/>
                <w:sz w:val="16"/>
                <w:szCs w:val="16"/>
                <w:lang w:eastAsia="zh-CN"/>
              </w:rPr>
              <w:t>5</w:t>
            </w:r>
          </w:p>
        </w:tc>
        <w:tc>
          <w:tcPr>
            <w:tcW w:w="1842" w:type="dxa"/>
            <w:vAlign w:val="center"/>
          </w:tcPr>
          <w:p w14:paraId="1B0B3E64" w14:textId="6804DB70" w:rsidR="00E75E6A" w:rsidRPr="003F6DC7" w:rsidRDefault="00E75E6A" w:rsidP="003F6DC7">
            <w:pPr>
              <w:tabs>
                <w:tab w:val="left" w:pos="851"/>
              </w:tabs>
              <w:jc w:val="center"/>
              <w:rPr>
                <w:bCs/>
                <w:i/>
                <w:iCs/>
                <w:sz w:val="16"/>
                <w:szCs w:val="16"/>
                <w:lang w:eastAsia="zh-CN"/>
              </w:rPr>
            </w:pPr>
            <w:r w:rsidRPr="003F6DC7">
              <w:rPr>
                <w:bCs/>
                <w:i/>
                <w:iCs/>
                <w:sz w:val="16"/>
                <w:szCs w:val="16"/>
                <w:lang w:eastAsia="zh-CN"/>
              </w:rPr>
              <w:t>6</w:t>
            </w:r>
          </w:p>
        </w:tc>
      </w:tr>
      <w:tr w:rsidR="00490259" w:rsidRPr="00E66F78" w14:paraId="3A594E49" w14:textId="77777777" w:rsidTr="008F2B27">
        <w:trPr>
          <w:cantSplit/>
          <w:trHeight w:val="735"/>
        </w:trPr>
        <w:tc>
          <w:tcPr>
            <w:tcW w:w="426" w:type="dxa"/>
            <w:vAlign w:val="center"/>
          </w:tcPr>
          <w:p w14:paraId="4E1F7E61" w14:textId="6FECCAC8" w:rsidR="00490259" w:rsidRPr="003F6DC7" w:rsidRDefault="00490259" w:rsidP="003F6DC7">
            <w:pPr>
              <w:spacing w:after="40"/>
              <w:jc w:val="center"/>
              <w:rPr>
                <w:bCs/>
                <w:lang w:eastAsia="zh-CN"/>
              </w:rPr>
            </w:pPr>
            <w:r w:rsidRPr="003F6DC7">
              <w:rPr>
                <w:bCs/>
                <w:lang w:eastAsia="zh-CN"/>
              </w:rPr>
              <w:t>1</w:t>
            </w:r>
          </w:p>
        </w:tc>
        <w:tc>
          <w:tcPr>
            <w:tcW w:w="2410" w:type="dxa"/>
          </w:tcPr>
          <w:p w14:paraId="29403A2A" w14:textId="77777777" w:rsidR="00490259" w:rsidRPr="00E66F78" w:rsidRDefault="00490259" w:rsidP="006733CD">
            <w:pPr>
              <w:tabs>
                <w:tab w:val="left" w:pos="851"/>
              </w:tabs>
              <w:spacing w:after="40"/>
              <w:jc w:val="both"/>
              <w:rPr>
                <w:sz w:val="24"/>
                <w:szCs w:val="24"/>
                <w:lang w:eastAsia="zh-CN"/>
              </w:rPr>
            </w:pPr>
          </w:p>
          <w:p w14:paraId="20041874" w14:textId="77777777" w:rsidR="00490259" w:rsidRPr="00E66F78" w:rsidRDefault="00490259" w:rsidP="006733CD">
            <w:pPr>
              <w:tabs>
                <w:tab w:val="left" w:pos="851"/>
              </w:tabs>
              <w:spacing w:after="40"/>
              <w:jc w:val="both"/>
              <w:rPr>
                <w:sz w:val="24"/>
                <w:szCs w:val="24"/>
                <w:lang w:eastAsia="zh-CN"/>
              </w:rPr>
            </w:pPr>
          </w:p>
        </w:tc>
        <w:tc>
          <w:tcPr>
            <w:tcW w:w="1559" w:type="dxa"/>
          </w:tcPr>
          <w:p w14:paraId="582AE0A6" w14:textId="77777777" w:rsidR="00490259" w:rsidRPr="002B3992" w:rsidRDefault="00490259" w:rsidP="006733CD">
            <w:pPr>
              <w:tabs>
                <w:tab w:val="left" w:pos="851"/>
              </w:tabs>
              <w:spacing w:after="40"/>
              <w:jc w:val="both"/>
              <w:rPr>
                <w:b/>
                <w:sz w:val="24"/>
                <w:szCs w:val="24"/>
                <w:lang w:eastAsia="zh-CN"/>
              </w:rPr>
            </w:pPr>
          </w:p>
        </w:tc>
        <w:tc>
          <w:tcPr>
            <w:tcW w:w="1417" w:type="dxa"/>
          </w:tcPr>
          <w:p w14:paraId="7FF91738" w14:textId="77777777" w:rsidR="00490259" w:rsidRPr="002B3992" w:rsidRDefault="00490259" w:rsidP="006733CD">
            <w:pPr>
              <w:tabs>
                <w:tab w:val="left" w:pos="851"/>
              </w:tabs>
              <w:spacing w:after="40"/>
              <w:jc w:val="both"/>
              <w:rPr>
                <w:b/>
                <w:sz w:val="24"/>
                <w:szCs w:val="24"/>
                <w:lang w:eastAsia="zh-CN"/>
              </w:rPr>
            </w:pPr>
          </w:p>
        </w:tc>
        <w:tc>
          <w:tcPr>
            <w:tcW w:w="1560" w:type="dxa"/>
          </w:tcPr>
          <w:p w14:paraId="11FCB429" w14:textId="77777777" w:rsidR="00490259" w:rsidRPr="00E66F78" w:rsidRDefault="00490259" w:rsidP="006733CD">
            <w:pPr>
              <w:tabs>
                <w:tab w:val="left" w:pos="851"/>
              </w:tabs>
              <w:spacing w:after="40"/>
              <w:jc w:val="both"/>
              <w:rPr>
                <w:b/>
                <w:sz w:val="24"/>
                <w:szCs w:val="24"/>
                <w:lang w:eastAsia="zh-CN"/>
              </w:rPr>
            </w:pPr>
          </w:p>
        </w:tc>
        <w:tc>
          <w:tcPr>
            <w:tcW w:w="1842" w:type="dxa"/>
          </w:tcPr>
          <w:p w14:paraId="26984344" w14:textId="77777777" w:rsidR="00490259" w:rsidRPr="00E66F78" w:rsidRDefault="00490259" w:rsidP="006733CD">
            <w:pPr>
              <w:tabs>
                <w:tab w:val="left" w:pos="851"/>
              </w:tabs>
              <w:spacing w:after="40"/>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412B0CBD" w:rsidR="00490259" w:rsidRPr="003F6DC7" w:rsidRDefault="00490259" w:rsidP="003F6DC7">
            <w:pPr>
              <w:spacing w:after="40"/>
              <w:jc w:val="center"/>
              <w:rPr>
                <w:bCs/>
                <w:lang w:eastAsia="zh-CN"/>
              </w:rPr>
            </w:pPr>
            <w:r w:rsidRPr="003F6DC7">
              <w:rPr>
                <w:bCs/>
                <w:lang w:eastAsia="zh-CN"/>
              </w:rPr>
              <w:t>2</w:t>
            </w:r>
          </w:p>
        </w:tc>
        <w:tc>
          <w:tcPr>
            <w:tcW w:w="2410" w:type="dxa"/>
          </w:tcPr>
          <w:p w14:paraId="6C0A741C" w14:textId="77777777" w:rsidR="00490259" w:rsidRPr="00E66F78" w:rsidRDefault="00490259" w:rsidP="006733CD">
            <w:pPr>
              <w:tabs>
                <w:tab w:val="left" w:pos="851"/>
              </w:tabs>
              <w:spacing w:after="40"/>
              <w:jc w:val="both"/>
              <w:rPr>
                <w:sz w:val="24"/>
                <w:szCs w:val="24"/>
                <w:lang w:eastAsia="zh-CN"/>
              </w:rPr>
            </w:pPr>
          </w:p>
          <w:p w14:paraId="10F3A86D" w14:textId="77777777" w:rsidR="00490259" w:rsidRPr="00E66F78" w:rsidRDefault="00490259" w:rsidP="006733CD">
            <w:pPr>
              <w:tabs>
                <w:tab w:val="left" w:pos="851"/>
              </w:tabs>
              <w:spacing w:after="40"/>
              <w:jc w:val="both"/>
              <w:rPr>
                <w:sz w:val="24"/>
                <w:szCs w:val="24"/>
                <w:lang w:eastAsia="zh-CN"/>
              </w:rPr>
            </w:pPr>
          </w:p>
        </w:tc>
        <w:tc>
          <w:tcPr>
            <w:tcW w:w="1559" w:type="dxa"/>
          </w:tcPr>
          <w:p w14:paraId="6E910B9A" w14:textId="77777777" w:rsidR="00490259" w:rsidRPr="002B3992" w:rsidRDefault="00490259" w:rsidP="006733CD">
            <w:pPr>
              <w:tabs>
                <w:tab w:val="left" w:pos="851"/>
              </w:tabs>
              <w:spacing w:after="40"/>
              <w:jc w:val="both"/>
              <w:rPr>
                <w:b/>
                <w:sz w:val="24"/>
                <w:szCs w:val="24"/>
                <w:lang w:eastAsia="zh-CN"/>
              </w:rPr>
            </w:pPr>
          </w:p>
        </w:tc>
        <w:tc>
          <w:tcPr>
            <w:tcW w:w="1417" w:type="dxa"/>
          </w:tcPr>
          <w:p w14:paraId="4D770104" w14:textId="77777777" w:rsidR="00490259" w:rsidRPr="002B3992" w:rsidRDefault="00490259" w:rsidP="006733CD">
            <w:pPr>
              <w:tabs>
                <w:tab w:val="left" w:pos="851"/>
              </w:tabs>
              <w:spacing w:after="40"/>
              <w:jc w:val="both"/>
              <w:rPr>
                <w:b/>
                <w:sz w:val="24"/>
                <w:szCs w:val="24"/>
                <w:lang w:eastAsia="zh-CN"/>
              </w:rPr>
            </w:pPr>
          </w:p>
        </w:tc>
        <w:tc>
          <w:tcPr>
            <w:tcW w:w="1560" w:type="dxa"/>
          </w:tcPr>
          <w:p w14:paraId="696EC9D9" w14:textId="77777777" w:rsidR="00490259" w:rsidRPr="00E66F78" w:rsidRDefault="00490259" w:rsidP="006733CD">
            <w:pPr>
              <w:tabs>
                <w:tab w:val="left" w:pos="851"/>
              </w:tabs>
              <w:spacing w:after="40"/>
              <w:jc w:val="both"/>
              <w:rPr>
                <w:b/>
                <w:sz w:val="24"/>
                <w:szCs w:val="24"/>
                <w:lang w:eastAsia="zh-CN"/>
              </w:rPr>
            </w:pPr>
          </w:p>
        </w:tc>
        <w:tc>
          <w:tcPr>
            <w:tcW w:w="1842" w:type="dxa"/>
          </w:tcPr>
          <w:p w14:paraId="5A426A0A" w14:textId="77777777" w:rsidR="00490259" w:rsidRPr="00E66F78" w:rsidRDefault="00490259" w:rsidP="006733CD">
            <w:pPr>
              <w:tabs>
                <w:tab w:val="left" w:pos="851"/>
              </w:tabs>
              <w:spacing w:after="40"/>
              <w:jc w:val="both"/>
              <w:rPr>
                <w:b/>
                <w:color w:val="7030A0"/>
                <w:sz w:val="24"/>
                <w:szCs w:val="24"/>
                <w:lang w:eastAsia="zh-CN"/>
              </w:rPr>
            </w:pPr>
          </w:p>
        </w:tc>
      </w:tr>
      <w:tr w:rsidR="00490259" w:rsidRPr="00E66F78" w14:paraId="0686CFA5" w14:textId="77777777" w:rsidTr="008F2B27">
        <w:trPr>
          <w:cantSplit/>
          <w:trHeight w:val="765"/>
        </w:trPr>
        <w:tc>
          <w:tcPr>
            <w:tcW w:w="426" w:type="dxa"/>
            <w:vAlign w:val="center"/>
          </w:tcPr>
          <w:p w14:paraId="22E0C24A" w14:textId="7E47F105" w:rsidR="00490259" w:rsidRPr="003F6DC7" w:rsidRDefault="003F6DC7" w:rsidP="003F6DC7">
            <w:pPr>
              <w:spacing w:after="40"/>
              <w:jc w:val="center"/>
              <w:rPr>
                <w:bCs/>
                <w:lang w:eastAsia="zh-CN"/>
              </w:rPr>
            </w:pPr>
            <w:r w:rsidRPr="003F6DC7">
              <w:rPr>
                <w:bCs/>
                <w:lang w:eastAsia="zh-CN"/>
              </w:rPr>
              <w:t>3</w:t>
            </w:r>
          </w:p>
        </w:tc>
        <w:tc>
          <w:tcPr>
            <w:tcW w:w="2410" w:type="dxa"/>
          </w:tcPr>
          <w:p w14:paraId="238A512C" w14:textId="77777777" w:rsidR="00490259" w:rsidRPr="00E66F78" w:rsidRDefault="00490259" w:rsidP="006733CD">
            <w:pPr>
              <w:tabs>
                <w:tab w:val="left" w:pos="851"/>
              </w:tabs>
              <w:spacing w:after="40"/>
              <w:jc w:val="both"/>
              <w:rPr>
                <w:sz w:val="24"/>
                <w:szCs w:val="24"/>
                <w:lang w:eastAsia="zh-CN"/>
              </w:rPr>
            </w:pPr>
          </w:p>
          <w:p w14:paraId="0C58D8FC" w14:textId="77777777" w:rsidR="00490259" w:rsidRPr="00E66F78" w:rsidRDefault="00490259" w:rsidP="006733CD">
            <w:pPr>
              <w:tabs>
                <w:tab w:val="left" w:pos="851"/>
              </w:tabs>
              <w:spacing w:after="40"/>
              <w:jc w:val="both"/>
              <w:rPr>
                <w:sz w:val="24"/>
                <w:szCs w:val="24"/>
                <w:lang w:eastAsia="zh-CN"/>
              </w:rPr>
            </w:pPr>
          </w:p>
        </w:tc>
        <w:tc>
          <w:tcPr>
            <w:tcW w:w="1559" w:type="dxa"/>
          </w:tcPr>
          <w:p w14:paraId="4788E069" w14:textId="77777777" w:rsidR="00490259" w:rsidRPr="002B3992" w:rsidRDefault="00490259" w:rsidP="006733CD">
            <w:pPr>
              <w:tabs>
                <w:tab w:val="left" w:pos="851"/>
              </w:tabs>
              <w:spacing w:after="40"/>
              <w:jc w:val="both"/>
              <w:rPr>
                <w:b/>
                <w:sz w:val="24"/>
                <w:szCs w:val="24"/>
                <w:lang w:eastAsia="zh-CN"/>
              </w:rPr>
            </w:pPr>
          </w:p>
        </w:tc>
        <w:tc>
          <w:tcPr>
            <w:tcW w:w="1417" w:type="dxa"/>
          </w:tcPr>
          <w:p w14:paraId="69160411" w14:textId="77777777" w:rsidR="00490259" w:rsidRPr="002B3992" w:rsidRDefault="00490259" w:rsidP="006733CD">
            <w:pPr>
              <w:tabs>
                <w:tab w:val="left" w:pos="851"/>
              </w:tabs>
              <w:spacing w:after="40"/>
              <w:jc w:val="both"/>
              <w:rPr>
                <w:b/>
                <w:sz w:val="24"/>
                <w:szCs w:val="24"/>
                <w:lang w:eastAsia="zh-CN"/>
              </w:rPr>
            </w:pPr>
          </w:p>
        </w:tc>
        <w:tc>
          <w:tcPr>
            <w:tcW w:w="1560" w:type="dxa"/>
          </w:tcPr>
          <w:p w14:paraId="0CA6FDE9" w14:textId="77777777" w:rsidR="00490259" w:rsidRPr="00E66F78" w:rsidRDefault="00490259" w:rsidP="006733CD">
            <w:pPr>
              <w:tabs>
                <w:tab w:val="left" w:pos="851"/>
              </w:tabs>
              <w:spacing w:after="40"/>
              <w:jc w:val="both"/>
              <w:rPr>
                <w:b/>
                <w:sz w:val="24"/>
                <w:szCs w:val="24"/>
                <w:lang w:eastAsia="zh-CN"/>
              </w:rPr>
            </w:pPr>
          </w:p>
        </w:tc>
        <w:tc>
          <w:tcPr>
            <w:tcW w:w="1842" w:type="dxa"/>
          </w:tcPr>
          <w:p w14:paraId="7D677F2D" w14:textId="77777777" w:rsidR="00490259" w:rsidRPr="00E66F78" w:rsidRDefault="00490259" w:rsidP="006733CD">
            <w:pPr>
              <w:tabs>
                <w:tab w:val="left" w:pos="851"/>
              </w:tabs>
              <w:spacing w:after="40"/>
              <w:jc w:val="both"/>
              <w:rPr>
                <w:b/>
                <w:sz w:val="24"/>
                <w:szCs w:val="24"/>
                <w:lang w:eastAsia="zh-CN"/>
              </w:rPr>
            </w:pPr>
          </w:p>
        </w:tc>
      </w:tr>
    </w:tbl>
    <w:p w14:paraId="2644923C" w14:textId="77777777" w:rsidR="00490259" w:rsidRPr="00111016" w:rsidRDefault="00490259" w:rsidP="003F6DC7">
      <w:pPr>
        <w:spacing w:before="120" w:after="40"/>
        <w:jc w:val="both"/>
        <w:rPr>
          <w:b/>
          <w:bCs/>
          <w:sz w:val="22"/>
          <w:szCs w:val="22"/>
          <w:lang w:eastAsia="zh-CN"/>
        </w:rPr>
      </w:pPr>
      <w:r w:rsidRPr="00111016">
        <w:rPr>
          <w:b/>
          <w:bCs/>
          <w:sz w:val="22"/>
          <w:szCs w:val="22"/>
          <w:lang w:eastAsia="zh-CN"/>
        </w:rPr>
        <w:t>Uwaga!</w:t>
      </w:r>
    </w:p>
    <w:p w14:paraId="2FAAC936" w14:textId="77777777" w:rsidR="00490259" w:rsidRPr="003F6DC7" w:rsidRDefault="00490259" w:rsidP="006733CD">
      <w:pPr>
        <w:numPr>
          <w:ilvl w:val="0"/>
          <w:numId w:val="30"/>
        </w:numPr>
        <w:spacing w:after="40"/>
        <w:ind w:left="284" w:hanging="284"/>
        <w:jc w:val="both"/>
        <w:rPr>
          <w:bCs/>
          <w:i/>
          <w:iCs/>
          <w:sz w:val="22"/>
          <w:szCs w:val="22"/>
          <w:lang w:eastAsia="zh-CN"/>
        </w:rPr>
      </w:pPr>
      <w:r w:rsidRPr="003F6DC7">
        <w:rPr>
          <w:bCs/>
          <w:i/>
          <w:iCs/>
          <w:sz w:val="22"/>
          <w:szCs w:val="22"/>
          <w:lang w:eastAsia="zh-CN"/>
        </w:rPr>
        <w:t>Przez wykonanie zamówienia należy rozumieć jego odbiór.</w:t>
      </w:r>
    </w:p>
    <w:p w14:paraId="45F5E60C" w14:textId="31825A72" w:rsidR="00490259" w:rsidRPr="003F6DC7" w:rsidRDefault="00490259" w:rsidP="006733CD">
      <w:pPr>
        <w:numPr>
          <w:ilvl w:val="0"/>
          <w:numId w:val="30"/>
        </w:numPr>
        <w:spacing w:after="40"/>
        <w:ind w:left="284" w:hanging="284"/>
        <w:jc w:val="both"/>
        <w:rPr>
          <w:bCs/>
          <w:i/>
          <w:iCs/>
          <w:sz w:val="22"/>
          <w:szCs w:val="22"/>
          <w:lang w:eastAsia="zh-CN"/>
        </w:rPr>
      </w:pPr>
      <w:r w:rsidRPr="003F6DC7">
        <w:rPr>
          <w:bCs/>
          <w:i/>
          <w:iCs/>
          <w:sz w:val="22"/>
          <w:szCs w:val="22"/>
          <w:lang w:eastAsia="zh-CN"/>
        </w:rPr>
        <w:t xml:space="preserve">W przypadku usług okresowych lub ciągłych należy w kolumnie </w:t>
      </w:r>
      <w:r w:rsidRPr="003F6DC7">
        <w:rPr>
          <w:i/>
          <w:iCs/>
          <w:sz w:val="22"/>
          <w:szCs w:val="22"/>
          <w:lang w:eastAsia="zh-CN"/>
        </w:rPr>
        <w:t>Data wykonania</w:t>
      </w:r>
      <w:r w:rsidRPr="003F6DC7">
        <w:rPr>
          <w:bCs/>
          <w:i/>
          <w:iCs/>
          <w:sz w:val="22"/>
          <w:szCs w:val="22"/>
          <w:lang w:eastAsia="zh-CN"/>
        </w:rPr>
        <w:t xml:space="preserve"> wpisać</w:t>
      </w:r>
      <w:r w:rsidRPr="003F6DC7" w:rsidDel="0096598A">
        <w:rPr>
          <w:i/>
          <w:iCs/>
          <w:sz w:val="22"/>
          <w:szCs w:val="22"/>
          <w:lang w:eastAsia="zh-CN"/>
        </w:rPr>
        <w:t xml:space="preserve"> </w:t>
      </w:r>
      <w:r w:rsidRPr="003F6DC7">
        <w:rPr>
          <w:i/>
          <w:iCs/>
          <w:sz w:val="22"/>
          <w:szCs w:val="22"/>
          <w:lang w:eastAsia="zh-CN"/>
        </w:rPr>
        <w:t>„do nadal”</w:t>
      </w:r>
      <w:r w:rsidRPr="003F6DC7">
        <w:rPr>
          <w:bCs/>
          <w:i/>
          <w:iCs/>
          <w:sz w:val="22"/>
          <w:szCs w:val="22"/>
          <w:lang w:eastAsia="zh-CN"/>
        </w:rPr>
        <w:t>, podając wartość zrealizowanego dotychczas zamówienia</w:t>
      </w:r>
      <w:r w:rsidR="003F6DC7">
        <w:rPr>
          <w:bCs/>
          <w:i/>
          <w:iCs/>
          <w:sz w:val="22"/>
          <w:szCs w:val="22"/>
          <w:lang w:eastAsia="zh-CN"/>
        </w:rPr>
        <w:t>.</w:t>
      </w:r>
    </w:p>
    <w:p w14:paraId="05873481" w14:textId="7FB5C05C" w:rsidR="00490259" w:rsidRPr="003F6DC7" w:rsidRDefault="00490259" w:rsidP="006733CD">
      <w:pPr>
        <w:numPr>
          <w:ilvl w:val="0"/>
          <w:numId w:val="30"/>
        </w:numPr>
        <w:spacing w:after="40"/>
        <w:ind w:left="284" w:hanging="284"/>
        <w:jc w:val="both"/>
        <w:rPr>
          <w:bCs/>
          <w:i/>
          <w:iCs/>
          <w:sz w:val="22"/>
          <w:szCs w:val="22"/>
          <w:lang w:eastAsia="zh-CN"/>
        </w:rPr>
      </w:pPr>
      <w:r w:rsidRPr="003F6DC7">
        <w:rPr>
          <w:i/>
          <w:iCs/>
          <w:sz w:val="22"/>
          <w:szCs w:val="22"/>
          <w:lang w:eastAsia="zh-CN"/>
        </w:rPr>
        <w:t>D</w:t>
      </w:r>
      <w:r w:rsidRPr="003F6DC7">
        <w:rPr>
          <w:bCs/>
          <w:i/>
          <w:iCs/>
          <w:sz w:val="22"/>
          <w:szCs w:val="22"/>
          <w:lang w:eastAsia="zh-CN"/>
        </w:rPr>
        <w:t>o wykazu należy dołączyć dokumenty potwierdzające, że podan</w:t>
      </w:r>
      <w:r w:rsidRPr="003F6DC7">
        <w:rPr>
          <w:i/>
          <w:iCs/>
          <w:sz w:val="22"/>
          <w:szCs w:val="22"/>
          <w:lang w:eastAsia="zh-CN"/>
        </w:rPr>
        <w:t>e w wykazie usł</w:t>
      </w:r>
      <w:r w:rsidRPr="003F6DC7">
        <w:rPr>
          <w:bCs/>
          <w:i/>
          <w:iCs/>
          <w:sz w:val="22"/>
          <w:szCs w:val="22"/>
          <w:lang w:eastAsia="zh-CN"/>
        </w:rPr>
        <w:t>ugi</w:t>
      </w:r>
      <w:r w:rsidR="000A633D" w:rsidRPr="003F6DC7">
        <w:rPr>
          <w:bCs/>
          <w:i/>
          <w:iCs/>
          <w:sz w:val="22"/>
          <w:szCs w:val="22"/>
          <w:lang w:eastAsia="zh-CN"/>
        </w:rPr>
        <w:t>/dostawy</w:t>
      </w:r>
      <w:r w:rsidRPr="003F6DC7">
        <w:rPr>
          <w:bCs/>
          <w:i/>
          <w:iCs/>
          <w:sz w:val="22"/>
          <w:szCs w:val="22"/>
          <w:lang w:eastAsia="zh-CN"/>
        </w:rPr>
        <w:t xml:space="preserve"> zostały wykonane należycie lub są wykonywane należycie.</w:t>
      </w:r>
    </w:p>
    <w:p w14:paraId="2EF5D9AF" w14:textId="7AEB0C61" w:rsidR="00490259" w:rsidRPr="003F6DC7" w:rsidRDefault="00490259" w:rsidP="006733CD">
      <w:pPr>
        <w:numPr>
          <w:ilvl w:val="0"/>
          <w:numId w:val="30"/>
        </w:numPr>
        <w:spacing w:after="40"/>
        <w:ind w:left="284" w:hanging="284"/>
        <w:jc w:val="both"/>
        <w:rPr>
          <w:bCs/>
          <w:i/>
          <w:iCs/>
          <w:sz w:val="22"/>
          <w:szCs w:val="22"/>
          <w:lang w:eastAsia="zh-CN"/>
        </w:rPr>
      </w:pPr>
      <w:r w:rsidRPr="003F6DC7">
        <w:rPr>
          <w:i/>
          <w:iCs/>
          <w:sz w:val="22"/>
          <w:szCs w:val="22"/>
          <w:lang w:eastAsia="zh-CN"/>
        </w:rPr>
        <w:t xml:space="preserve">W przypadku, gdy wykazano doświadczenie innego podmiotu, </w:t>
      </w:r>
      <w:r w:rsidR="008616AB" w:rsidRPr="003F6DC7">
        <w:rPr>
          <w:i/>
          <w:iCs/>
          <w:sz w:val="22"/>
          <w:szCs w:val="22"/>
          <w:lang w:eastAsia="zh-CN"/>
        </w:rPr>
        <w:t>Wykonawca</w:t>
      </w:r>
      <w:r w:rsidRPr="003F6DC7">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558EA5FD" w:rsidR="00490259" w:rsidRPr="003F6DC7" w:rsidRDefault="00490259" w:rsidP="006733CD">
      <w:pPr>
        <w:numPr>
          <w:ilvl w:val="0"/>
          <w:numId w:val="30"/>
        </w:numPr>
        <w:spacing w:after="40"/>
        <w:ind w:left="284" w:hanging="284"/>
        <w:jc w:val="both"/>
        <w:rPr>
          <w:bCs/>
          <w:i/>
          <w:iCs/>
          <w:sz w:val="22"/>
          <w:szCs w:val="22"/>
          <w:lang w:eastAsia="zh-CN"/>
        </w:rPr>
      </w:pPr>
      <w:r w:rsidRPr="003F6DC7">
        <w:rPr>
          <w:i/>
          <w:iCs/>
          <w:sz w:val="22"/>
          <w:szCs w:val="22"/>
        </w:rPr>
        <w:t xml:space="preserve">Wykaz zobowiązany będzie złożyć </w:t>
      </w:r>
      <w:r w:rsidR="008616AB" w:rsidRPr="003F6DC7">
        <w:rPr>
          <w:i/>
          <w:iCs/>
          <w:sz w:val="22"/>
          <w:szCs w:val="22"/>
        </w:rPr>
        <w:t>Wykonawca</w:t>
      </w:r>
      <w:r w:rsidRPr="003F6DC7">
        <w:rPr>
          <w:i/>
          <w:iCs/>
          <w:sz w:val="22"/>
          <w:szCs w:val="22"/>
        </w:rPr>
        <w:t xml:space="preserve">, którego oferta zostanie najwyżej oceniona lub </w:t>
      </w:r>
      <w:r w:rsidR="00DB4D9E" w:rsidRPr="003F6DC7">
        <w:rPr>
          <w:i/>
          <w:iCs/>
          <w:sz w:val="22"/>
          <w:szCs w:val="22"/>
        </w:rPr>
        <w:t>Wykonawcy</w:t>
      </w:r>
      <w:r w:rsidRPr="003F6DC7">
        <w:rPr>
          <w:i/>
          <w:iCs/>
          <w:sz w:val="22"/>
          <w:szCs w:val="22"/>
        </w:rPr>
        <w:t xml:space="preserve">, których </w:t>
      </w:r>
      <w:r w:rsidR="006B0420" w:rsidRPr="003F6DC7">
        <w:rPr>
          <w:i/>
          <w:iCs/>
          <w:sz w:val="22"/>
          <w:szCs w:val="22"/>
        </w:rPr>
        <w:t>Zamawiający</w:t>
      </w:r>
      <w:r w:rsidRPr="003F6DC7">
        <w:rPr>
          <w:i/>
          <w:iCs/>
          <w:sz w:val="22"/>
          <w:szCs w:val="22"/>
        </w:rPr>
        <w:t xml:space="preserve"> wezwie do złożenia oświadczeń i dokumentów zgodnie z § 39 Regulaminu.</w:t>
      </w:r>
    </w:p>
    <w:bookmarkEnd w:id="114"/>
    <w:p w14:paraId="61A143DB" w14:textId="02B5058C" w:rsidR="00555424" w:rsidRDefault="00555424" w:rsidP="006733CD">
      <w:pPr>
        <w:spacing w:after="40"/>
        <w:rPr>
          <w:i/>
          <w:iCs/>
        </w:rPr>
      </w:pPr>
      <w:r>
        <w:rPr>
          <w:i/>
          <w:iCs/>
        </w:rPr>
        <w:br w:type="page"/>
      </w:r>
    </w:p>
    <w:p w14:paraId="09D35969" w14:textId="6B5EC93F" w:rsidR="00490259" w:rsidRPr="00E63E3D" w:rsidRDefault="00490259" w:rsidP="006733CD">
      <w:pPr>
        <w:spacing w:after="40"/>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w:t>
      </w:r>
      <w:r w:rsidR="003F6DC7">
        <w:rPr>
          <w:rFonts w:eastAsiaTheme="majorEastAsia"/>
          <w:b/>
          <w:bCs/>
          <w:color w:val="2F5496" w:themeColor="accent1" w:themeShade="BF"/>
          <w:spacing w:val="20"/>
          <w:sz w:val="24"/>
          <w:szCs w:val="24"/>
        </w:rPr>
        <w:t> </w:t>
      </w:r>
      <w:r w:rsidRPr="00E63E3D">
        <w:rPr>
          <w:rFonts w:eastAsiaTheme="majorEastAsia"/>
          <w:b/>
          <w:bCs/>
          <w:color w:val="2F5496" w:themeColor="accent1" w:themeShade="BF"/>
          <w:spacing w:val="20"/>
          <w:sz w:val="24"/>
          <w:szCs w:val="24"/>
        </w:rPr>
        <w:t>WYKONANIA ZAMÓWIENIA</w:t>
      </w:r>
    </w:p>
    <w:p w14:paraId="5D35EBD1" w14:textId="77777777" w:rsidR="00E75E6A" w:rsidRDefault="00E75E6A" w:rsidP="006733CD">
      <w:pPr>
        <w:spacing w:after="40"/>
        <w:rPr>
          <w:b/>
          <w:bCs/>
          <w:sz w:val="24"/>
          <w:szCs w:val="24"/>
        </w:rPr>
      </w:pPr>
    </w:p>
    <w:p w14:paraId="0C19CED0" w14:textId="4C07AAF2" w:rsidR="00490259" w:rsidRDefault="00490259" w:rsidP="006733CD">
      <w:pPr>
        <w:spacing w:after="40"/>
        <w:jc w:val="center"/>
        <w:rPr>
          <w:b/>
          <w:bCs/>
          <w:sz w:val="24"/>
          <w:szCs w:val="24"/>
        </w:rPr>
      </w:pPr>
      <w:bookmarkStart w:id="115" w:name="_Hlk106046293"/>
      <w:r w:rsidRPr="005E5681">
        <w:rPr>
          <w:b/>
          <w:bCs/>
          <w:sz w:val="24"/>
          <w:szCs w:val="24"/>
        </w:rPr>
        <w:t>w zakresie niezbędnym do wykazania spełnienia warunku udziału w postępowaniu</w:t>
      </w:r>
    </w:p>
    <w:p w14:paraId="551FC7D8" w14:textId="77777777" w:rsidR="00490259" w:rsidRDefault="00490259" w:rsidP="006733CD">
      <w:pPr>
        <w:spacing w:after="40"/>
        <w:rPr>
          <w:b/>
          <w:bCs/>
          <w:sz w:val="24"/>
          <w:szCs w:val="24"/>
        </w:rPr>
      </w:pPr>
    </w:p>
    <w:p w14:paraId="3F4291D8" w14:textId="77777777" w:rsidR="00490259" w:rsidRDefault="00490259" w:rsidP="006733CD">
      <w:pPr>
        <w:spacing w:after="40"/>
        <w:rPr>
          <w:b/>
          <w:bCs/>
          <w:sz w:val="24"/>
          <w:szCs w:val="24"/>
        </w:rPr>
      </w:pPr>
    </w:p>
    <w:p w14:paraId="77E1E647" w14:textId="53DFFCF1" w:rsidR="00490259" w:rsidRPr="003F6DC7" w:rsidRDefault="00490259" w:rsidP="006733CD">
      <w:pPr>
        <w:tabs>
          <w:tab w:val="left" w:pos="0"/>
        </w:tabs>
        <w:spacing w:after="40"/>
        <w:rPr>
          <w:sz w:val="22"/>
          <w:szCs w:val="22"/>
        </w:rPr>
      </w:pPr>
      <w:r w:rsidRPr="003F6DC7">
        <w:rPr>
          <w:sz w:val="22"/>
          <w:szCs w:val="22"/>
        </w:rPr>
        <w:t xml:space="preserve">Nazwa </w:t>
      </w:r>
      <w:r w:rsidR="00DB4D9E" w:rsidRPr="003F6DC7">
        <w:rPr>
          <w:sz w:val="22"/>
          <w:szCs w:val="22"/>
        </w:rPr>
        <w:t>Wykonawcy</w:t>
      </w:r>
      <w:r w:rsidRPr="003F6DC7">
        <w:rPr>
          <w:sz w:val="22"/>
          <w:szCs w:val="22"/>
        </w:rPr>
        <w:t>: ...................................................................................................................</w:t>
      </w:r>
    </w:p>
    <w:p w14:paraId="304C37B1" w14:textId="77777777" w:rsidR="00490259" w:rsidRPr="003F6DC7" w:rsidRDefault="00490259" w:rsidP="006733CD">
      <w:pPr>
        <w:tabs>
          <w:tab w:val="left" w:pos="0"/>
        </w:tabs>
        <w:spacing w:after="40"/>
        <w:rPr>
          <w:sz w:val="22"/>
          <w:szCs w:val="22"/>
        </w:rPr>
      </w:pPr>
    </w:p>
    <w:p w14:paraId="60D4A708" w14:textId="77777777" w:rsidR="00490259" w:rsidRPr="005E5681" w:rsidRDefault="00490259" w:rsidP="006733CD">
      <w:pPr>
        <w:spacing w:after="4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4110"/>
        <w:gridCol w:w="1843"/>
        <w:gridCol w:w="1701"/>
        <w:gridCol w:w="1271"/>
      </w:tblGrid>
      <w:tr w:rsidR="00490259" w:rsidRPr="00BE4794" w14:paraId="55002C08" w14:textId="77777777" w:rsidTr="00A936AD">
        <w:trPr>
          <w:cantSplit/>
          <w:trHeight w:val="20"/>
          <w:tblHeader/>
        </w:trPr>
        <w:tc>
          <w:tcPr>
            <w:tcW w:w="225" w:type="pct"/>
            <w:vAlign w:val="center"/>
          </w:tcPr>
          <w:p w14:paraId="5918B8DE" w14:textId="77777777" w:rsidR="00490259" w:rsidRPr="00E75E6A" w:rsidRDefault="00490259" w:rsidP="006733CD">
            <w:pPr>
              <w:autoSpaceDN w:val="0"/>
              <w:adjustRightInd w:val="0"/>
              <w:spacing w:after="40"/>
              <w:jc w:val="center"/>
              <w:rPr>
                <w:b/>
                <w:sz w:val="18"/>
                <w:szCs w:val="18"/>
              </w:rPr>
            </w:pPr>
            <w:r w:rsidRPr="00E75E6A">
              <w:rPr>
                <w:b/>
                <w:sz w:val="18"/>
                <w:szCs w:val="18"/>
              </w:rPr>
              <w:t>Lp.</w:t>
            </w:r>
          </w:p>
        </w:tc>
        <w:tc>
          <w:tcPr>
            <w:tcW w:w="2199" w:type="pct"/>
            <w:vAlign w:val="center"/>
          </w:tcPr>
          <w:p w14:paraId="24790A1F" w14:textId="20177BFF" w:rsidR="00490259" w:rsidRPr="00E75E6A" w:rsidRDefault="00490259" w:rsidP="006733CD">
            <w:pPr>
              <w:autoSpaceDN w:val="0"/>
              <w:adjustRightInd w:val="0"/>
              <w:spacing w:after="40"/>
              <w:jc w:val="center"/>
              <w:rPr>
                <w:b/>
                <w:sz w:val="18"/>
                <w:szCs w:val="18"/>
              </w:rPr>
            </w:pPr>
            <w:r w:rsidRPr="00E75E6A">
              <w:rPr>
                <w:b/>
                <w:sz w:val="18"/>
                <w:szCs w:val="18"/>
              </w:rPr>
              <w:t>Wymagania Zamawiającego</w:t>
            </w:r>
            <w:r w:rsidR="008F2B27">
              <w:rPr>
                <w:b/>
                <w:sz w:val="18"/>
                <w:szCs w:val="18"/>
              </w:rPr>
              <w:br/>
            </w:r>
            <w:r w:rsidRPr="00E75E6A">
              <w:rPr>
                <w:b/>
                <w:sz w:val="18"/>
                <w:szCs w:val="18"/>
              </w:rPr>
              <w:t>w zakresie ilości osób</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986" w:type="pct"/>
            <w:vAlign w:val="center"/>
          </w:tcPr>
          <w:p w14:paraId="52860933" w14:textId="77777777" w:rsidR="00490259" w:rsidRPr="00E75E6A" w:rsidRDefault="00490259" w:rsidP="006733CD">
            <w:pPr>
              <w:spacing w:after="40"/>
              <w:jc w:val="center"/>
              <w:rPr>
                <w:b/>
                <w:sz w:val="18"/>
                <w:szCs w:val="18"/>
              </w:rPr>
            </w:pPr>
            <w:r w:rsidRPr="00E75E6A">
              <w:rPr>
                <w:b/>
                <w:sz w:val="18"/>
                <w:szCs w:val="18"/>
              </w:rPr>
              <w:t>Imię i nazwisko</w:t>
            </w:r>
          </w:p>
        </w:tc>
        <w:tc>
          <w:tcPr>
            <w:tcW w:w="910" w:type="pct"/>
            <w:vAlign w:val="center"/>
          </w:tcPr>
          <w:p w14:paraId="723CC92A" w14:textId="3CBBC065" w:rsidR="00490259" w:rsidRPr="00E75E6A" w:rsidRDefault="00490259" w:rsidP="00A936AD">
            <w:pPr>
              <w:spacing w:after="40"/>
              <w:jc w:val="center"/>
              <w:rPr>
                <w:b/>
                <w:sz w:val="18"/>
                <w:szCs w:val="18"/>
              </w:rPr>
            </w:pPr>
            <w:r w:rsidRPr="00E75E6A">
              <w:rPr>
                <w:b/>
                <w:sz w:val="18"/>
                <w:szCs w:val="18"/>
              </w:rPr>
              <w:t>Nr dokumentu potwierdzającego posiadane uprawnienia/ kwalifikacje/</w:t>
            </w:r>
            <w:r w:rsidR="00A936AD">
              <w:rPr>
                <w:b/>
                <w:sz w:val="18"/>
                <w:szCs w:val="18"/>
              </w:rPr>
              <w:t xml:space="preserve"> </w:t>
            </w:r>
            <w:r w:rsidRPr="00E75E6A">
              <w:rPr>
                <w:b/>
                <w:sz w:val="18"/>
                <w:szCs w:val="18"/>
              </w:rPr>
              <w:t>wykształcenie</w:t>
            </w:r>
          </w:p>
        </w:tc>
        <w:tc>
          <w:tcPr>
            <w:tcW w:w="680" w:type="pct"/>
            <w:vAlign w:val="center"/>
          </w:tcPr>
          <w:p w14:paraId="20FE4094" w14:textId="348E4584" w:rsidR="00490259" w:rsidRPr="00E75E6A" w:rsidRDefault="00490259" w:rsidP="00A936AD">
            <w:pPr>
              <w:spacing w:after="40"/>
              <w:ind w:left="-57" w:right="-57"/>
              <w:jc w:val="center"/>
              <w:rPr>
                <w:b/>
                <w:sz w:val="18"/>
                <w:szCs w:val="18"/>
              </w:rPr>
            </w:pPr>
            <w:r w:rsidRPr="00E75E6A">
              <w:rPr>
                <w:b/>
                <w:iCs/>
                <w:sz w:val="18"/>
                <w:szCs w:val="18"/>
              </w:rPr>
              <w:t>Podmiot udostępniający zasoby</w:t>
            </w:r>
            <w:r w:rsidRPr="00E75E6A">
              <w:rPr>
                <w:b/>
                <w:bCs/>
                <w:sz w:val="18"/>
                <w:szCs w:val="18"/>
              </w:rPr>
              <w:t xml:space="preserve"> w</w:t>
            </w:r>
            <w:r w:rsidR="00A936AD">
              <w:rPr>
                <w:b/>
                <w:bCs/>
                <w:sz w:val="18"/>
                <w:szCs w:val="18"/>
              </w:rPr>
              <w:t> </w:t>
            </w:r>
            <w:r w:rsidRPr="00E75E6A">
              <w:rPr>
                <w:b/>
                <w:bCs/>
                <w:sz w:val="18"/>
                <w:szCs w:val="18"/>
              </w:rPr>
              <w:t xml:space="preserve">przypadku korzystania przez </w:t>
            </w:r>
            <w:r w:rsidR="008616AB" w:rsidRPr="00E75E6A">
              <w:rPr>
                <w:b/>
                <w:bCs/>
                <w:sz w:val="18"/>
                <w:szCs w:val="18"/>
              </w:rPr>
              <w:t>Wykonawcę</w:t>
            </w:r>
          </w:p>
        </w:tc>
      </w:tr>
      <w:tr w:rsidR="00490259" w:rsidRPr="003F6DC7" w14:paraId="3B2BB9FA" w14:textId="77777777" w:rsidTr="00A936AD">
        <w:trPr>
          <w:cantSplit/>
          <w:trHeight w:val="20"/>
          <w:tblHeader/>
        </w:trPr>
        <w:tc>
          <w:tcPr>
            <w:tcW w:w="225" w:type="pct"/>
            <w:vAlign w:val="center"/>
          </w:tcPr>
          <w:p w14:paraId="02A60694" w14:textId="77777777" w:rsidR="00490259" w:rsidRPr="003F6DC7" w:rsidRDefault="00490259" w:rsidP="003F6DC7">
            <w:pPr>
              <w:jc w:val="center"/>
              <w:rPr>
                <w:i/>
                <w:sz w:val="16"/>
                <w:szCs w:val="16"/>
              </w:rPr>
            </w:pPr>
            <w:r w:rsidRPr="003F6DC7">
              <w:rPr>
                <w:i/>
                <w:sz w:val="16"/>
                <w:szCs w:val="16"/>
              </w:rPr>
              <w:t>1</w:t>
            </w:r>
          </w:p>
        </w:tc>
        <w:tc>
          <w:tcPr>
            <w:tcW w:w="2199" w:type="pct"/>
            <w:vAlign w:val="center"/>
          </w:tcPr>
          <w:p w14:paraId="3656FCCF" w14:textId="77777777" w:rsidR="00490259" w:rsidRPr="003F6DC7" w:rsidRDefault="00490259" w:rsidP="003F6DC7">
            <w:pPr>
              <w:tabs>
                <w:tab w:val="left" w:pos="470"/>
              </w:tabs>
              <w:jc w:val="center"/>
              <w:rPr>
                <w:i/>
                <w:sz w:val="16"/>
                <w:szCs w:val="16"/>
              </w:rPr>
            </w:pPr>
            <w:r w:rsidRPr="003F6DC7">
              <w:rPr>
                <w:i/>
                <w:sz w:val="16"/>
                <w:szCs w:val="16"/>
              </w:rPr>
              <w:t>2</w:t>
            </w:r>
          </w:p>
        </w:tc>
        <w:tc>
          <w:tcPr>
            <w:tcW w:w="986" w:type="pct"/>
            <w:vAlign w:val="center"/>
          </w:tcPr>
          <w:p w14:paraId="422D6F03" w14:textId="77777777" w:rsidR="00490259" w:rsidRPr="003F6DC7" w:rsidRDefault="00490259" w:rsidP="003F6DC7">
            <w:pPr>
              <w:jc w:val="center"/>
              <w:rPr>
                <w:i/>
                <w:sz w:val="16"/>
                <w:szCs w:val="16"/>
              </w:rPr>
            </w:pPr>
            <w:r w:rsidRPr="003F6DC7">
              <w:rPr>
                <w:i/>
                <w:sz w:val="16"/>
                <w:szCs w:val="16"/>
              </w:rPr>
              <w:t>3</w:t>
            </w:r>
          </w:p>
        </w:tc>
        <w:tc>
          <w:tcPr>
            <w:tcW w:w="910" w:type="pct"/>
            <w:vAlign w:val="center"/>
          </w:tcPr>
          <w:p w14:paraId="6408A074" w14:textId="77777777" w:rsidR="00490259" w:rsidRPr="003F6DC7" w:rsidRDefault="00490259" w:rsidP="003F6DC7">
            <w:pPr>
              <w:jc w:val="center"/>
              <w:rPr>
                <w:i/>
                <w:sz w:val="16"/>
                <w:szCs w:val="16"/>
              </w:rPr>
            </w:pPr>
            <w:r w:rsidRPr="003F6DC7">
              <w:rPr>
                <w:i/>
                <w:sz w:val="16"/>
                <w:szCs w:val="16"/>
              </w:rPr>
              <w:t>4</w:t>
            </w:r>
          </w:p>
        </w:tc>
        <w:tc>
          <w:tcPr>
            <w:tcW w:w="680" w:type="pct"/>
            <w:vAlign w:val="center"/>
          </w:tcPr>
          <w:p w14:paraId="3A005E3A" w14:textId="77777777" w:rsidR="00490259" w:rsidRPr="003F6DC7" w:rsidRDefault="00490259" w:rsidP="003F6DC7">
            <w:pPr>
              <w:jc w:val="center"/>
              <w:rPr>
                <w:i/>
                <w:sz w:val="16"/>
                <w:szCs w:val="16"/>
              </w:rPr>
            </w:pPr>
            <w:r w:rsidRPr="003F6DC7">
              <w:rPr>
                <w:i/>
                <w:sz w:val="16"/>
                <w:szCs w:val="16"/>
              </w:rPr>
              <w:t>5</w:t>
            </w:r>
          </w:p>
        </w:tc>
      </w:tr>
      <w:tr w:rsidR="003F6DC7" w:rsidRPr="00E66F78" w14:paraId="3DB33C7F" w14:textId="77777777" w:rsidTr="00A936AD">
        <w:trPr>
          <w:cantSplit/>
          <w:trHeight w:val="968"/>
        </w:trPr>
        <w:tc>
          <w:tcPr>
            <w:tcW w:w="225" w:type="pct"/>
            <w:vAlign w:val="center"/>
          </w:tcPr>
          <w:p w14:paraId="6B5AA0AF" w14:textId="5545FC85" w:rsidR="003F6DC7" w:rsidRPr="003F6DC7" w:rsidRDefault="003F6DC7" w:rsidP="006733CD">
            <w:pPr>
              <w:spacing w:after="40"/>
              <w:jc w:val="center"/>
              <w:rPr>
                <w:bCs/>
              </w:rPr>
            </w:pPr>
            <w:r w:rsidRPr="003F6DC7">
              <w:rPr>
                <w:bCs/>
              </w:rPr>
              <w:t>1</w:t>
            </w:r>
          </w:p>
        </w:tc>
        <w:tc>
          <w:tcPr>
            <w:tcW w:w="2199" w:type="pct"/>
            <w:vAlign w:val="center"/>
          </w:tcPr>
          <w:p w14:paraId="0ED34793" w14:textId="539D4A4A" w:rsidR="003F6DC7" w:rsidRPr="003F6DC7" w:rsidRDefault="003F6DC7" w:rsidP="00A936AD">
            <w:pPr>
              <w:jc w:val="both"/>
              <w:rPr>
                <w:sz w:val="18"/>
                <w:szCs w:val="18"/>
              </w:rPr>
            </w:pPr>
            <w:r w:rsidRPr="003F6DC7">
              <w:rPr>
                <w:sz w:val="18"/>
                <w:szCs w:val="18"/>
              </w:rPr>
              <w:t>co najmniej 1 osobę posiadającą uprawnienia budowlane do kierowania robotami budowlanymi zgodnie z Ustawą Prawo budowlane z dnia 7 lipca 1994 r. (Dz. U. 2025 poz. 418) w specjalności instalacyjnej w zakresie sieci, instalacji i urządzeń elektrycznych i</w:t>
            </w:r>
            <w:r w:rsidR="00A936AD">
              <w:rPr>
                <w:sz w:val="18"/>
                <w:szCs w:val="18"/>
              </w:rPr>
              <w:t> </w:t>
            </w:r>
            <w:r w:rsidRPr="003F6DC7">
              <w:rPr>
                <w:sz w:val="18"/>
                <w:szCs w:val="18"/>
              </w:rPr>
              <w:t>elektroenergetycznych bez ograniczeń,</w:t>
            </w:r>
          </w:p>
        </w:tc>
        <w:tc>
          <w:tcPr>
            <w:tcW w:w="986" w:type="pct"/>
            <w:vAlign w:val="center"/>
          </w:tcPr>
          <w:p w14:paraId="5A6D7864" w14:textId="77777777" w:rsidR="003F6DC7" w:rsidRPr="00E66F78" w:rsidRDefault="003F6DC7" w:rsidP="006733CD">
            <w:pPr>
              <w:spacing w:after="40"/>
              <w:jc w:val="center"/>
              <w:rPr>
                <w:b/>
                <w:bCs/>
                <w:sz w:val="24"/>
                <w:szCs w:val="24"/>
              </w:rPr>
            </w:pPr>
          </w:p>
        </w:tc>
        <w:tc>
          <w:tcPr>
            <w:tcW w:w="910" w:type="pct"/>
            <w:vAlign w:val="center"/>
          </w:tcPr>
          <w:p w14:paraId="34B071B1" w14:textId="77777777" w:rsidR="003F6DC7" w:rsidRPr="00E66F78" w:rsidRDefault="003F6DC7" w:rsidP="006733CD">
            <w:pPr>
              <w:spacing w:after="40"/>
              <w:jc w:val="center"/>
              <w:rPr>
                <w:sz w:val="24"/>
                <w:szCs w:val="24"/>
              </w:rPr>
            </w:pPr>
          </w:p>
        </w:tc>
        <w:tc>
          <w:tcPr>
            <w:tcW w:w="680" w:type="pct"/>
            <w:vAlign w:val="center"/>
          </w:tcPr>
          <w:p w14:paraId="70065336" w14:textId="77777777" w:rsidR="003F6DC7" w:rsidRPr="00E66F78" w:rsidRDefault="003F6DC7" w:rsidP="006733CD">
            <w:pPr>
              <w:spacing w:after="40"/>
              <w:jc w:val="center"/>
              <w:rPr>
                <w:sz w:val="24"/>
                <w:szCs w:val="24"/>
              </w:rPr>
            </w:pPr>
          </w:p>
        </w:tc>
      </w:tr>
      <w:tr w:rsidR="003F6DC7" w:rsidRPr="00E66F78" w14:paraId="317130DD" w14:textId="77777777" w:rsidTr="00A936AD">
        <w:trPr>
          <w:cantSplit/>
          <w:trHeight w:val="60"/>
        </w:trPr>
        <w:tc>
          <w:tcPr>
            <w:tcW w:w="225" w:type="pct"/>
            <w:vAlign w:val="center"/>
          </w:tcPr>
          <w:p w14:paraId="403587E3" w14:textId="75C17EAD" w:rsidR="003F6DC7" w:rsidRPr="003F6DC7" w:rsidRDefault="003F6DC7" w:rsidP="006733CD">
            <w:pPr>
              <w:spacing w:after="40"/>
              <w:jc w:val="center"/>
              <w:rPr>
                <w:bCs/>
              </w:rPr>
            </w:pPr>
            <w:r w:rsidRPr="003F6DC7">
              <w:rPr>
                <w:bCs/>
              </w:rPr>
              <w:t>2</w:t>
            </w:r>
          </w:p>
        </w:tc>
        <w:tc>
          <w:tcPr>
            <w:tcW w:w="2199" w:type="pct"/>
            <w:vAlign w:val="center"/>
          </w:tcPr>
          <w:p w14:paraId="60AADD04" w14:textId="50D122D4" w:rsidR="003F6DC7" w:rsidRPr="00A936AD" w:rsidRDefault="003F6DC7" w:rsidP="00A936AD">
            <w:pPr>
              <w:contextualSpacing/>
              <w:jc w:val="both"/>
              <w:rPr>
                <w:sz w:val="18"/>
                <w:szCs w:val="18"/>
              </w:rPr>
            </w:pPr>
            <w:r w:rsidRPr="00A936AD">
              <w:rPr>
                <w:sz w:val="18"/>
                <w:szCs w:val="18"/>
              </w:rPr>
              <w:t>co najmniej 1 osobę posiadającą uprawnienia SEP</w:t>
            </w:r>
            <w:r w:rsidR="00A936AD">
              <w:rPr>
                <w:sz w:val="18"/>
                <w:szCs w:val="18"/>
              </w:rPr>
              <w:br/>
            </w:r>
            <w:r w:rsidRPr="00A936AD">
              <w:rPr>
                <w:sz w:val="18"/>
                <w:szCs w:val="18"/>
              </w:rPr>
              <w:t>do 1 kV,</w:t>
            </w:r>
          </w:p>
        </w:tc>
        <w:tc>
          <w:tcPr>
            <w:tcW w:w="986" w:type="pct"/>
            <w:vAlign w:val="center"/>
          </w:tcPr>
          <w:p w14:paraId="15EDBC38" w14:textId="77777777" w:rsidR="003F6DC7" w:rsidRPr="00E66F78" w:rsidRDefault="003F6DC7" w:rsidP="00A936AD">
            <w:pPr>
              <w:spacing w:after="40"/>
              <w:ind w:left="-57"/>
              <w:jc w:val="center"/>
              <w:rPr>
                <w:b/>
                <w:bCs/>
                <w:sz w:val="24"/>
                <w:szCs w:val="24"/>
              </w:rPr>
            </w:pPr>
          </w:p>
        </w:tc>
        <w:tc>
          <w:tcPr>
            <w:tcW w:w="910" w:type="pct"/>
            <w:vAlign w:val="center"/>
          </w:tcPr>
          <w:p w14:paraId="5C5A7B0C" w14:textId="77777777" w:rsidR="003F6DC7" w:rsidRPr="00E66F78" w:rsidRDefault="003F6DC7" w:rsidP="006733CD">
            <w:pPr>
              <w:spacing w:after="40"/>
              <w:jc w:val="center"/>
              <w:rPr>
                <w:sz w:val="24"/>
                <w:szCs w:val="24"/>
              </w:rPr>
            </w:pPr>
          </w:p>
        </w:tc>
        <w:tc>
          <w:tcPr>
            <w:tcW w:w="680" w:type="pct"/>
            <w:vAlign w:val="center"/>
          </w:tcPr>
          <w:p w14:paraId="162F58DF" w14:textId="77777777" w:rsidR="003F6DC7" w:rsidRPr="00E66F78" w:rsidRDefault="003F6DC7" w:rsidP="006733CD">
            <w:pPr>
              <w:spacing w:after="40"/>
              <w:jc w:val="center"/>
              <w:rPr>
                <w:sz w:val="24"/>
                <w:szCs w:val="24"/>
              </w:rPr>
            </w:pPr>
          </w:p>
        </w:tc>
      </w:tr>
      <w:tr w:rsidR="003F6DC7" w:rsidRPr="00E66F78" w14:paraId="699B8C29" w14:textId="77777777" w:rsidTr="00A936AD">
        <w:trPr>
          <w:cantSplit/>
          <w:trHeight w:val="968"/>
        </w:trPr>
        <w:tc>
          <w:tcPr>
            <w:tcW w:w="225" w:type="pct"/>
            <w:vAlign w:val="center"/>
          </w:tcPr>
          <w:p w14:paraId="5C10C800" w14:textId="09D0C91F" w:rsidR="003F6DC7" w:rsidRPr="003F6DC7" w:rsidRDefault="00A936AD" w:rsidP="006733CD">
            <w:pPr>
              <w:spacing w:after="40"/>
              <w:jc w:val="center"/>
              <w:rPr>
                <w:bCs/>
              </w:rPr>
            </w:pPr>
            <w:r>
              <w:rPr>
                <w:bCs/>
              </w:rPr>
              <w:t>3</w:t>
            </w:r>
          </w:p>
        </w:tc>
        <w:tc>
          <w:tcPr>
            <w:tcW w:w="2199" w:type="pct"/>
            <w:vAlign w:val="center"/>
          </w:tcPr>
          <w:p w14:paraId="330A5E2F" w14:textId="22FF6501" w:rsidR="003F6DC7" w:rsidRPr="003F6DC7" w:rsidRDefault="003F6DC7" w:rsidP="00A936AD">
            <w:pPr>
              <w:contextualSpacing/>
              <w:jc w:val="both"/>
              <w:rPr>
                <w:sz w:val="18"/>
                <w:szCs w:val="18"/>
              </w:rPr>
            </w:pPr>
            <w:r w:rsidRPr="003F6DC7">
              <w:rPr>
                <w:sz w:val="18"/>
                <w:szCs w:val="18"/>
              </w:rPr>
              <w:t>co najmniej 1 osobę sprawującą nadzór i kontrolę w</w:t>
            </w:r>
            <w:r w:rsidR="00A936AD">
              <w:rPr>
                <w:sz w:val="18"/>
                <w:szCs w:val="18"/>
              </w:rPr>
              <w:t> </w:t>
            </w:r>
            <w:r w:rsidRPr="003F6DC7">
              <w:rPr>
                <w:sz w:val="18"/>
                <w:szCs w:val="18"/>
              </w:rPr>
              <w:t>zakresie bezpieczeństwa i higieny pracy posiadającą kwalifikacje wymagane dla pracowników służby BHP; zgodnie z wymogami Rozporządzenia Rady Ministrów w sprawie służby bezpieczeństwa i higieny pracy z dnia 02 września 1997 r. (Dz. U. 1997 Nr 109 poz. 704 z</w:t>
            </w:r>
            <w:r w:rsidR="00A936AD">
              <w:rPr>
                <w:sz w:val="18"/>
                <w:szCs w:val="18"/>
              </w:rPr>
              <w:t> </w:t>
            </w:r>
            <w:r w:rsidRPr="003F6DC7">
              <w:rPr>
                <w:sz w:val="18"/>
                <w:szCs w:val="18"/>
              </w:rPr>
              <w:t>późniejszymi zmianami), spełniającą następujące warunki:</w:t>
            </w:r>
          </w:p>
          <w:p w14:paraId="2FCC1195" w14:textId="77777777" w:rsidR="003F6DC7" w:rsidRPr="003F6DC7" w:rsidRDefault="003F6DC7" w:rsidP="00A936AD">
            <w:pPr>
              <w:ind w:left="209" w:hanging="209"/>
              <w:contextualSpacing/>
              <w:jc w:val="both"/>
              <w:rPr>
                <w:sz w:val="18"/>
                <w:szCs w:val="18"/>
              </w:rPr>
            </w:pPr>
            <w:r w:rsidRPr="003F6DC7">
              <w:rPr>
                <w:sz w:val="18"/>
                <w:szCs w:val="18"/>
              </w:rPr>
              <w:t>•</w:t>
            </w:r>
            <w:r w:rsidRPr="003F6DC7">
              <w:rPr>
                <w:sz w:val="18"/>
                <w:szCs w:val="18"/>
              </w:rPr>
              <w:tab/>
              <w:t>posiadającą odpowiednie wykształcenie (technik bezpieczeństwa i higieny pracy lub wyższe wykształcenie o kierunku lub specjalności w zakresie bezpieczeństwa i higieny pracy albo studia podyplomowe w zakresie bezpieczeństwa i higieny pracy),</w:t>
            </w:r>
          </w:p>
          <w:p w14:paraId="42CB592B" w14:textId="2AE3720C" w:rsidR="003F6DC7" w:rsidRPr="003F6DC7" w:rsidRDefault="003F6DC7" w:rsidP="00A936AD">
            <w:pPr>
              <w:ind w:left="209" w:hanging="209"/>
              <w:contextualSpacing/>
              <w:jc w:val="both"/>
              <w:rPr>
                <w:sz w:val="18"/>
                <w:szCs w:val="18"/>
              </w:rPr>
            </w:pPr>
            <w:r w:rsidRPr="003F6DC7">
              <w:rPr>
                <w:sz w:val="18"/>
                <w:szCs w:val="18"/>
              </w:rPr>
              <w:t>•</w:t>
            </w:r>
            <w:r w:rsidRPr="003F6DC7">
              <w:rPr>
                <w:sz w:val="18"/>
                <w:szCs w:val="18"/>
              </w:rPr>
              <w:tab/>
              <w:t>pełniącą służbę bhp tzn. posiadającą co najmniej</w:t>
            </w:r>
            <w:r w:rsidR="00A936AD">
              <w:rPr>
                <w:sz w:val="18"/>
                <w:szCs w:val="18"/>
              </w:rPr>
              <w:br/>
            </w:r>
            <w:r w:rsidRPr="003F6DC7">
              <w:rPr>
                <w:sz w:val="18"/>
                <w:szCs w:val="18"/>
              </w:rPr>
              <w:t>3-letnie doświadczenie zawodowe w obszarze pełnienia funkcji związanych z bezpieczeństwem i</w:t>
            </w:r>
            <w:r w:rsidR="00A936AD">
              <w:rPr>
                <w:sz w:val="18"/>
                <w:szCs w:val="18"/>
              </w:rPr>
              <w:t> </w:t>
            </w:r>
            <w:r w:rsidRPr="003F6DC7">
              <w:rPr>
                <w:sz w:val="18"/>
                <w:szCs w:val="18"/>
              </w:rPr>
              <w:t>higieną pracy,</w:t>
            </w:r>
          </w:p>
          <w:p w14:paraId="0AD59553" w14:textId="0E28B0DF" w:rsidR="003F6DC7" w:rsidRPr="003F6DC7" w:rsidRDefault="003F6DC7" w:rsidP="00A936AD">
            <w:pPr>
              <w:ind w:left="209" w:hanging="209"/>
              <w:contextualSpacing/>
              <w:jc w:val="both"/>
              <w:rPr>
                <w:sz w:val="18"/>
                <w:szCs w:val="18"/>
              </w:rPr>
            </w:pPr>
            <w:r w:rsidRPr="003F6DC7">
              <w:rPr>
                <w:sz w:val="18"/>
                <w:szCs w:val="18"/>
              </w:rPr>
              <w:t>•</w:t>
            </w:r>
            <w:r w:rsidRPr="003F6DC7">
              <w:rPr>
                <w:sz w:val="18"/>
                <w:szCs w:val="18"/>
              </w:rPr>
              <w:tab/>
              <w:t>posiadającą aktualne (do 5 lat od daty składania ofert) szkolenie okresowe bhp dla pracowników służby bhp</w:t>
            </w:r>
          </w:p>
        </w:tc>
        <w:tc>
          <w:tcPr>
            <w:tcW w:w="986" w:type="pct"/>
            <w:vAlign w:val="center"/>
          </w:tcPr>
          <w:p w14:paraId="3ECE4527" w14:textId="77777777" w:rsidR="003F6DC7" w:rsidRPr="00E66F78" w:rsidRDefault="003F6DC7" w:rsidP="006733CD">
            <w:pPr>
              <w:spacing w:after="40"/>
              <w:jc w:val="center"/>
              <w:rPr>
                <w:b/>
                <w:bCs/>
                <w:sz w:val="24"/>
                <w:szCs w:val="24"/>
              </w:rPr>
            </w:pPr>
          </w:p>
        </w:tc>
        <w:tc>
          <w:tcPr>
            <w:tcW w:w="910" w:type="pct"/>
            <w:vAlign w:val="center"/>
          </w:tcPr>
          <w:p w14:paraId="0A3FC542" w14:textId="77777777" w:rsidR="003F6DC7" w:rsidRPr="00E66F78" w:rsidRDefault="003F6DC7" w:rsidP="006733CD">
            <w:pPr>
              <w:spacing w:after="40"/>
              <w:jc w:val="center"/>
              <w:rPr>
                <w:sz w:val="24"/>
                <w:szCs w:val="24"/>
              </w:rPr>
            </w:pPr>
          </w:p>
        </w:tc>
        <w:tc>
          <w:tcPr>
            <w:tcW w:w="680" w:type="pct"/>
            <w:vAlign w:val="center"/>
          </w:tcPr>
          <w:p w14:paraId="4B7F3185" w14:textId="77777777" w:rsidR="003F6DC7" w:rsidRPr="00E66F78" w:rsidRDefault="003F6DC7" w:rsidP="006733CD">
            <w:pPr>
              <w:spacing w:after="40"/>
              <w:jc w:val="center"/>
              <w:rPr>
                <w:sz w:val="24"/>
                <w:szCs w:val="24"/>
              </w:rPr>
            </w:pPr>
          </w:p>
        </w:tc>
      </w:tr>
    </w:tbl>
    <w:p w14:paraId="67951EFD" w14:textId="77777777" w:rsidR="00490259" w:rsidRPr="00E66F78" w:rsidRDefault="00490259" w:rsidP="006733CD">
      <w:pPr>
        <w:tabs>
          <w:tab w:val="left" w:pos="851"/>
        </w:tabs>
        <w:spacing w:after="40"/>
        <w:jc w:val="center"/>
        <w:rPr>
          <w:sz w:val="24"/>
          <w:szCs w:val="24"/>
        </w:rPr>
      </w:pPr>
    </w:p>
    <w:p w14:paraId="5ED2C28D" w14:textId="495831AC" w:rsidR="00490259" w:rsidRPr="00111016" w:rsidRDefault="00490259" w:rsidP="006733CD">
      <w:pPr>
        <w:tabs>
          <w:tab w:val="left" w:pos="851"/>
        </w:tabs>
        <w:spacing w:after="40"/>
        <w:rPr>
          <w:b/>
          <w:bCs/>
          <w:sz w:val="22"/>
          <w:szCs w:val="22"/>
        </w:rPr>
      </w:pPr>
      <w:r w:rsidRPr="00111016">
        <w:rPr>
          <w:b/>
          <w:bCs/>
          <w:sz w:val="22"/>
          <w:szCs w:val="22"/>
        </w:rPr>
        <w:t>Uwaga:</w:t>
      </w:r>
    </w:p>
    <w:p w14:paraId="567E719D" w14:textId="292E9E27" w:rsidR="00490259" w:rsidRPr="00111016" w:rsidRDefault="00490259" w:rsidP="006733CD">
      <w:pPr>
        <w:numPr>
          <w:ilvl w:val="0"/>
          <w:numId w:val="30"/>
        </w:numPr>
        <w:spacing w:after="40"/>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3F6DC7">
        <w:rPr>
          <w:i/>
          <w:iCs/>
          <w:sz w:val="22"/>
          <w:szCs w:val="22"/>
          <w:lang w:eastAsia="zh-CN"/>
        </w:rPr>
        <w:t> </w:t>
      </w:r>
      <w:r w:rsidRPr="00111016">
        <w:rPr>
          <w:i/>
          <w:iCs/>
          <w:sz w:val="22"/>
          <w:szCs w:val="22"/>
          <w:lang w:eastAsia="zh-CN"/>
        </w:rPr>
        <w:t>szczególności dołączając w tym celu do oferty zobowiązanie tych podmiotów do oddania mu do</w:t>
      </w:r>
      <w:r w:rsidR="003F6DC7">
        <w:rPr>
          <w:i/>
          <w:iCs/>
          <w:sz w:val="22"/>
          <w:szCs w:val="22"/>
          <w:lang w:eastAsia="zh-CN"/>
        </w:rPr>
        <w:t> </w:t>
      </w:r>
      <w:r w:rsidRPr="00111016">
        <w:rPr>
          <w:i/>
          <w:iCs/>
          <w:sz w:val="22"/>
          <w:szCs w:val="22"/>
          <w:lang w:eastAsia="zh-CN"/>
        </w:rPr>
        <w:t>dyspozycji niezbędnych zasobów na okres korzystania z nich przy wykonaniu zamówienia.</w:t>
      </w:r>
    </w:p>
    <w:p w14:paraId="78D7A092" w14:textId="77777777" w:rsidR="006733CD" w:rsidRDefault="00490259" w:rsidP="006733CD">
      <w:pPr>
        <w:numPr>
          <w:ilvl w:val="0"/>
          <w:numId w:val="30"/>
        </w:numPr>
        <w:spacing w:after="40"/>
        <w:ind w:left="284" w:hanging="284"/>
        <w:jc w:val="both"/>
        <w:rPr>
          <w:i/>
          <w:iCs/>
          <w:sz w:val="22"/>
          <w:szCs w:val="22"/>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4758D5D3" w14:textId="581CEFCD" w:rsidR="00A936AD" w:rsidRPr="00A936AD" w:rsidRDefault="00A936AD" w:rsidP="00A936AD">
      <w:pPr>
        <w:numPr>
          <w:ilvl w:val="0"/>
          <w:numId w:val="30"/>
        </w:numPr>
        <w:ind w:left="284" w:hanging="284"/>
        <w:jc w:val="both"/>
        <w:rPr>
          <w:bCs/>
          <w:i/>
          <w:iCs/>
          <w:sz w:val="22"/>
          <w:szCs w:val="22"/>
          <w:lang w:eastAsia="zh-CN"/>
        </w:rPr>
      </w:pPr>
      <w:r>
        <w:rPr>
          <w:i/>
          <w:iCs/>
          <w:sz w:val="22"/>
          <w:szCs w:val="22"/>
        </w:rPr>
        <w:t>Zamawiający nie wymaga złożenia kopii uprawnie, lecz zastrzega sobie prawo jego żądania na każdym etapie postepowania</w:t>
      </w:r>
      <w:r>
        <w:rPr>
          <w:bCs/>
          <w:i/>
          <w:iCs/>
          <w:sz w:val="22"/>
          <w:szCs w:val="22"/>
          <w:lang w:eastAsia="zh-CN"/>
        </w:rPr>
        <w:t>.</w:t>
      </w:r>
    </w:p>
    <w:p w14:paraId="149D6FD5" w14:textId="77777777" w:rsidR="006733CD" w:rsidRDefault="006733CD">
      <w:pPr>
        <w:spacing w:after="160" w:line="259" w:lineRule="auto"/>
        <w:rPr>
          <w:i/>
          <w:iCs/>
          <w:sz w:val="22"/>
          <w:szCs w:val="22"/>
        </w:rPr>
      </w:pPr>
      <w:r>
        <w:rPr>
          <w:i/>
          <w:iCs/>
          <w:sz w:val="22"/>
          <w:szCs w:val="22"/>
        </w:rPr>
        <w:br w:type="page"/>
      </w:r>
    </w:p>
    <w:bookmarkEnd w:id="115"/>
    <w:p w14:paraId="76939B95" w14:textId="4BD11357" w:rsidR="00490259" w:rsidRPr="00E63E3D" w:rsidRDefault="00490259" w:rsidP="006733CD">
      <w:pPr>
        <w:spacing w:after="40"/>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6733CD">
      <w:pPr>
        <w:spacing w:after="40"/>
        <w:rPr>
          <w:b/>
          <w:bCs/>
          <w:sz w:val="24"/>
          <w:szCs w:val="24"/>
        </w:rPr>
      </w:pPr>
    </w:p>
    <w:p w14:paraId="17C49DF0" w14:textId="7808539C" w:rsidR="00490259" w:rsidRDefault="00490259" w:rsidP="006733CD">
      <w:pPr>
        <w:spacing w:after="40"/>
        <w:jc w:val="center"/>
        <w:rPr>
          <w:b/>
          <w:bCs/>
          <w:sz w:val="24"/>
          <w:szCs w:val="24"/>
        </w:rPr>
      </w:pPr>
      <w:bookmarkStart w:id="116" w:name="_Hlk106046451"/>
      <w:r w:rsidRPr="005E5681">
        <w:rPr>
          <w:b/>
          <w:bCs/>
          <w:sz w:val="24"/>
          <w:szCs w:val="24"/>
        </w:rPr>
        <w:t>w zakresie niezbędnym do wykazania spełnienia warunku udziału w postępowaniu</w:t>
      </w:r>
    </w:p>
    <w:p w14:paraId="6CEBCEEF" w14:textId="77777777" w:rsidR="00490259" w:rsidRDefault="00490259" w:rsidP="006733CD">
      <w:pPr>
        <w:spacing w:after="40"/>
        <w:jc w:val="center"/>
        <w:rPr>
          <w:b/>
          <w:bCs/>
          <w:sz w:val="24"/>
          <w:szCs w:val="24"/>
        </w:rPr>
      </w:pPr>
    </w:p>
    <w:p w14:paraId="2D6EA35B" w14:textId="77777777" w:rsidR="00490259" w:rsidRPr="005C6FEB" w:rsidRDefault="00490259" w:rsidP="006733CD">
      <w:pPr>
        <w:tabs>
          <w:tab w:val="left" w:pos="0"/>
        </w:tabs>
        <w:spacing w:after="40"/>
        <w:rPr>
          <w:sz w:val="22"/>
          <w:szCs w:val="22"/>
        </w:rPr>
      </w:pPr>
    </w:p>
    <w:p w14:paraId="087DAFB5" w14:textId="688C65A3" w:rsidR="00490259" w:rsidRPr="005C6FEB" w:rsidRDefault="00490259" w:rsidP="006733CD">
      <w:pPr>
        <w:tabs>
          <w:tab w:val="left" w:pos="0"/>
        </w:tabs>
        <w:spacing w:after="40"/>
        <w:rPr>
          <w:sz w:val="22"/>
          <w:szCs w:val="22"/>
        </w:rPr>
      </w:pPr>
      <w:r w:rsidRPr="005C6FEB">
        <w:rPr>
          <w:sz w:val="22"/>
          <w:szCs w:val="22"/>
        </w:rPr>
        <w:t xml:space="preserve">Nazwa </w:t>
      </w:r>
      <w:r w:rsidR="00DB4D9E" w:rsidRPr="005C6FEB">
        <w:rPr>
          <w:sz w:val="22"/>
          <w:szCs w:val="22"/>
        </w:rPr>
        <w:t>Wykonawcy</w:t>
      </w:r>
      <w:r w:rsidRPr="005C6FEB">
        <w:rPr>
          <w:sz w:val="22"/>
          <w:szCs w:val="22"/>
        </w:rPr>
        <w:t>: ...................................................................................................................</w:t>
      </w:r>
      <w:r w:rsidR="005C6FEB">
        <w:rPr>
          <w:sz w:val="22"/>
          <w:szCs w:val="22"/>
        </w:rPr>
        <w:t>...............</w:t>
      </w:r>
    </w:p>
    <w:p w14:paraId="58CA5778" w14:textId="77777777" w:rsidR="00490259" w:rsidRPr="005C6FEB" w:rsidRDefault="00490259" w:rsidP="006733CD">
      <w:pPr>
        <w:tabs>
          <w:tab w:val="left" w:pos="0"/>
        </w:tabs>
        <w:spacing w:after="40"/>
        <w:rPr>
          <w:sz w:val="22"/>
          <w:szCs w:val="22"/>
        </w:rPr>
      </w:pPr>
    </w:p>
    <w:p w14:paraId="2EE69ACF" w14:textId="77777777" w:rsidR="00490259" w:rsidRPr="00A936AD" w:rsidRDefault="00490259" w:rsidP="00A936AD">
      <w:pPr>
        <w:spacing w:after="40"/>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6"/>
        <w:gridCol w:w="771"/>
        <w:gridCol w:w="1451"/>
        <w:gridCol w:w="1122"/>
        <w:gridCol w:w="2893"/>
        <w:gridCol w:w="1228"/>
        <w:gridCol w:w="1475"/>
      </w:tblGrid>
      <w:tr w:rsidR="00A936AD" w:rsidRPr="00A936AD" w14:paraId="5A76D5D3" w14:textId="77777777" w:rsidTr="00CF5B28">
        <w:trPr>
          <w:trHeight w:val="20"/>
        </w:trPr>
        <w:tc>
          <w:tcPr>
            <w:tcW w:w="209" w:type="pct"/>
            <w:vAlign w:val="center"/>
          </w:tcPr>
          <w:p w14:paraId="5FCDC62C" w14:textId="030B35C6" w:rsidR="00490259" w:rsidRPr="00A936AD" w:rsidRDefault="009A018A" w:rsidP="006733CD">
            <w:pPr>
              <w:spacing w:after="40"/>
              <w:jc w:val="center"/>
              <w:rPr>
                <w:b/>
                <w:sz w:val="18"/>
                <w:szCs w:val="18"/>
              </w:rPr>
            </w:pPr>
            <w:r>
              <w:rPr>
                <w:b/>
                <w:sz w:val="18"/>
                <w:szCs w:val="18"/>
              </w:rPr>
              <w:t>Lp.</w:t>
            </w:r>
          </w:p>
        </w:tc>
        <w:tc>
          <w:tcPr>
            <w:tcW w:w="414" w:type="pct"/>
            <w:vAlign w:val="center"/>
          </w:tcPr>
          <w:p w14:paraId="34561595" w14:textId="69287AE4" w:rsidR="00490259" w:rsidRPr="00A936AD" w:rsidRDefault="00490259" w:rsidP="00A936AD">
            <w:pPr>
              <w:spacing w:after="40"/>
              <w:ind w:left="-101" w:right="-110"/>
              <w:jc w:val="center"/>
              <w:rPr>
                <w:b/>
                <w:sz w:val="18"/>
                <w:szCs w:val="18"/>
              </w:rPr>
            </w:pPr>
            <w:r w:rsidRPr="00A936AD">
              <w:rPr>
                <w:b/>
                <w:sz w:val="18"/>
                <w:szCs w:val="18"/>
              </w:rPr>
              <w:t>Nazwa sprzętu</w:t>
            </w:r>
          </w:p>
        </w:tc>
        <w:tc>
          <w:tcPr>
            <w:tcW w:w="778" w:type="pct"/>
            <w:vAlign w:val="center"/>
          </w:tcPr>
          <w:p w14:paraId="6586B364" w14:textId="77777777" w:rsidR="00490259" w:rsidRPr="00A936AD" w:rsidRDefault="00490259" w:rsidP="006733CD">
            <w:pPr>
              <w:spacing w:after="40"/>
              <w:ind w:left="-30" w:right="-70"/>
              <w:jc w:val="center"/>
              <w:rPr>
                <w:b/>
                <w:sz w:val="18"/>
                <w:szCs w:val="18"/>
              </w:rPr>
            </w:pPr>
            <w:r w:rsidRPr="00A936AD">
              <w:rPr>
                <w:b/>
                <w:sz w:val="18"/>
                <w:szCs w:val="18"/>
              </w:rPr>
              <w:t>Minimalna ilość sprzętu wymagana przez Zamawiającego</w:t>
            </w:r>
          </w:p>
          <w:p w14:paraId="7B9D015B" w14:textId="77777777" w:rsidR="00490259" w:rsidRPr="00A936AD" w:rsidRDefault="00490259" w:rsidP="006733CD">
            <w:pPr>
              <w:spacing w:after="40"/>
              <w:jc w:val="center"/>
              <w:rPr>
                <w:b/>
                <w:sz w:val="18"/>
                <w:szCs w:val="18"/>
              </w:rPr>
            </w:pPr>
          </w:p>
        </w:tc>
        <w:tc>
          <w:tcPr>
            <w:tcW w:w="602" w:type="pct"/>
            <w:vAlign w:val="center"/>
          </w:tcPr>
          <w:p w14:paraId="5149EDD4" w14:textId="1EC0B211" w:rsidR="00490259" w:rsidRPr="00A936AD" w:rsidRDefault="00490259" w:rsidP="006733CD">
            <w:pPr>
              <w:spacing w:after="40"/>
              <w:ind w:left="-70" w:right="-85"/>
              <w:jc w:val="center"/>
              <w:rPr>
                <w:b/>
                <w:i/>
                <w:sz w:val="18"/>
                <w:szCs w:val="18"/>
              </w:rPr>
            </w:pPr>
            <w:r w:rsidRPr="00A936AD">
              <w:rPr>
                <w:b/>
                <w:sz w:val="18"/>
                <w:szCs w:val="18"/>
              </w:rPr>
              <w:t xml:space="preserve">Ilość sprzętu dostępnego </w:t>
            </w:r>
            <w:r w:rsidR="00DB4D9E" w:rsidRPr="00A936AD">
              <w:rPr>
                <w:b/>
                <w:sz w:val="18"/>
                <w:szCs w:val="18"/>
              </w:rPr>
              <w:t>Wykonawcy</w:t>
            </w:r>
            <w:r w:rsidRPr="00A936AD">
              <w:rPr>
                <w:b/>
                <w:sz w:val="18"/>
                <w:szCs w:val="18"/>
              </w:rPr>
              <w:t xml:space="preserve"> </w:t>
            </w:r>
          </w:p>
        </w:tc>
        <w:tc>
          <w:tcPr>
            <w:tcW w:w="1549" w:type="pct"/>
            <w:vAlign w:val="center"/>
          </w:tcPr>
          <w:p w14:paraId="1C35BBE7" w14:textId="77777777" w:rsidR="00490259" w:rsidRPr="00A936AD" w:rsidRDefault="00490259" w:rsidP="006733CD">
            <w:pPr>
              <w:spacing w:after="40"/>
              <w:ind w:left="-55" w:right="-21"/>
              <w:jc w:val="center"/>
              <w:rPr>
                <w:b/>
                <w:sz w:val="18"/>
                <w:szCs w:val="18"/>
              </w:rPr>
            </w:pPr>
            <w:r w:rsidRPr="00A936AD">
              <w:rPr>
                <w:b/>
                <w:sz w:val="18"/>
                <w:szCs w:val="18"/>
              </w:rPr>
              <w:t xml:space="preserve">Parametry techniczne wymagane przez Zamawiającego </w:t>
            </w:r>
          </w:p>
        </w:tc>
        <w:tc>
          <w:tcPr>
            <w:tcW w:w="658" w:type="pct"/>
            <w:vAlign w:val="center"/>
          </w:tcPr>
          <w:p w14:paraId="5476573F" w14:textId="3C012FDF" w:rsidR="00490259" w:rsidRPr="00A936AD" w:rsidRDefault="00490259" w:rsidP="006733CD">
            <w:pPr>
              <w:spacing w:after="40"/>
              <w:ind w:right="-70"/>
              <w:jc w:val="center"/>
              <w:rPr>
                <w:b/>
                <w:sz w:val="18"/>
                <w:szCs w:val="18"/>
              </w:rPr>
            </w:pPr>
            <w:r w:rsidRPr="00A936AD">
              <w:rPr>
                <w:b/>
                <w:sz w:val="18"/>
                <w:szCs w:val="18"/>
              </w:rPr>
              <w:t xml:space="preserve">Parametry techniczne sprzętu oferowanego przez </w:t>
            </w:r>
            <w:r w:rsidR="008616AB" w:rsidRPr="00A936AD">
              <w:rPr>
                <w:b/>
                <w:sz w:val="18"/>
                <w:szCs w:val="18"/>
              </w:rPr>
              <w:t>Wykonawcę</w:t>
            </w:r>
          </w:p>
        </w:tc>
        <w:tc>
          <w:tcPr>
            <w:tcW w:w="790" w:type="pct"/>
            <w:vAlign w:val="center"/>
          </w:tcPr>
          <w:p w14:paraId="5AFDECEB" w14:textId="50FF5A7D" w:rsidR="00490259" w:rsidRPr="00A936AD" w:rsidRDefault="00490259" w:rsidP="006733CD">
            <w:pPr>
              <w:spacing w:after="40"/>
              <w:ind w:left="-70"/>
              <w:jc w:val="center"/>
              <w:rPr>
                <w:b/>
                <w:bCs/>
                <w:sz w:val="18"/>
                <w:szCs w:val="18"/>
              </w:rPr>
            </w:pPr>
            <w:r w:rsidRPr="00A936AD">
              <w:rPr>
                <w:b/>
                <w:bCs/>
                <w:iCs/>
                <w:sz w:val="18"/>
                <w:szCs w:val="18"/>
              </w:rPr>
              <w:t>Podmiot udostępniający zasoby</w:t>
            </w:r>
            <w:r w:rsidRPr="00A936AD">
              <w:rPr>
                <w:b/>
                <w:sz w:val="18"/>
                <w:szCs w:val="18"/>
              </w:rPr>
              <w:br/>
              <w:t xml:space="preserve">w przypadku korzystania przez </w:t>
            </w:r>
            <w:r w:rsidR="008616AB" w:rsidRPr="00A936AD">
              <w:rPr>
                <w:b/>
                <w:sz w:val="18"/>
                <w:szCs w:val="18"/>
              </w:rPr>
              <w:t>Wykonawcę</w:t>
            </w:r>
          </w:p>
        </w:tc>
      </w:tr>
      <w:tr w:rsidR="00A936AD" w:rsidRPr="00A936AD" w14:paraId="63689E35" w14:textId="77777777" w:rsidTr="00CF5B28">
        <w:trPr>
          <w:trHeight w:val="20"/>
        </w:trPr>
        <w:tc>
          <w:tcPr>
            <w:tcW w:w="209" w:type="pct"/>
            <w:vAlign w:val="center"/>
          </w:tcPr>
          <w:p w14:paraId="1BF5F36B" w14:textId="77777777" w:rsidR="00490259" w:rsidRPr="00A936AD" w:rsidRDefault="00490259" w:rsidP="006733CD">
            <w:pPr>
              <w:spacing w:after="40"/>
              <w:jc w:val="center"/>
              <w:rPr>
                <w:i/>
                <w:sz w:val="18"/>
                <w:szCs w:val="18"/>
              </w:rPr>
            </w:pPr>
            <w:r w:rsidRPr="00A936AD">
              <w:rPr>
                <w:i/>
                <w:sz w:val="18"/>
                <w:szCs w:val="18"/>
              </w:rPr>
              <w:t>1</w:t>
            </w:r>
          </w:p>
        </w:tc>
        <w:tc>
          <w:tcPr>
            <w:tcW w:w="414" w:type="pct"/>
            <w:vAlign w:val="center"/>
          </w:tcPr>
          <w:p w14:paraId="45881BB3" w14:textId="77777777" w:rsidR="00490259" w:rsidRPr="00A936AD" w:rsidRDefault="00490259" w:rsidP="006733CD">
            <w:pPr>
              <w:spacing w:after="40"/>
              <w:jc w:val="center"/>
              <w:rPr>
                <w:i/>
                <w:sz w:val="18"/>
                <w:szCs w:val="18"/>
              </w:rPr>
            </w:pPr>
            <w:r w:rsidRPr="00A936AD">
              <w:rPr>
                <w:i/>
                <w:sz w:val="18"/>
                <w:szCs w:val="18"/>
              </w:rPr>
              <w:t>2</w:t>
            </w:r>
          </w:p>
        </w:tc>
        <w:tc>
          <w:tcPr>
            <w:tcW w:w="778" w:type="pct"/>
            <w:vAlign w:val="center"/>
          </w:tcPr>
          <w:p w14:paraId="119B74FA" w14:textId="77777777" w:rsidR="00490259" w:rsidRPr="00A936AD" w:rsidRDefault="00490259" w:rsidP="006733CD">
            <w:pPr>
              <w:spacing w:after="40"/>
              <w:jc w:val="center"/>
              <w:rPr>
                <w:i/>
                <w:sz w:val="18"/>
                <w:szCs w:val="18"/>
              </w:rPr>
            </w:pPr>
            <w:r w:rsidRPr="00A936AD">
              <w:rPr>
                <w:i/>
                <w:sz w:val="18"/>
                <w:szCs w:val="18"/>
              </w:rPr>
              <w:t>3</w:t>
            </w:r>
          </w:p>
        </w:tc>
        <w:tc>
          <w:tcPr>
            <w:tcW w:w="602" w:type="pct"/>
            <w:vAlign w:val="center"/>
          </w:tcPr>
          <w:p w14:paraId="13E35139" w14:textId="77777777" w:rsidR="00490259" w:rsidRPr="00A936AD" w:rsidRDefault="00490259" w:rsidP="006733CD">
            <w:pPr>
              <w:spacing w:after="40"/>
              <w:jc w:val="center"/>
              <w:rPr>
                <w:i/>
                <w:sz w:val="18"/>
                <w:szCs w:val="18"/>
              </w:rPr>
            </w:pPr>
            <w:r w:rsidRPr="00A936AD">
              <w:rPr>
                <w:i/>
                <w:sz w:val="18"/>
                <w:szCs w:val="18"/>
              </w:rPr>
              <w:t>4</w:t>
            </w:r>
          </w:p>
        </w:tc>
        <w:tc>
          <w:tcPr>
            <w:tcW w:w="1549" w:type="pct"/>
            <w:vAlign w:val="center"/>
          </w:tcPr>
          <w:p w14:paraId="12AFA63E" w14:textId="77777777" w:rsidR="00490259" w:rsidRPr="00A936AD" w:rsidRDefault="00490259" w:rsidP="006733CD">
            <w:pPr>
              <w:spacing w:after="40"/>
              <w:jc w:val="center"/>
              <w:rPr>
                <w:i/>
                <w:sz w:val="18"/>
                <w:szCs w:val="18"/>
              </w:rPr>
            </w:pPr>
            <w:r w:rsidRPr="00A936AD">
              <w:rPr>
                <w:i/>
                <w:sz w:val="18"/>
                <w:szCs w:val="18"/>
              </w:rPr>
              <w:t>5</w:t>
            </w:r>
          </w:p>
        </w:tc>
        <w:tc>
          <w:tcPr>
            <w:tcW w:w="658" w:type="pct"/>
            <w:vAlign w:val="center"/>
          </w:tcPr>
          <w:p w14:paraId="77894447" w14:textId="77777777" w:rsidR="00490259" w:rsidRPr="00A936AD" w:rsidRDefault="00490259" w:rsidP="006733CD">
            <w:pPr>
              <w:spacing w:after="40"/>
              <w:jc w:val="center"/>
              <w:rPr>
                <w:i/>
                <w:sz w:val="18"/>
                <w:szCs w:val="18"/>
              </w:rPr>
            </w:pPr>
            <w:r w:rsidRPr="00A936AD">
              <w:rPr>
                <w:i/>
                <w:sz w:val="18"/>
                <w:szCs w:val="18"/>
              </w:rPr>
              <w:t>6</w:t>
            </w:r>
          </w:p>
        </w:tc>
        <w:tc>
          <w:tcPr>
            <w:tcW w:w="790" w:type="pct"/>
            <w:vAlign w:val="center"/>
          </w:tcPr>
          <w:p w14:paraId="680D5AFE" w14:textId="77777777" w:rsidR="00490259" w:rsidRPr="00A936AD" w:rsidRDefault="00490259" w:rsidP="006733CD">
            <w:pPr>
              <w:spacing w:after="40"/>
              <w:jc w:val="center"/>
              <w:rPr>
                <w:i/>
                <w:sz w:val="18"/>
                <w:szCs w:val="18"/>
              </w:rPr>
            </w:pPr>
            <w:r w:rsidRPr="00A936AD">
              <w:rPr>
                <w:i/>
                <w:sz w:val="18"/>
                <w:szCs w:val="18"/>
              </w:rPr>
              <w:t>7</w:t>
            </w:r>
          </w:p>
        </w:tc>
      </w:tr>
      <w:tr w:rsidR="00A936AD" w:rsidRPr="00A936AD" w14:paraId="388F1D95" w14:textId="77777777" w:rsidTr="008F2B27">
        <w:trPr>
          <w:trHeight w:val="378"/>
        </w:trPr>
        <w:tc>
          <w:tcPr>
            <w:tcW w:w="5000" w:type="pct"/>
            <w:gridSpan w:val="7"/>
            <w:vAlign w:val="center"/>
          </w:tcPr>
          <w:p w14:paraId="3F8A5296" w14:textId="7B9190F0" w:rsidR="00490259" w:rsidRPr="00A936AD" w:rsidRDefault="00A936AD" w:rsidP="006733CD">
            <w:pPr>
              <w:spacing w:after="40"/>
              <w:jc w:val="center"/>
              <w:rPr>
                <w:b/>
                <w:bCs/>
                <w:sz w:val="24"/>
                <w:szCs w:val="24"/>
              </w:rPr>
            </w:pPr>
            <w:r>
              <w:rPr>
                <w:noProof/>
                <w:sz w:val="22"/>
                <w:szCs w:val="22"/>
              </w:rPr>
              <mc:AlternateContent>
                <mc:Choice Requires="wps">
                  <w:drawing>
                    <wp:anchor distT="0" distB="0" distL="114300" distR="114300" simplePos="0" relativeHeight="251659264" behindDoc="0" locked="0" layoutInCell="1" allowOverlap="1" wp14:anchorId="43852897" wp14:editId="2193AA57">
                      <wp:simplePos x="0" y="0"/>
                      <wp:positionH relativeFrom="column">
                        <wp:posOffset>39370</wp:posOffset>
                      </wp:positionH>
                      <wp:positionV relativeFrom="paragraph">
                        <wp:posOffset>-247015</wp:posOffset>
                      </wp:positionV>
                      <wp:extent cx="5687695" cy="1340485"/>
                      <wp:effectExtent l="0" t="0" r="0" b="0"/>
                      <wp:wrapNone/>
                      <wp:docPr id="785810993" name="Pole tekstowe 785810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94316">
                                <a:off x="0" y="0"/>
                                <a:ext cx="5687695" cy="134048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39D345DD" w14:textId="77777777" w:rsidR="00A936AD" w:rsidRPr="00A936AD" w:rsidRDefault="00A936AD" w:rsidP="00A936AD">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A936AD">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wps:txbx>
                            <wps:bodyPr wrap="square" numCol="1" fromWordArt="1">
                              <a:prstTxWarp prst="textPlain">
                                <a:avLst>
                                  <a:gd name="adj" fmla="val 49290"/>
                                </a:avLst>
                              </a:prstTxWarp>
                              <a:noAutofit/>
                            </wps:bodyPr>
                          </wps:wsp>
                        </a:graphicData>
                      </a:graphic>
                      <wp14:sizeRelH relativeFrom="page">
                        <wp14:pctWidth>0</wp14:pctWidth>
                      </wp14:sizeRelH>
                      <wp14:sizeRelV relativeFrom="page">
                        <wp14:pctHeight>0</wp14:pctHeight>
                      </wp14:sizeRelV>
                    </wp:anchor>
                  </w:drawing>
                </mc:Choice>
                <mc:Fallback>
                  <w:pict>
                    <v:shapetype w14:anchorId="43852897" id="_x0000_t202" coordsize="21600,21600" o:spt="202" path="m,l,21600r21600,l21600,xe">
                      <v:stroke joinstyle="miter"/>
                      <v:path gradientshapeok="t" o:connecttype="rect"/>
                    </v:shapetype>
                    <v:shape id="Pole tekstowe 785810993" o:spid="_x0000_s1026" type="#_x0000_t202" style="position:absolute;left:0;text-align:left;margin-left:3.1pt;margin-top:-19.45pt;width:447.85pt;height:105.55pt;rotation:-284610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" filled="f" stroked="f">
                      <v:fill opacity="32896f"/>
                      <o:lock v:ext="edit" shapetype="t"/>
                      <v:textbox>
                        <w:txbxContent>
                          <w:p w14:paraId="39D345DD" w14:textId="77777777" w:rsidR="00A936AD" w:rsidRPr="00A936AD" w:rsidRDefault="00A936AD" w:rsidP="00A936AD">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A936AD">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v:textbox>
                    </v:shape>
                  </w:pict>
                </mc:Fallback>
              </mc:AlternateContent>
            </w:r>
            <w:r w:rsidR="00490259" w:rsidRPr="00A936AD">
              <w:rPr>
                <w:b/>
                <w:bCs/>
                <w:sz w:val="24"/>
                <w:szCs w:val="24"/>
              </w:rPr>
              <w:t xml:space="preserve">Zadanie </w:t>
            </w:r>
            <w:r w:rsidR="008F2B27" w:rsidRPr="00A936AD">
              <w:rPr>
                <w:b/>
                <w:bCs/>
                <w:sz w:val="24"/>
                <w:szCs w:val="24"/>
              </w:rPr>
              <w:t xml:space="preserve">nr </w:t>
            </w:r>
            <w:r w:rsidR="00490259" w:rsidRPr="00A936AD">
              <w:rPr>
                <w:b/>
                <w:bCs/>
                <w:sz w:val="24"/>
                <w:szCs w:val="24"/>
              </w:rPr>
              <w:t>1</w:t>
            </w:r>
          </w:p>
        </w:tc>
      </w:tr>
      <w:tr w:rsidR="00A936AD" w:rsidRPr="00A936AD" w14:paraId="249095E8" w14:textId="77777777" w:rsidTr="00CF5B28">
        <w:trPr>
          <w:trHeight w:val="431"/>
        </w:trPr>
        <w:tc>
          <w:tcPr>
            <w:tcW w:w="209" w:type="pct"/>
            <w:vAlign w:val="center"/>
          </w:tcPr>
          <w:p w14:paraId="656EB5D8" w14:textId="2688DF6F" w:rsidR="00490259" w:rsidRPr="00A936AD" w:rsidRDefault="00490259" w:rsidP="006733CD">
            <w:pPr>
              <w:spacing w:after="40"/>
              <w:jc w:val="center"/>
              <w:rPr>
                <w:b/>
                <w:bCs/>
              </w:rPr>
            </w:pPr>
            <w:r w:rsidRPr="00A936AD">
              <w:rPr>
                <w:b/>
                <w:bCs/>
              </w:rPr>
              <w:t>1</w:t>
            </w:r>
            <w:r w:rsidR="00BE4794" w:rsidRPr="00A936AD">
              <w:rPr>
                <w:b/>
                <w:bCs/>
              </w:rPr>
              <w:t>.1</w:t>
            </w:r>
          </w:p>
        </w:tc>
        <w:tc>
          <w:tcPr>
            <w:tcW w:w="414" w:type="pct"/>
            <w:vAlign w:val="center"/>
          </w:tcPr>
          <w:p w14:paraId="6342FBB4" w14:textId="77777777" w:rsidR="00490259" w:rsidRPr="00A936AD" w:rsidRDefault="00490259" w:rsidP="006733CD">
            <w:pPr>
              <w:spacing w:after="40"/>
            </w:pPr>
          </w:p>
        </w:tc>
        <w:tc>
          <w:tcPr>
            <w:tcW w:w="778" w:type="pct"/>
            <w:vAlign w:val="center"/>
          </w:tcPr>
          <w:p w14:paraId="1BBF193C" w14:textId="77777777" w:rsidR="00490259" w:rsidRPr="00A936AD" w:rsidRDefault="00490259" w:rsidP="006733CD">
            <w:pPr>
              <w:spacing w:after="40"/>
              <w:jc w:val="center"/>
            </w:pPr>
          </w:p>
        </w:tc>
        <w:tc>
          <w:tcPr>
            <w:tcW w:w="602" w:type="pct"/>
            <w:vAlign w:val="center"/>
          </w:tcPr>
          <w:p w14:paraId="0D37DB68" w14:textId="77777777" w:rsidR="00490259" w:rsidRPr="00A936AD" w:rsidRDefault="00490259" w:rsidP="006733CD">
            <w:pPr>
              <w:spacing w:after="40"/>
              <w:jc w:val="center"/>
            </w:pPr>
          </w:p>
        </w:tc>
        <w:tc>
          <w:tcPr>
            <w:tcW w:w="1549" w:type="pct"/>
            <w:vAlign w:val="center"/>
          </w:tcPr>
          <w:p w14:paraId="32E8D8A2" w14:textId="1E6F9D36" w:rsidR="00490259" w:rsidRPr="00A936AD" w:rsidRDefault="00490259" w:rsidP="006733CD">
            <w:pPr>
              <w:suppressAutoHyphens/>
              <w:spacing w:after="40"/>
              <w:ind w:left="119"/>
              <w:rPr>
                <w:lang w:eastAsia="ar-SA"/>
              </w:rPr>
            </w:pPr>
          </w:p>
        </w:tc>
        <w:tc>
          <w:tcPr>
            <w:tcW w:w="658" w:type="pct"/>
            <w:vAlign w:val="center"/>
          </w:tcPr>
          <w:p w14:paraId="29CB8D01" w14:textId="77777777" w:rsidR="00490259" w:rsidRPr="00A936AD" w:rsidRDefault="00490259" w:rsidP="006733CD">
            <w:pPr>
              <w:spacing w:after="40"/>
            </w:pPr>
          </w:p>
        </w:tc>
        <w:tc>
          <w:tcPr>
            <w:tcW w:w="790" w:type="pct"/>
          </w:tcPr>
          <w:p w14:paraId="00ED2427" w14:textId="77777777" w:rsidR="00490259" w:rsidRPr="00A936AD" w:rsidRDefault="00490259" w:rsidP="006733CD">
            <w:pPr>
              <w:spacing w:after="40"/>
            </w:pPr>
          </w:p>
        </w:tc>
      </w:tr>
      <w:tr w:rsidR="00A936AD" w:rsidRPr="00A936AD" w14:paraId="0107161B" w14:textId="77777777" w:rsidTr="00CF5B28">
        <w:trPr>
          <w:trHeight w:val="320"/>
        </w:trPr>
        <w:tc>
          <w:tcPr>
            <w:tcW w:w="209" w:type="pct"/>
            <w:vAlign w:val="center"/>
          </w:tcPr>
          <w:p w14:paraId="59D39F6D" w14:textId="030F0E29" w:rsidR="00490259" w:rsidRPr="00A936AD" w:rsidRDefault="00BE4794" w:rsidP="006733CD">
            <w:pPr>
              <w:spacing w:after="40"/>
              <w:jc w:val="center"/>
              <w:rPr>
                <w:b/>
                <w:bCs/>
              </w:rPr>
            </w:pPr>
            <w:r w:rsidRPr="00A936AD">
              <w:rPr>
                <w:b/>
                <w:bCs/>
              </w:rPr>
              <w:t>1.</w:t>
            </w:r>
            <w:r w:rsidR="00490259" w:rsidRPr="00A936AD">
              <w:rPr>
                <w:b/>
                <w:bCs/>
              </w:rPr>
              <w:t>2</w:t>
            </w:r>
          </w:p>
        </w:tc>
        <w:tc>
          <w:tcPr>
            <w:tcW w:w="414" w:type="pct"/>
            <w:vAlign w:val="center"/>
          </w:tcPr>
          <w:p w14:paraId="2697FC24" w14:textId="77777777" w:rsidR="00490259" w:rsidRPr="00A936AD" w:rsidRDefault="00490259" w:rsidP="006733CD">
            <w:pPr>
              <w:spacing w:after="40"/>
            </w:pPr>
          </w:p>
        </w:tc>
        <w:tc>
          <w:tcPr>
            <w:tcW w:w="778" w:type="pct"/>
            <w:vAlign w:val="center"/>
          </w:tcPr>
          <w:p w14:paraId="2FB0C3A7" w14:textId="77777777" w:rsidR="00490259" w:rsidRPr="00A936AD" w:rsidRDefault="00490259" w:rsidP="006733CD">
            <w:pPr>
              <w:spacing w:after="40"/>
              <w:jc w:val="center"/>
            </w:pPr>
          </w:p>
        </w:tc>
        <w:tc>
          <w:tcPr>
            <w:tcW w:w="602" w:type="pct"/>
            <w:vAlign w:val="center"/>
          </w:tcPr>
          <w:p w14:paraId="2B4E9797" w14:textId="77777777" w:rsidR="00490259" w:rsidRPr="00A936AD" w:rsidRDefault="00490259" w:rsidP="006733CD">
            <w:pPr>
              <w:spacing w:after="40"/>
              <w:jc w:val="center"/>
            </w:pPr>
          </w:p>
        </w:tc>
        <w:tc>
          <w:tcPr>
            <w:tcW w:w="1549" w:type="pct"/>
            <w:vAlign w:val="center"/>
          </w:tcPr>
          <w:p w14:paraId="011A3EFF" w14:textId="4075A040" w:rsidR="00490259" w:rsidRPr="00A936AD" w:rsidRDefault="00490259" w:rsidP="006733CD">
            <w:pPr>
              <w:suppressAutoHyphens/>
              <w:spacing w:after="40"/>
              <w:ind w:left="119"/>
              <w:jc w:val="both"/>
              <w:rPr>
                <w:lang w:eastAsia="ar-SA"/>
              </w:rPr>
            </w:pPr>
          </w:p>
        </w:tc>
        <w:tc>
          <w:tcPr>
            <w:tcW w:w="658" w:type="pct"/>
            <w:vAlign w:val="center"/>
          </w:tcPr>
          <w:p w14:paraId="66EF6685" w14:textId="7F93A2E5" w:rsidR="00490259" w:rsidRPr="00A936AD" w:rsidRDefault="00490259" w:rsidP="006733CD">
            <w:pPr>
              <w:spacing w:after="40"/>
            </w:pPr>
          </w:p>
        </w:tc>
        <w:tc>
          <w:tcPr>
            <w:tcW w:w="790" w:type="pct"/>
          </w:tcPr>
          <w:p w14:paraId="093CEAC4" w14:textId="77777777" w:rsidR="00490259" w:rsidRPr="00A936AD" w:rsidRDefault="00490259" w:rsidP="006733CD">
            <w:pPr>
              <w:spacing w:after="40"/>
            </w:pPr>
          </w:p>
        </w:tc>
      </w:tr>
      <w:tr w:rsidR="00A936AD" w:rsidRPr="00A936AD" w14:paraId="61B41B6A" w14:textId="77777777" w:rsidTr="008F2B27">
        <w:trPr>
          <w:trHeight w:val="20"/>
        </w:trPr>
        <w:tc>
          <w:tcPr>
            <w:tcW w:w="5000" w:type="pct"/>
            <w:gridSpan w:val="7"/>
            <w:vAlign w:val="center"/>
          </w:tcPr>
          <w:p w14:paraId="07E7C66E" w14:textId="2931E416" w:rsidR="00490259" w:rsidRPr="00A936AD" w:rsidRDefault="00490259" w:rsidP="006733CD">
            <w:pPr>
              <w:spacing w:after="40"/>
              <w:jc w:val="center"/>
              <w:rPr>
                <w:b/>
                <w:bCs/>
                <w:sz w:val="24"/>
                <w:szCs w:val="24"/>
              </w:rPr>
            </w:pPr>
            <w:r w:rsidRPr="00A936AD">
              <w:rPr>
                <w:b/>
                <w:bCs/>
                <w:sz w:val="24"/>
                <w:szCs w:val="24"/>
              </w:rPr>
              <w:t>Zadanie</w:t>
            </w:r>
            <w:r w:rsidR="008F2B27" w:rsidRPr="00A936AD">
              <w:rPr>
                <w:b/>
                <w:bCs/>
                <w:sz w:val="24"/>
                <w:szCs w:val="24"/>
              </w:rPr>
              <w:t xml:space="preserve"> nr</w:t>
            </w:r>
            <w:r w:rsidRPr="00A936AD">
              <w:rPr>
                <w:b/>
                <w:bCs/>
                <w:sz w:val="24"/>
                <w:szCs w:val="24"/>
              </w:rPr>
              <w:t xml:space="preserve"> 2</w:t>
            </w:r>
          </w:p>
        </w:tc>
      </w:tr>
      <w:tr w:rsidR="00A936AD" w:rsidRPr="00A936AD" w14:paraId="1475573F" w14:textId="77777777" w:rsidTr="00CF5B28">
        <w:trPr>
          <w:trHeight w:val="357"/>
        </w:trPr>
        <w:tc>
          <w:tcPr>
            <w:tcW w:w="209" w:type="pct"/>
            <w:vAlign w:val="center"/>
          </w:tcPr>
          <w:p w14:paraId="558C925A" w14:textId="320C111F" w:rsidR="00490259" w:rsidRPr="00A936AD" w:rsidRDefault="00BE4794" w:rsidP="006733CD">
            <w:pPr>
              <w:spacing w:after="40"/>
              <w:jc w:val="center"/>
              <w:rPr>
                <w:b/>
                <w:bCs/>
              </w:rPr>
            </w:pPr>
            <w:r w:rsidRPr="00A936AD">
              <w:rPr>
                <w:b/>
                <w:bCs/>
              </w:rPr>
              <w:t>2.</w:t>
            </w:r>
            <w:r w:rsidR="00490259" w:rsidRPr="00A936AD">
              <w:rPr>
                <w:b/>
                <w:bCs/>
              </w:rPr>
              <w:t>1</w:t>
            </w:r>
          </w:p>
        </w:tc>
        <w:tc>
          <w:tcPr>
            <w:tcW w:w="414" w:type="pct"/>
            <w:vAlign w:val="center"/>
          </w:tcPr>
          <w:p w14:paraId="0CD76AF4" w14:textId="77777777" w:rsidR="00490259" w:rsidRPr="00A936AD" w:rsidRDefault="00490259" w:rsidP="006733CD">
            <w:pPr>
              <w:spacing w:after="40"/>
            </w:pPr>
          </w:p>
        </w:tc>
        <w:tc>
          <w:tcPr>
            <w:tcW w:w="778" w:type="pct"/>
            <w:vAlign w:val="center"/>
          </w:tcPr>
          <w:p w14:paraId="3F2EC777" w14:textId="77777777" w:rsidR="00490259" w:rsidRPr="00A936AD" w:rsidRDefault="00490259" w:rsidP="006733CD">
            <w:pPr>
              <w:spacing w:after="40"/>
              <w:jc w:val="center"/>
            </w:pPr>
          </w:p>
        </w:tc>
        <w:tc>
          <w:tcPr>
            <w:tcW w:w="602" w:type="pct"/>
            <w:vAlign w:val="center"/>
          </w:tcPr>
          <w:p w14:paraId="00A6FC3F" w14:textId="77777777" w:rsidR="00490259" w:rsidRPr="00A936AD" w:rsidRDefault="00490259" w:rsidP="006733CD">
            <w:pPr>
              <w:spacing w:after="40"/>
              <w:jc w:val="center"/>
            </w:pPr>
          </w:p>
        </w:tc>
        <w:tc>
          <w:tcPr>
            <w:tcW w:w="1549" w:type="pct"/>
            <w:vAlign w:val="center"/>
          </w:tcPr>
          <w:p w14:paraId="2127B276" w14:textId="77777777" w:rsidR="00490259" w:rsidRPr="00A936AD" w:rsidRDefault="00490259" w:rsidP="006733CD">
            <w:pPr>
              <w:suppressAutoHyphens/>
              <w:spacing w:after="40"/>
              <w:ind w:left="119"/>
              <w:jc w:val="both"/>
              <w:rPr>
                <w:lang w:eastAsia="ar-SA"/>
              </w:rPr>
            </w:pPr>
          </w:p>
        </w:tc>
        <w:tc>
          <w:tcPr>
            <w:tcW w:w="658" w:type="pct"/>
            <w:vAlign w:val="center"/>
          </w:tcPr>
          <w:p w14:paraId="0AF62DD7" w14:textId="77777777" w:rsidR="00490259" w:rsidRPr="00A936AD" w:rsidRDefault="00490259" w:rsidP="006733CD">
            <w:pPr>
              <w:spacing w:after="40"/>
            </w:pPr>
          </w:p>
        </w:tc>
        <w:tc>
          <w:tcPr>
            <w:tcW w:w="790" w:type="pct"/>
          </w:tcPr>
          <w:p w14:paraId="21494F56" w14:textId="77777777" w:rsidR="00490259" w:rsidRPr="00A936AD" w:rsidRDefault="00490259" w:rsidP="006733CD">
            <w:pPr>
              <w:spacing w:after="40"/>
            </w:pPr>
          </w:p>
        </w:tc>
      </w:tr>
      <w:tr w:rsidR="00A936AD" w:rsidRPr="00A936AD" w14:paraId="7CAC892D" w14:textId="77777777" w:rsidTr="00CF5B28">
        <w:trPr>
          <w:trHeight w:val="276"/>
        </w:trPr>
        <w:tc>
          <w:tcPr>
            <w:tcW w:w="209" w:type="pct"/>
            <w:vAlign w:val="center"/>
          </w:tcPr>
          <w:p w14:paraId="74A0C22B" w14:textId="68751F58" w:rsidR="00490259" w:rsidRPr="00A936AD" w:rsidRDefault="00490259" w:rsidP="006733CD">
            <w:pPr>
              <w:spacing w:after="40"/>
              <w:jc w:val="center"/>
              <w:rPr>
                <w:b/>
                <w:bCs/>
              </w:rPr>
            </w:pPr>
            <w:r w:rsidRPr="00A936AD">
              <w:rPr>
                <w:b/>
                <w:bCs/>
              </w:rPr>
              <w:t>2</w:t>
            </w:r>
            <w:r w:rsidR="00BE4794" w:rsidRPr="00A936AD">
              <w:rPr>
                <w:b/>
                <w:bCs/>
              </w:rPr>
              <w:t>.2</w:t>
            </w:r>
          </w:p>
        </w:tc>
        <w:tc>
          <w:tcPr>
            <w:tcW w:w="414" w:type="pct"/>
            <w:vAlign w:val="center"/>
          </w:tcPr>
          <w:p w14:paraId="5645EF9B" w14:textId="77777777" w:rsidR="00490259" w:rsidRPr="00A936AD" w:rsidRDefault="00490259" w:rsidP="006733CD">
            <w:pPr>
              <w:spacing w:after="40"/>
            </w:pPr>
          </w:p>
        </w:tc>
        <w:tc>
          <w:tcPr>
            <w:tcW w:w="778" w:type="pct"/>
            <w:vAlign w:val="center"/>
          </w:tcPr>
          <w:p w14:paraId="5405F8D4" w14:textId="77777777" w:rsidR="00490259" w:rsidRPr="00A936AD" w:rsidRDefault="00490259" w:rsidP="006733CD">
            <w:pPr>
              <w:spacing w:after="40"/>
              <w:jc w:val="center"/>
            </w:pPr>
          </w:p>
        </w:tc>
        <w:tc>
          <w:tcPr>
            <w:tcW w:w="602" w:type="pct"/>
            <w:vAlign w:val="center"/>
          </w:tcPr>
          <w:p w14:paraId="0427CFF6" w14:textId="77777777" w:rsidR="00490259" w:rsidRPr="00A936AD" w:rsidRDefault="00490259" w:rsidP="006733CD">
            <w:pPr>
              <w:spacing w:after="40"/>
              <w:jc w:val="center"/>
            </w:pPr>
          </w:p>
        </w:tc>
        <w:tc>
          <w:tcPr>
            <w:tcW w:w="1549" w:type="pct"/>
            <w:vAlign w:val="center"/>
          </w:tcPr>
          <w:p w14:paraId="0661B5E9" w14:textId="77777777" w:rsidR="00490259" w:rsidRPr="00A936AD" w:rsidRDefault="00490259" w:rsidP="006733CD">
            <w:pPr>
              <w:suppressAutoHyphens/>
              <w:spacing w:after="40"/>
              <w:ind w:left="119"/>
              <w:jc w:val="both"/>
              <w:rPr>
                <w:lang w:eastAsia="ar-SA"/>
              </w:rPr>
            </w:pPr>
          </w:p>
        </w:tc>
        <w:tc>
          <w:tcPr>
            <w:tcW w:w="658" w:type="pct"/>
            <w:vAlign w:val="center"/>
          </w:tcPr>
          <w:p w14:paraId="6D8C5F31" w14:textId="77777777" w:rsidR="00490259" w:rsidRPr="00A936AD" w:rsidRDefault="00490259" w:rsidP="006733CD">
            <w:pPr>
              <w:spacing w:after="40"/>
            </w:pPr>
          </w:p>
        </w:tc>
        <w:tc>
          <w:tcPr>
            <w:tcW w:w="790" w:type="pct"/>
          </w:tcPr>
          <w:p w14:paraId="3D2CD9CE" w14:textId="77777777" w:rsidR="00490259" w:rsidRPr="00A936AD" w:rsidRDefault="00490259" w:rsidP="006733CD">
            <w:pPr>
              <w:spacing w:after="40"/>
            </w:pPr>
          </w:p>
        </w:tc>
      </w:tr>
      <w:tr w:rsidR="00A936AD" w:rsidRPr="00A936AD" w14:paraId="3935F96E" w14:textId="77777777" w:rsidTr="00CF5B28">
        <w:trPr>
          <w:trHeight w:val="276"/>
        </w:trPr>
        <w:tc>
          <w:tcPr>
            <w:tcW w:w="5000" w:type="pct"/>
            <w:gridSpan w:val="7"/>
            <w:vAlign w:val="center"/>
          </w:tcPr>
          <w:p w14:paraId="179B3B13" w14:textId="1B09BB50" w:rsidR="00CF5B28" w:rsidRPr="00A936AD" w:rsidRDefault="00CF5B28" w:rsidP="006733CD">
            <w:pPr>
              <w:spacing w:after="40"/>
              <w:jc w:val="center"/>
            </w:pPr>
            <w:r w:rsidRPr="00A936AD">
              <w:t>………………………</w:t>
            </w:r>
          </w:p>
        </w:tc>
      </w:tr>
    </w:tbl>
    <w:p w14:paraId="02177F48" w14:textId="77777777" w:rsidR="00490259" w:rsidRPr="00A936AD" w:rsidRDefault="00490259" w:rsidP="00A936AD">
      <w:pPr>
        <w:spacing w:after="40"/>
        <w:rPr>
          <w:bCs/>
          <w:i/>
          <w:sz w:val="10"/>
          <w:szCs w:val="10"/>
        </w:rPr>
      </w:pPr>
    </w:p>
    <w:p w14:paraId="2FF51B8F" w14:textId="77777777" w:rsidR="00490259" w:rsidRPr="00A936AD" w:rsidRDefault="00490259" w:rsidP="006733CD">
      <w:pPr>
        <w:spacing w:after="40"/>
        <w:jc w:val="center"/>
        <w:rPr>
          <w:bCs/>
          <w:sz w:val="24"/>
          <w:szCs w:val="24"/>
        </w:rPr>
      </w:pPr>
    </w:p>
    <w:bookmarkEnd w:id="116"/>
    <w:p w14:paraId="7580100B" w14:textId="6D23FF78" w:rsidR="00490259" w:rsidRPr="00A936AD" w:rsidRDefault="00490259" w:rsidP="006733CD">
      <w:pPr>
        <w:spacing w:after="40"/>
        <w:rPr>
          <w:b/>
          <w:bCs/>
          <w:sz w:val="22"/>
          <w:szCs w:val="22"/>
        </w:rPr>
      </w:pPr>
      <w:r w:rsidRPr="00A936AD">
        <w:rPr>
          <w:b/>
          <w:bCs/>
          <w:sz w:val="22"/>
          <w:szCs w:val="22"/>
        </w:rPr>
        <w:t>Uwaga:</w:t>
      </w:r>
    </w:p>
    <w:p w14:paraId="4CF45C46" w14:textId="715C9E5D" w:rsidR="00490259" w:rsidRPr="00111016" w:rsidRDefault="00490259" w:rsidP="006733CD">
      <w:pPr>
        <w:numPr>
          <w:ilvl w:val="0"/>
          <w:numId w:val="30"/>
        </w:numPr>
        <w:spacing w:after="40"/>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341387DA" w:rsidR="00490259" w:rsidRPr="00111016" w:rsidRDefault="00490259" w:rsidP="006733CD">
      <w:pPr>
        <w:numPr>
          <w:ilvl w:val="0"/>
          <w:numId w:val="30"/>
        </w:numPr>
        <w:spacing w:after="40"/>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1C766655" w14:textId="50FF0213" w:rsidR="006733CD" w:rsidRDefault="006733CD">
      <w:pPr>
        <w:spacing w:after="160" w:line="259" w:lineRule="auto"/>
        <w:rPr>
          <w:bCs/>
          <w:i/>
          <w:iCs/>
          <w:lang w:eastAsia="zh-CN"/>
        </w:rPr>
      </w:pPr>
      <w:r>
        <w:rPr>
          <w:bCs/>
          <w:i/>
          <w:iCs/>
          <w:lang w:eastAsia="zh-CN"/>
        </w:rPr>
        <w:br w:type="page"/>
      </w:r>
    </w:p>
    <w:p w14:paraId="05408DDE" w14:textId="12E1991F" w:rsidR="00490259" w:rsidRPr="00E63E3D" w:rsidRDefault="005C6FEB" w:rsidP="006733CD">
      <w:pPr>
        <w:spacing w:after="40"/>
        <w:jc w:val="both"/>
        <w:rPr>
          <w:rFonts w:eastAsia="Calibri"/>
          <w:b/>
          <w:bCs/>
          <w:strike/>
          <w:color w:val="2F5496" w:themeColor="accent1" w:themeShade="BF"/>
          <w:sz w:val="24"/>
          <w:szCs w:val="24"/>
        </w:rPr>
      </w:pPr>
      <w:r>
        <w:rPr>
          <w:rFonts w:eastAsiaTheme="majorEastAsia"/>
          <w:b/>
          <w:bCs/>
          <w:color w:val="2F5496" w:themeColor="accent1" w:themeShade="BF"/>
          <w:spacing w:val="20"/>
          <w:sz w:val="24"/>
          <w:szCs w:val="24"/>
        </w:rPr>
        <w:lastRenderedPageBreak/>
        <w:t>Z</w:t>
      </w:r>
      <w:r w:rsidR="00490259" w:rsidRPr="00E63E3D">
        <w:rPr>
          <w:rFonts w:eastAsiaTheme="majorEastAsia"/>
          <w:b/>
          <w:bCs/>
          <w:color w:val="2F5496" w:themeColor="accent1" w:themeShade="BF"/>
          <w:spacing w:val="20"/>
          <w:sz w:val="24"/>
          <w:szCs w:val="24"/>
        </w:rPr>
        <w:t xml:space="preserve">ałącznik nr </w:t>
      </w:r>
      <w:r w:rsidR="00A77593" w:rsidRPr="00E63E3D">
        <w:rPr>
          <w:rFonts w:eastAsiaTheme="majorEastAsia"/>
          <w:b/>
          <w:bCs/>
          <w:color w:val="2F5496" w:themeColor="accent1" w:themeShade="BF"/>
          <w:spacing w:val="20"/>
          <w:sz w:val="24"/>
          <w:szCs w:val="24"/>
        </w:rPr>
        <w:t>4</w:t>
      </w:r>
      <w:r w:rsidR="00490259" w:rsidRPr="00E63E3D">
        <w:rPr>
          <w:rFonts w:eastAsiaTheme="majorEastAsia"/>
          <w:b/>
          <w:bCs/>
          <w:color w:val="2F5496" w:themeColor="accent1" w:themeShade="BF"/>
          <w:spacing w:val="20"/>
          <w:sz w:val="24"/>
          <w:szCs w:val="24"/>
        </w:rPr>
        <w:t>.6 do SWZ – OŚWIADCZENIE O KATEGORII</w:t>
      </w:r>
      <w:r w:rsidR="00490259" w:rsidRPr="00E63E3D">
        <w:rPr>
          <w:rFonts w:eastAsia="Calibri"/>
          <w:b/>
          <w:bCs/>
          <w:color w:val="2F5496" w:themeColor="accent1" w:themeShade="BF"/>
          <w:sz w:val="24"/>
          <w:szCs w:val="24"/>
        </w:rPr>
        <w:t xml:space="preserve"> </w:t>
      </w:r>
      <w:r w:rsidR="00490259" w:rsidRPr="00E63E3D">
        <w:rPr>
          <w:rFonts w:eastAsiaTheme="majorEastAsia"/>
          <w:b/>
          <w:bCs/>
          <w:color w:val="2F5496" w:themeColor="accent1" w:themeShade="BF"/>
          <w:spacing w:val="20"/>
          <w:sz w:val="24"/>
          <w:szCs w:val="24"/>
        </w:rPr>
        <w:t>PRZEDSIĘBIORSTWA</w:t>
      </w:r>
    </w:p>
    <w:p w14:paraId="188F3FF6" w14:textId="77777777" w:rsidR="00490259" w:rsidRPr="005C6FEB" w:rsidRDefault="00490259" w:rsidP="006733CD">
      <w:pPr>
        <w:tabs>
          <w:tab w:val="left" w:pos="0"/>
        </w:tabs>
        <w:spacing w:after="40"/>
        <w:rPr>
          <w:sz w:val="22"/>
          <w:szCs w:val="22"/>
        </w:rPr>
      </w:pPr>
    </w:p>
    <w:p w14:paraId="4A9590B1" w14:textId="77777777" w:rsidR="00490259" w:rsidRPr="005C6FEB" w:rsidRDefault="00490259" w:rsidP="006733CD">
      <w:pPr>
        <w:tabs>
          <w:tab w:val="left" w:pos="0"/>
        </w:tabs>
        <w:spacing w:after="40"/>
        <w:rPr>
          <w:sz w:val="22"/>
          <w:szCs w:val="22"/>
        </w:rPr>
      </w:pPr>
    </w:p>
    <w:p w14:paraId="66DCA559" w14:textId="2BE2EE27" w:rsidR="00490259" w:rsidRPr="005C6FEB" w:rsidRDefault="00490259" w:rsidP="006733CD">
      <w:pPr>
        <w:tabs>
          <w:tab w:val="left" w:pos="0"/>
        </w:tabs>
        <w:spacing w:after="40"/>
        <w:rPr>
          <w:sz w:val="22"/>
          <w:szCs w:val="22"/>
        </w:rPr>
      </w:pPr>
      <w:bookmarkStart w:id="117" w:name="_Hlk106046060"/>
      <w:bookmarkStart w:id="118" w:name="_Hlk156498045"/>
      <w:r w:rsidRPr="005C6FEB">
        <w:rPr>
          <w:sz w:val="22"/>
          <w:szCs w:val="22"/>
        </w:rPr>
        <w:t xml:space="preserve">Nazwa </w:t>
      </w:r>
      <w:r w:rsidR="00DB4D9E" w:rsidRPr="005C6FEB">
        <w:rPr>
          <w:sz w:val="22"/>
          <w:szCs w:val="22"/>
        </w:rPr>
        <w:t>Wykonawcy</w:t>
      </w:r>
      <w:r w:rsidRPr="005C6FEB">
        <w:rPr>
          <w:sz w:val="22"/>
          <w:szCs w:val="22"/>
        </w:rPr>
        <w:t>: ...................................................................................................................</w:t>
      </w:r>
    </w:p>
    <w:bookmarkEnd w:id="117"/>
    <w:p w14:paraId="39C03960" w14:textId="77777777" w:rsidR="00490259" w:rsidRPr="005C6FEB" w:rsidRDefault="00490259" w:rsidP="006733CD">
      <w:pPr>
        <w:tabs>
          <w:tab w:val="left" w:pos="0"/>
        </w:tabs>
        <w:spacing w:after="40"/>
        <w:rPr>
          <w:sz w:val="22"/>
          <w:szCs w:val="22"/>
        </w:rPr>
      </w:pPr>
    </w:p>
    <w:p w14:paraId="1E65DCE3" w14:textId="77777777" w:rsidR="00490259" w:rsidRPr="005C6FEB" w:rsidRDefault="00490259" w:rsidP="005C6FEB">
      <w:pPr>
        <w:tabs>
          <w:tab w:val="left" w:pos="0"/>
        </w:tabs>
        <w:spacing w:after="40"/>
        <w:rPr>
          <w:sz w:val="22"/>
          <w:szCs w:val="22"/>
        </w:rPr>
      </w:pPr>
    </w:p>
    <w:p w14:paraId="44D7AF1B" w14:textId="77777777" w:rsidR="00490259" w:rsidRPr="005C6FEB" w:rsidRDefault="00490259" w:rsidP="005C6FEB">
      <w:pPr>
        <w:tabs>
          <w:tab w:val="left" w:pos="0"/>
        </w:tabs>
        <w:spacing w:after="40"/>
        <w:rPr>
          <w:sz w:val="22"/>
          <w:szCs w:val="22"/>
        </w:rPr>
      </w:pPr>
    </w:p>
    <w:p w14:paraId="216572F5" w14:textId="77777777" w:rsidR="00490259" w:rsidRPr="005C6FEB" w:rsidRDefault="00490259" w:rsidP="005C6FEB">
      <w:pPr>
        <w:tabs>
          <w:tab w:val="left" w:pos="0"/>
        </w:tabs>
        <w:spacing w:after="40"/>
        <w:rPr>
          <w:sz w:val="22"/>
          <w:szCs w:val="22"/>
        </w:rPr>
      </w:pPr>
    </w:p>
    <w:p w14:paraId="4BF7D3CE" w14:textId="73BBE7D1" w:rsidR="00490259" w:rsidRPr="009B3722" w:rsidRDefault="00490259" w:rsidP="005C6FEB">
      <w:pPr>
        <w:spacing w:after="40"/>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w:t>
      </w:r>
      <w:r w:rsidRPr="005C6FEB">
        <w:rPr>
          <w:rFonts w:eastAsia="Calibri"/>
          <w:sz w:val="24"/>
          <w:szCs w:val="24"/>
          <w:lang w:eastAsia="en-US"/>
        </w:rPr>
        <w:t>się do kategorii (</w:t>
      </w:r>
      <w:r w:rsidRPr="005C6FEB">
        <w:rPr>
          <w:rFonts w:eastAsia="Calibri"/>
          <w:i/>
          <w:iCs/>
          <w:sz w:val="24"/>
          <w:szCs w:val="24"/>
          <w:lang w:eastAsia="en-US"/>
        </w:rPr>
        <w:t>odpowiednio zaznaczyć</w:t>
      </w:r>
      <w:r w:rsidRPr="005C6FEB">
        <w:rPr>
          <w:rFonts w:eastAsia="Calibri"/>
          <w:sz w:val="24"/>
          <w:szCs w:val="24"/>
          <w:lang w:eastAsia="en-US"/>
        </w:rPr>
        <w:t>)</w:t>
      </w:r>
      <w:r w:rsidRPr="005C6FEB">
        <w:rPr>
          <w:rFonts w:eastAsia="Calibri"/>
          <w:b/>
          <w:bCs/>
          <w:sz w:val="24"/>
          <w:szCs w:val="24"/>
          <w:lang w:eastAsia="en-US"/>
        </w:rPr>
        <w:t>:</w:t>
      </w:r>
    </w:p>
    <w:p w14:paraId="7D856584" w14:textId="77777777" w:rsidR="00490259" w:rsidRPr="009B3722" w:rsidRDefault="00490259" w:rsidP="006733CD">
      <w:pPr>
        <w:spacing w:after="40"/>
        <w:ind w:left="567"/>
        <w:contextualSpacing/>
        <w:jc w:val="both"/>
        <w:rPr>
          <w:rFonts w:eastAsia="Calibri"/>
          <w:b/>
          <w:bCs/>
          <w:sz w:val="24"/>
          <w:szCs w:val="24"/>
          <w:lang w:eastAsia="en-US"/>
        </w:rPr>
      </w:pPr>
    </w:p>
    <w:p w14:paraId="01947770" w14:textId="77777777" w:rsidR="00490259" w:rsidRPr="009B3722" w:rsidRDefault="00490259" w:rsidP="005C6FEB">
      <w:pPr>
        <w:spacing w:after="40"/>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5C6FEB">
      <w:pPr>
        <w:spacing w:after="40"/>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5C6FEB">
      <w:pPr>
        <w:spacing w:after="40"/>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5C6FEB">
      <w:pPr>
        <w:spacing w:after="40"/>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5C6FEB">
      <w:pPr>
        <w:spacing w:after="40"/>
        <w:rPr>
          <w:rFonts w:eastAsia="Calibri"/>
          <w:sz w:val="24"/>
          <w:szCs w:val="24"/>
        </w:rPr>
      </w:pPr>
      <w:r w:rsidRPr="009B3722">
        <w:rPr>
          <w:rFonts w:eastAsia="Calibri"/>
          <w:sz w:val="24"/>
          <w:szCs w:val="24"/>
        </w:rPr>
        <w:t> - inny rodzaj</w:t>
      </w:r>
    </w:p>
    <w:p w14:paraId="0DD6DC68" w14:textId="77777777" w:rsidR="00490259" w:rsidRPr="005C6FEB" w:rsidRDefault="00490259" w:rsidP="005C6FEB">
      <w:pPr>
        <w:spacing w:after="40"/>
        <w:jc w:val="both"/>
        <w:rPr>
          <w:rFonts w:eastAsia="Calibri"/>
          <w:sz w:val="24"/>
          <w:szCs w:val="24"/>
        </w:rPr>
      </w:pPr>
    </w:p>
    <w:p w14:paraId="06D24452" w14:textId="77777777" w:rsidR="00490259" w:rsidRPr="009B3722" w:rsidRDefault="00490259" w:rsidP="005C6FEB">
      <w:pPr>
        <w:spacing w:after="40"/>
        <w:jc w:val="both"/>
        <w:rPr>
          <w:rFonts w:eastAsia="Calibri"/>
          <w:sz w:val="24"/>
          <w:szCs w:val="24"/>
        </w:rPr>
      </w:pPr>
    </w:p>
    <w:p w14:paraId="4B93BCA7" w14:textId="6760CBBC" w:rsidR="00490259" w:rsidRPr="00D87590" w:rsidRDefault="00490259" w:rsidP="006733CD">
      <w:pPr>
        <w:spacing w:after="40"/>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bookmarkEnd w:id="118"/>
    <w:p w14:paraId="4CA86B24" w14:textId="4F7F3891" w:rsidR="00C30D61" w:rsidRDefault="00C30D61" w:rsidP="006733CD">
      <w:pPr>
        <w:spacing w:after="40"/>
        <w:rPr>
          <w:b/>
          <w:bCs/>
          <w:sz w:val="24"/>
          <w:szCs w:val="24"/>
        </w:rPr>
      </w:pPr>
      <w:r>
        <w:rPr>
          <w:b/>
          <w:bCs/>
          <w:sz w:val="24"/>
          <w:szCs w:val="24"/>
        </w:rPr>
        <w:br w:type="page"/>
      </w:r>
    </w:p>
    <w:p w14:paraId="74232D33" w14:textId="1EC6BC6A" w:rsidR="00490259" w:rsidRDefault="00490259" w:rsidP="006733CD">
      <w:pPr>
        <w:spacing w:after="40"/>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w:t>
      </w:r>
      <w:r w:rsidR="005C6FEB">
        <w:rPr>
          <w:rFonts w:eastAsiaTheme="majorEastAsia"/>
          <w:b/>
          <w:bCs/>
          <w:color w:val="2F5496" w:themeColor="accent1" w:themeShade="BF"/>
          <w:spacing w:val="20"/>
          <w:sz w:val="24"/>
          <w:szCs w:val="24"/>
        </w:rPr>
        <w:t> </w:t>
      </w:r>
      <w:r w:rsidRPr="00E63E3D">
        <w:rPr>
          <w:rFonts w:eastAsiaTheme="majorEastAsia"/>
          <w:b/>
          <w:bCs/>
          <w:color w:val="2F5496" w:themeColor="accent1" w:themeShade="BF"/>
          <w:spacing w:val="20"/>
          <w:sz w:val="24"/>
          <w:szCs w:val="24"/>
        </w:rPr>
        <w:t xml:space="preserve">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6733CD">
      <w:pPr>
        <w:spacing w:after="40"/>
        <w:jc w:val="both"/>
        <w:rPr>
          <w:rFonts w:eastAsiaTheme="majorEastAsia"/>
          <w:b/>
          <w:bCs/>
          <w:color w:val="2F5496" w:themeColor="accent1" w:themeShade="BF"/>
          <w:spacing w:val="20"/>
          <w:sz w:val="28"/>
          <w:szCs w:val="28"/>
        </w:rPr>
      </w:pPr>
      <w:bookmarkStart w:id="119" w:name="_Hlk106045978"/>
    </w:p>
    <w:p w14:paraId="3BEEEB3B" w14:textId="2AE8838E" w:rsidR="00490259" w:rsidRPr="008057B2" w:rsidRDefault="00490259" w:rsidP="006733CD">
      <w:pPr>
        <w:tabs>
          <w:tab w:val="left" w:pos="0"/>
        </w:tabs>
        <w:spacing w:after="40"/>
        <w:rPr>
          <w:sz w:val="22"/>
          <w:szCs w:val="22"/>
        </w:rPr>
      </w:pPr>
      <w:r w:rsidRPr="008057B2">
        <w:rPr>
          <w:sz w:val="22"/>
          <w:szCs w:val="22"/>
        </w:rPr>
        <w:t xml:space="preserve">Nazwa </w:t>
      </w:r>
      <w:r w:rsidR="00DB4D9E">
        <w:rPr>
          <w:sz w:val="22"/>
          <w:szCs w:val="22"/>
        </w:rPr>
        <w:t>Wykonawcy</w:t>
      </w:r>
      <w:r w:rsidRPr="008057B2">
        <w:rPr>
          <w:sz w:val="22"/>
          <w:szCs w:val="22"/>
        </w:rPr>
        <w:t>: ...................................................................................................................</w:t>
      </w:r>
      <w:r w:rsidR="005C6FEB">
        <w:rPr>
          <w:sz w:val="22"/>
          <w:szCs w:val="22"/>
        </w:rPr>
        <w:t>...............</w:t>
      </w:r>
    </w:p>
    <w:p w14:paraId="57C3124B" w14:textId="77777777" w:rsidR="00490259" w:rsidRPr="005C6FEB" w:rsidRDefault="00490259" w:rsidP="006733CD">
      <w:pPr>
        <w:tabs>
          <w:tab w:val="left" w:pos="0"/>
        </w:tabs>
        <w:spacing w:after="40"/>
        <w:rPr>
          <w:sz w:val="22"/>
          <w:szCs w:val="22"/>
        </w:rPr>
      </w:pPr>
    </w:p>
    <w:p w14:paraId="64A72CE1" w14:textId="77777777" w:rsidR="00490259" w:rsidRPr="005C6FEB" w:rsidRDefault="00490259" w:rsidP="006733CD">
      <w:pPr>
        <w:spacing w:after="40"/>
        <w:rPr>
          <w:sz w:val="22"/>
          <w:szCs w:val="22"/>
        </w:rPr>
      </w:pPr>
    </w:p>
    <w:p w14:paraId="7C71B270" w14:textId="5610712C" w:rsidR="00490259" w:rsidRPr="00E66F78" w:rsidRDefault="00490259" w:rsidP="006733CD">
      <w:pPr>
        <w:spacing w:after="40"/>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6733CD">
      <w:pPr>
        <w:spacing w:after="40"/>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6733CD">
      <w:pPr>
        <w:spacing w:after="40"/>
        <w:jc w:val="both"/>
        <w:rPr>
          <w:i/>
          <w:sz w:val="22"/>
          <w:szCs w:val="22"/>
        </w:rPr>
      </w:pPr>
      <w:r w:rsidRPr="00E66F78">
        <w:rPr>
          <w:sz w:val="22"/>
          <w:szCs w:val="22"/>
        </w:rPr>
        <w:t>………………….. (</w:t>
      </w:r>
      <w:r w:rsidRPr="00E66F78">
        <w:rPr>
          <w:i/>
          <w:sz w:val="22"/>
          <w:szCs w:val="22"/>
        </w:rPr>
        <w:t>imię i nazwisko osoby podpisującej)</w:t>
      </w:r>
    </w:p>
    <w:p w14:paraId="72AC82FE" w14:textId="15330B63" w:rsidR="00490259" w:rsidRPr="00E66F78" w:rsidRDefault="008F2B27" w:rsidP="006733CD">
      <w:pPr>
        <w:spacing w:after="40"/>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5C6FEB">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6733CD">
      <w:pPr>
        <w:spacing w:after="40"/>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6733CD">
      <w:pPr>
        <w:numPr>
          <w:ilvl w:val="0"/>
          <w:numId w:val="31"/>
        </w:numPr>
        <w:spacing w:after="40"/>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6733CD">
      <w:pPr>
        <w:numPr>
          <w:ilvl w:val="1"/>
          <w:numId w:val="31"/>
        </w:numPr>
        <w:spacing w:after="40"/>
        <w:jc w:val="both"/>
        <w:rPr>
          <w:sz w:val="22"/>
          <w:szCs w:val="22"/>
        </w:rPr>
      </w:pPr>
      <w:r w:rsidRPr="00E66F78">
        <w:rPr>
          <w:sz w:val="22"/>
          <w:szCs w:val="22"/>
        </w:rPr>
        <w:t>…………………………………………………………………………………………………</w:t>
      </w:r>
    </w:p>
    <w:p w14:paraId="5924BC6A" w14:textId="77777777" w:rsidR="00490259" w:rsidRPr="00E66F78" w:rsidRDefault="00490259" w:rsidP="006733CD">
      <w:pPr>
        <w:spacing w:after="40"/>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6733CD">
      <w:pPr>
        <w:numPr>
          <w:ilvl w:val="1"/>
          <w:numId w:val="31"/>
        </w:numPr>
        <w:spacing w:after="40"/>
        <w:jc w:val="both"/>
        <w:rPr>
          <w:sz w:val="22"/>
          <w:szCs w:val="22"/>
        </w:rPr>
      </w:pPr>
      <w:r w:rsidRPr="00E66F78">
        <w:rPr>
          <w:sz w:val="22"/>
          <w:szCs w:val="22"/>
        </w:rPr>
        <w:t>…………………………………………………………………………………………………</w:t>
      </w:r>
    </w:p>
    <w:p w14:paraId="1D298110" w14:textId="77777777" w:rsidR="00490259" w:rsidRPr="00ED3FC9" w:rsidRDefault="00490259" w:rsidP="006733CD">
      <w:pPr>
        <w:spacing w:after="40"/>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6733CD">
      <w:pPr>
        <w:numPr>
          <w:ilvl w:val="1"/>
          <w:numId w:val="31"/>
        </w:numPr>
        <w:spacing w:after="40"/>
        <w:jc w:val="both"/>
        <w:rPr>
          <w:sz w:val="22"/>
          <w:szCs w:val="22"/>
        </w:rPr>
      </w:pPr>
      <w:r w:rsidRPr="00E66F78">
        <w:rPr>
          <w:sz w:val="22"/>
          <w:szCs w:val="22"/>
        </w:rPr>
        <w:t>…………………………………………………………………………………………………</w:t>
      </w:r>
    </w:p>
    <w:p w14:paraId="761786CF" w14:textId="77777777" w:rsidR="00490259" w:rsidRPr="00E66F78" w:rsidRDefault="00490259" w:rsidP="006733CD">
      <w:pPr>
        <w:spacing w:after="40"/>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6733CD">
      <w:pPr>
        <w:numPr>
          <w:ilvl w:val="0"/>
          <w:numId w:val="31"/>
        </w:numPr>
        <w:spacing w:after="40"/>
        <w:jc w:val="both"/>
        <w:rPr>
          <w:sz w:val="22"/>
          <w:szCs w:val="22"/>
        </w:rPr>
      </w:pPr>
      <w:r w:rsidRPr="00E66F78">
        <w:rPr>
          <w:sz w:val="22"/>
          <w:szCs w:val="22"/>
        </w:rPr>
        <w:t>Sposób wykorzystania zasobów przy wykonywaniu zamówienia:</w:t>
      </w:r>
    </w:p>
    <w:p w14:paraId="14693AB8" w14:textId="4D704D12" w:rsidR="00490259" w:rsidRPr="00E66F78" w:rsidRDefault="00490259" w:rsidP="006733CD">
      <w:pPr>
        <w:spacing w:after="40"/>
        <w:ind w:left="360"/>
        <w:jc w:val="both"/>
        <w:rPr>
          <w:sz w:val="22"/>
          <w:szCs w:val="22"/>
        </w:rPr>
      </w:pPr>
      <w:r w:rsidRPr="00E66F78">
        <w:rPr>
          <w:sz w:val="22"/>
          <w:szCs w:val="22"/>
        </w:rPr>
        <w:t>………………………………………………………………………………………………………………………………………………………………………………………………………………</w:t>
      </w:r>
    </w:p>
    <w:p w14:paraId="23FE5852" w14:textId="77777777" w:rsidR="00490259" w:rsidRPr="00E66F78" w:rsidRDefault="00490259" w:rsidP="006733CD">
      <w:pPr>
        <w:numPr>
          <w:ilvl w:val="0"/>
          <w:numId w:val="31"/>
        </w:numPr>
        <w:spacing w:after="40"/>
        <w:jc w:val="both"/>
        <w:rPr>
          <w:sz w:val="22"/>
          <w:szCs w:val="22"/>
        </w:rPr>
      </w:pPr>
      <w:r w:rsidRPr="00E66F78">
        <w:rPr>
          <w:sz w:val="22"/>
          <w:szCs w:val="22"/>
        </w:rPr>
        <w:t>Zakres i okres naszego udziału przy wykonywaniu zamówienia:</w:t>
      </w:r>
    </w:p>
    <w:p w14:paraId="7347A16B" w14:textId="68497EA2" w:rsidR="00555424" w:rsidRPr="00555424" w:rsidRDefault="00555424" w:rsidP="006733CD">
      <w:pPr>
        <w:pStyle w:val="Akapitzlist"/>
        <w:spacing w:after="40"/>
        <w:ind w:left="360"/>
        <w:jc w:val="both"/>
        <w:rPr>
          <w:sz w:val="22"/>
          <w:szCs w:val="22"/>
        </w:rPr>
      </w:pPr>
      <w:r w:rsidRPr="00555424">
        <w:rPr>
          <w:sz w:val="22"/>
          <w:szCs w:val="22"/>
        </w:rPr>
        <w:t>………………………………………………………………………………………………………………………………………………………………………………………………………………</w:t>
      </w:r>
    </w:p>
    <w:p w14:paraId="5EEA6F41" w14:textId="77777777" w:rsidR="00490259" w:rsidRPr="00E66F78" w:rsidRDefault="00490259" w:rsidP="006733CD">
      <w:pPr>
        <w:spacing w:after="40"/>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6733CD">
      <w:pPr>
        <w:spacing w:after="40"/>
        <w:ind w:left="360"/>
        <w:jc w:val="both"/>
        <w:rPr>
          <w:sz w:val="22"/>
          <w:szCs w:val="22"/>
        </w:rPr>
      </w:pPr>
      <w:r w:rsidRPr="002B3992">
        <w:rPr>
          <w:sz w:val="22"/>
          <w:szCs w:val="22"/>
        </w:rPr>
        <w:t>………………………………………………………………………………………………………………………………………………………………………………………………………………</w:t>
      </w:r>
    </w:p>
    <w:p w14:paraId="40B25ACF" w14:textId="77777777" w:rsidR="00490259" w:rsidRPr="002B3992" w:rsidRDefault="00490259" w:rsidP="006733CD">
      <w:pPr>
        <w:spacing w:after="40"/>
        <w:jc w:val="both"/>
      </w:pPr>
    </w:p>
    <w:p w14:paraId="166DC2E7" w14:textId="14902181" w:rsidR="00490259" w:rsidRDefault="00490259" w:rsidP="006733CD">
      <w:pPr>
        <w:spacing w:after="40"/>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9"/>
      <w:r w:rsidR="007C0611">
        <w:rPr>
          <w:sz w:val="22"/>
          <w:szCs w:val="22"/>
        </w:rPr>
        <w:t>.</w:t>
      </w:r>
      <w:r>
        <w:br w:type="page"/>
      </w:r>
    </w:p>
    <w:p w14:paraId="0BDAE4DF" w14:textId="458B28C0" w:rsidR="00490259" w:rsidRPr="00E63E3D" w:rsidRDefault="00490259" w:rsidP="006733CD">
      <w:pPr>
        <w:spacing w:after="40"/>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6733CD">
      <w:pPr>
        <w:tabs>
          <w:tab w:val="left" w:pos="720"/>
        </w:tabs>
        <w:spacing w:after="40"/>
        <w:rPr>
          <w:b/>
          <w:sz w:val="22"/>
        </w:rPr>
      </w:pPr>
    </w:p>
    <w:p w14:paraId="2A7C28BB" w14:textId="7833575D" w:rsidR="003761A2" w:rsidRDefault="003761A2" w:rsidP="006733CD">
      <w:pPr>
        <w:tabs>
          <w:tab w:val="left" w:pos="720"/>
        </w:tabs>
        <w:spacing w:after="40"/>
        <w:rPr>
          <w:b/>
          <w:sz w:val="22"/>
        </w:rPr>
      </w:pPr>
    </w:p>
    <w:p w14:paraId="2073E8BA" w14:textId="337A71C0" w:rsidR="003761A2" w:rsidRPr="008057B2" w:rsidRDefault="003761A2" w:rsidP="006733CD">
      <w:pPr>
        <w:tabs>
          <w:tab w:val="left" w:pos="0"/>
        </w:tabs>
        <w:spacing w:after="40"/>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6733CD">
      <w:pPr>
        <w:tabs>
          <w:tab w:val="left" w:pos="720"/>
        </w:tabs>
        <w:spacing w:after="40"/>
        <w:rPr>
          <w:b/>
          <w:sz w:val="22"/>
        </w:rPr>
      </w:pPr>
    </w:p>
    <w:p w14:paraId="14A1123D" w14:textId="02457592" w:rsidR="003761A2" w:rsidRDefault="003761A2" w:rsidP="006733CD">
      <w:pPr>
        <w:tabs>
          <w:tab w:val="left" w:pos="720"/>
        </w:tabs>
        <w:spacing w:after="40"/>
        <w:rPr>
          <w:b/>
          <w:sz w:val="22"/>
        </w:rPr>
      </w:pPr>
    </w:p>
    <w:p w14:paraId="3DBC197D" w14:textId="77777777" w:rsidR="003761A2" w:rsidRPr="00E66F78" w:rsidRDefault="003761A2" w:rsidP="006733CD">
      <w:pPr>
        <w:tabs>
          <w:tab w:val="left" w:pos="720"/>
        </w:tabs>
        <w:spacing w:after="40"/>
        <w:rPr>
          <w:b/>
          <w:sz w:val="22"/>
        </w:rPr>
      </w:pPr>
    </w:p>
    <w:p w14:paraId="5BA77300" w14:textId="77777777" w:rsidR="00490259" w:rsidRPr="00E66F78" w:rsidRDefault="00490259" w:rsidP="006733CD">
      <w:pPr>
        <w:tabs>
          <w:tab w:val="left" w:pos="720"/>
        </w:tabs>
        <w:spacing w:after="40"/>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6733CD">
            <w:pPr>
              <w:snapToGrid w:val="0"/>
              <w:spacing w:after="4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6733CD">
            <w:pPr>
              <w:snapToGrid w:val="0"/>
              <w:spacing w:after="4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A936AD" w14:paraId="4AC01A35" w14:textId="77777777" w:rsidTr="00A936AD">
        <w:trPr>
          <w:trHeight w:val="60"/>
        </w:trPr>
        <w:tc>
          <w:tcPr>
            <w:tcW w:w="1501" w:type="pct"/>
          </w:tcPr>
          <w:p w14:paraId="387B29A0" w14:textId="77777777" w:rsidR="00490259" w:rsidRPr="00A936AD" w:rsidRDefault="00490259" w:rsidP="00A936AD">
            <w:pPr>
              <w:tabs>
                <w:tab w:val="left" w:pos="720"/>
              </w:tabs>
              <w:snapToGrid w:val="0"/>
              <w:jc w:val="center"/>
              <w:rPr>
                <w:bCs/>
                <w:i/>
                <w:sz w:val="16"/>
                <w:szCs w:val="16"/>
              </w:rPr>
            </w:pPr>
            <w:r w:rsidRPr="00A936AD">
              <w:rPr>
                <w:bCs/>
                <w:i/>
                <w:sz w:val="16"/>
                <w:szCs w:val="16"/>
              </w:rPr>
              <w:t>1</w:t>
            </w:r>
          </w:p>
        </w:tc>
        <w:tc>
          <w:tcPr>
            <w:tcW w:w="3499" w:type="pct"/>
          </w:tcPr>
          <w:p w14:paraId="67F8B18B" w14:textId="77777777" w:rsidR="00490259" w:rsidRPr="00A936AD" w:rsidRDefault="00490259" w:rsidP="00A936AD">
            <w:pPr>
              <w:tabs>
                <w:tab w:val="left" w:pos="720"/>
              </w:tabs>
              <w:snapToGrid w:val="0"/>
              <w:jc w:val="center"/>
              <w:rPr>
                <w:bCs/>
                <w:i/>
                <w:sz w:val="16"/>
                <w:szCs w:val="16"/>
              </w:rPr>
            </w:pPr>
            <w:r w:rsidRPr="00A936AD">
              <w:rPr>
                <w:bCs/>
                <w:i/>
                <w:sz w:val="16"/>
                <w:szCs w:val="16"/>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6733CD">
            <w:pPr>
              <w:tabs>
                <w:tab w:val="left" w:pos="720"/>
              </w:tabs>
              <w:snapToGrid w:val="0"/>
              <w:spacing w:after="40"/>
              <w:rPr>
                <w:b/>
                <w:sz w:val="22"/>
              </w:rPr>
            </w:pPr>
          </w:p>
        </w:tc>
        <w:tc>
          <w:tcPr>
            <w:tcW w:w="3499" w:type="pct"/>
          </w:tcPr>
          <w:p w14:paraId="6F9BCC59" w14:textId="77777777" w:rsidR="00490259" w:rsidRPr="00E66F78" w:rsidRDefault="00490259" w:rsidP="006733CD">
            <w:pPr>
              <w:tabs>
                <w:tab w:val="left" w:pos="720"/>
              </w:tabs>
              <w:snapToGrid w:val="0"/>
              <w:spacing w:after="4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6733CD">
            <w:pPr>
              <w:tabs>
                <w:tab w:val="left" w:pos="720"/>
              </w:tabs>
              <w:snapToGrid w:val="0"/>
              <w:spacing w:after="40"/>
              <w:rPr>
                <w:b/>
                <w:sz w:val="22"/>
              </w:rPr>
            </w:pPr>
          </w:p>
        </w:tc>
        <w:tc>
          <w:tcPr>
            <w:tcW w:w="3499" w:type="pct"/>
          </w:tcPr>
          <w:p w14:paraId="3CB27913" w14:textId="77777777" w:rsidR="00490259" w:rsidRPr="00E66F78" w:rsidRDefault="00490259" w:rsidP="006733CD">
            <w:pPr>
              <w:tabs>
                <w:tab w:val="left" w:pos="720"/>
              </w:tabs>
              <w:snapToGrid w:val="0"/>
              <w:spacing w:after="4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6733CD">
            <w:pPr>
              <w:tabs>
                <w:tab w:val="left" w:pos="720"/>
              </w:tabs>
              <w:snapToGrid w:val="0"/>
              <w:spacing w:after="40"/>
              <w:rPr>
                <w:b/>
                <w:sz w:val="22"/>
              </w:rPr>
            </w:pPr>
          </w:p>
        </w:tc>
        <w:tc>
          <w:tcPr>
            <w:tcW w:w="3499" w:type="pct"/>
          </w:tcPr>
          <w:p w14:paraId="6D403A37" w14:textId="77777777" w:rsidR="00490259" w:rsidRPr="00E66F78" w:rsidRDefault="00490259" w:rsidP="006733CD">
            <w:pPr>
              <w:tabs>
                <w:tab w:val="left" w:pos="720"/>
              </w:tabs>
              <w:snapToGrid w:val="0"/>
              <w:spacing w:after="40"/>
              <w:rPr>
                <w:b/>
                <w:sz w:val="22"/>
              </w:rPr>
            </w:pPr>
          </w:p>
        </w:tc>
      </w:tr>
    </w:tbl>
    <w:p w14:paraId="5CB1C9ED" w14:textId="77777777" w:rsidR="00490259" w:rsidRPr="005C6FEB" w:rsidRDefault="00490259" w:rsidP="005C6FEB">
      <w:pPr>
        <w:tabs>
          <w:tab w:val="left" w:pos="851"/>
        </w:tabs>
        <w:spacing w:after="40"/>
        <w:rPr>
          <w:i/>
          <w:sz w:val="22"/>
          <w:szCs w:val="28"/>
        </w:rPr>
      </w:pPr>
    </w:p>
    <w:p w14:paraId="3B89AA5D" w14:textId="77777777" w:rsidR="00490259" w:rsidRPr="005C6FEB" w:rsidRDefault="00490259" w:rsidP="005C6FEB">
      <w:pPr>
        <w:tabs>
          <w:tab w:val="left" w:pos="851"/>
        </w:tabs>
        <w:spacing w:after="40"/>
        <w:rPr>
          <w:i/>
          <w:sz w:val="22"/>
          <w:szCs w:val="28"/>
        </w:rPr>
      </w:pPr>
    </w:p>
    <w:p w14:paraId="2B597D3D" w14:textId="77777777" w:rsidR="00490259" w:rsidRPr="00FA5A4E" w:rsidRDefault="00490259" w:rsidP="005C6FEB">
      <w:pPr>
        <w:tabs>
          <w:tab w:val="left" w:pos="851"/>
        </w:tabs>
        <w:spacing w:after="40"/>
        <w:rPr>
          <w:i/>
          <w:sz w:val="22"/>
          <w:szCs w:val="28"/>
        </w:rPr>
      </w:pPr>
    </w:p>
    <w:p w14:paraId="232663A1" w14:textId="77777777" w:rsidR="00490259" w:rsidRPr="00D87590" w:rsidRDefault="00490259" w:rsidP="006733CD">
      <w:pPr>
        <w:tabs>
          <w:tab w:val="left" w:pos="851"/>
        </w:tabs>
        <w:spacing w:after="40"/>
        <w:rPr>
          <w:b/>
          <w:bCs/>
          <w:i/>
          <w:sz w:val="22"/>
          <w:szCs w:val="22"/>
        </w:rPr>
      </w:pPr>
      <w:r w:rsidRPr="00D87590">
        <w:rPr>
          <w:b/>
          <w:bCs/>
          <w:i/>
          <w:sz w:val="22"/>
          <w:szCs w:val="22"/>
        </w:rPr>
        <w:t>Uwaga:</w:t>
      </w:r>
    </w:p>
    <w:p w14:paraId="12C8E27F" w14:textId="1B2C90E7" w:rsidR="00490259" w:rsidRPr="00786E1D" w:rsidRDefault="00490259" w:rsidP="006733CD">
      <w:pPr>
        <w:tabs>
          <w:tab w:val="left" w:pos="851"/>
        </w:tabs>
        <w:spacing w:after="40"/>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6733CD">
      <w:pPr>
        <w:tabs>
          <w:tab w:val="left" w:pos="851"/>
        </w:tabs>
        <w:spacing w:after="40"/>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2E9D505F" w14:textId="76F08059" w:rsidR="00555424" w:rsidRDefault="00555424" w:rsidP="006733CD">
      <w:pPr>
        <w:spacing w:after="40"/>
        <w:rPr>
          <w:sz w:val="22"/>
        </w:rPr>
      </w:pPr>
      <w:r>
        <w:rPr>
          <w:sz w:val="22"/>
        </w:rPr>
        <w:br w:type="page"/>
      </w:r>
    </w:p>
    <w:p w14:paraId="30DF0B90" w14:textId="00FDA6A3" w:rsidR="00490259" w:rsidRPr="00022333" w:rsidRDefault="00490259" w:rsidP="006733CD">
      <w:pPr>
        <w:spacing w:after="40"/>
        <w:jc w:val="both"/>
        <w:rPr>
          <w:rFonts w:eastAsiaTheme="majorEastAsia"/>
          <w:b/>
          <w:bCs/>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w:t>
      </w:r>
      <w:r w:rsidRPr="00022333">
        <w:rPr>
          <w:rFonts w:eastAsiaTheme="majorEastAsia"/>
          <w:b/>
          <w:bCs/>
          <w:spacing w:val="20"/>
          <w:sz w:val="24"/>
          <w:szCs w:val="24"/>
        </w:rPr>
        <w:t>OBOWIĄZKU PODATKOWEGO</w:t>
      </w:r>
    </w:p>
    <w:p w14:paraId="77CB5060" w14:textId="77777777" w:rsidR="00490259" w:rsidRPr="00022333" w:rsidRDefault="00490259" w:rsidP="006733CD">
      <w:pPr>
        <w:tabs>
          <w:tab w:val="left" w:pos="851"/>
        </w:tabs>
        <w:spacing w:after="40"/>
        <w:ind w:left="-142" w:firstLine="142"/>
        <w:jc w:val="center"/>
        <w:rPr>
          <w:b/>
          <w:bCs/>
          <w:i/>
          <w:iCs/>
          <w:sz w:val="22"/>
          <w:szCs w:val="22"/>
        </w:rPr>
      </w:pPr>
    </w:p>
    <w:p w14:paraId="4DD77480" w14:textId="3B1E0E86" w:rsidR="00490259" w:rsidRPr="00022333" w:rsidRDefault="00490259" w:rsidP="006733CD">
      <w:pPr>
        <w:tabs>
          <w:tab w:val="left" w:pos="851"/>
        </w:tabs>
        <w:spacing w:after="40"/>
        <w:ind w:left="-142" w:firstLine="142"/>
        <w:jc w:val="center"/>
        <w:rPr>
          <w:rFonts w:eastAsiaTheme="majorEastAsia"/>
          <w:b/>
          <w:bCs/>
          <w:i/>
          <w:iCs/>
          <w:spacing w:val="20"/>
          <w:sz w:val="22"/>
          <w:szCs w:val="22"/>
        </w:rPr>
      </w:pPr>
      <w:r w:rsidRPr="00022333">
        <w:rPr>
          <w:b/>
          <w:bCs/>
          <w:i/>
          <w:iCs/>
          <w:sz w:val="22"/>
          <w:szCs w:val="22"/>
        </w:rPr>
        <w:t>(</w:t>
      </w:r>
      <w:r w:rsidR="00DA44BE" w:rsidRPr="00022333">
        <w:rPr>
          <w:b/>
          <w:bCs/>
          <w:i/>
          <w:iCs/>
          <w:sz w:val="22"/>
          <w:szCs w:val="22"/>
        </w:rPr>
        <w:t>DOTYCZY WYKONAWCÓW</w:t>
      </w:r>
      <w:r w:rsidRPr="00022333">
        <w:rPr>
          <w:b/>
          <w:bCs/>
          <w:i/>
          <w:iCs/>
          <w:sz w:val="22"/>
          <w:szCs w:val="22"/>
        </w:rPr>
        <w:t xml:space="preserve"> MAJACYCH SIEDZIBĘ POZA GRANICAMI POLSKI)</w:t>
      </w:r>
    </w:p>
    <w:p w14:paraId="5D9D35A1" w14:textId="77777777" w:rsidR="00490259" w:rsidRPr="005C6FEB" w:rsidRDefault="00490259" w:rsidP="006733CD">
      <w:pPr>
        <w:spacing w:after="40"/>
        <w:jc w:val="both"/>
        <w:rPr>
          <w:rFonts w:eastAsiaTheme="majorEastAsia"/>
          <w:spacing w:val="20"/>
          <w:sz w:val="24"/>
          <w:szCs w:val="24"/>
        </w:rPr>
      </w:pPr>
    </w:p>
    <w:p w14:paraId="731F473D" w14:textId="77777777" w:rsidR="00490259" w:rsidRPr="005C6FEB" w:rsidRDefault="00490259" w:rsidP="006733CD">
      <w:pPr>
        <w:tabs>
          <w:tab w:val="left" w:pos="0"/>
        </w:tabs>
        <w:spacing w:after="40"/>
        <w:rPr>
          <w:sz w:val="24"/>
          <w:szCs w:val="24"/>
        </w:rPr>
      </w:pPr>
    </w:p>
    <w:p w14:paraId="3FA40F86" w14:textId="77777777" w:rsidR="008A46E0" w:rsidRPr="005C6FEB" w:rsidRDefault="008A46E0" w:rsidP="006733CD">
      <w:pPr>
        <w:spacing w:after="40"/>
        <w:jc w:val="both"/>
        <w:rPr>
          <w:rFonts w:eastAsiaTheme="majorEastAsia"/>
          <w:spacing w:val="20"/>
          <w:sz w:val="24"/>
          <w:szCs w:val="24"/>
        </w:rPr>
      </w:pPr>
    </w:p>
    <w:p w14:paraId="13F458C1" w14:textId="77777777" w:rsidR="008A46E0" w:rsidRPr="005C6FEB" w:rsidRDefault="008A46E0" w:rsidP="006733CD">
      <w:pPr>
        <w:tabs>
          <w:tab w:val="left" w:pos="0"/>
        </w:tabs>
        <w:spacing w:after="40"/>
        <w:rPr>
          <w:sz w:val="24"/>
          <w:szCs w:val="24"/>
        </w:rPr>
      </w:pPr>
    </w:p>
    <w:p w14:paraId="1FFDAC1F" w14:textId="3B5DCF00" w:rsidR="008A46E0" w:rsidRPr="00C1155B" w:rsidRDefault="008A46E0" w:rsidP="006733CD">
      <w:pPr>
        <w:tabs>
          <w:tab w:val="left" w:pos="0"/>
        </w:tabs>
        <w:spacing w:after="40"/>
        <w:rPr>
          <w:sz w:val="22"/>
          <w:szCs w:val="22"/>
        </w:rPr>
      </w:pPr>
      <w:r w:rsidRPr="00C1155B">
        <w:rPr>
          <w:sz w:val="22"/>
          <w:szCs w:val="22"/>
        </w:rPr>
        <w:t>Nazwa Wykonawcy: ...................................................................................................................</w:t>
      </w:r>
      <w:r w:rsidR="005C6FEB">
        <w:rPr>
          <w:sz w:val="22"/>
          <w:szCs w:val="22"/>
        </w:rPr>
        <w:t>...............</w:t>
      </w:r>
    </w:p>
    <w:p w14:paraId="61C0EA17" w14:textId="77777777" w:rsidR="008A46E0" w:rsidRPr="00C1155B" w:rsidRDefault="008A46E0" w:rsidP="006733CD">
      <w:pPr>
        <w:tabs>
          <w:tab w:val="left" w:pos="0"/>
        </w:tabs>
        <w:spacing w:after="40"/>
        <w:rPr>
          <w:sz w:val="22"/>
          <w:szCs w:val="22"/>
        </w:rPr>
      </w:pPr>
    </w:p>
    <w:p w14:paraId="40E16379" w14:textId="77777777" w:rsidR="008A46E0" w:rsidRPr="00C1155B" w:rsidRDefault="008A46E0" w:rsidP="006733CD">
      <w:pPr>
        <w:spacing w:after="40"/>
        <w:jc w:val="both"/>
        <w:rPr>
          <w:sz w:val="24"/>
          <w:szCs w:val="24"/>
        </w:rPr>
      </w:pPr>
    </w:p>
    <w:p w14:paraId="21B2011C" w14:textId="77777777" w:rsidR="008A46E0" w:rsidRPr="00C1155B" w:rsidRDefault="008A46E0" w:rsidP="006733CD">
      <w:pPr>
        <w:tabs>
          <w:tab w:val="left" w:pos="851"/>
        </w:tabs>
        <w:spacing w:after="40"/>
        <w:ind w:left="-142" w:firstLine="142"/>
      </w:pPr>
    </w:p>
    <w:p w14:paraId="44E15514" w14:textId="77777777" w:rsidR="008A46E0" w:rsidRPr="00C1155B" w:rsidRDefault="008A46E0" w:rsidP="006733CD">
      <w:pPr>
        <w:tabs>
          <w:tab w:val="left" w:pos="851"/>
        </w:tabs>
        <w:spacing w:after="40"/>
        <w:ind w:left="-142" w:firstLine="142"/>
        <w:rPr>
          <w:sz w:val="22"/>
          <w:szCs w:val="22"/>
        </w:rPr>
      </w:pPr>
    </w:p>
    <w:p w14:paraId="1389CC2A" w14:textId="77777777" w:rsidR="008A46E0" w:rsidRPr="00C1155B" w:rsidRDefault="008A46E0" w:rsidP="006733CD">
      <w:pPr>
        <w:tabs>
          <w:tab w:val="left" w:pos="851"/>
        </w:tabs>
        <w:spacing w:after="40"/>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6733CD">
      <w:pPr>
        <w:tabs>
          <w:tab w:val="left" w:pos="851"/>
        </w:tabs>
        <w:spacing w:after="40"/>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18DB13BC" w:rsidR="008A46E0" w:rsidRPr="00C1155B" w:rsidRDefault="008A46E0" w:rsidP="006733CD">
            <w:pPr>
              <w:tabs>
                <w:tab w:val="left" w:pos="851"/>
              </w:tabs>
              <w:spacing w:after="40"/>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(zgodnie</w:t>
            </w:r>
            <w:r w:rsidRPr="00C1155B">
              <w:rPr>
                <w:sz w:val="22"/>
                <w:szCs w:val="22"/>
              </w:rPr>
              <w:br/>
              <w:t>z Formularzem Ofertowym) *</w:t>
            </w:r>
          </w:p>
        </w:tc>
        <w:tc>
          <w:tcPr>
            <w:tcW w:w="2255" w:type="dxa"/>
          </w:tcPr>
          <w:p w14:paraId="145B76FF" w14:textId="77777777" w:rsidR="008A46E0" w:rsidRPr="00C1155B" w:rsidRDefault="008A46E0" w:rsidP="006733CD">
            <w:pPr>
              <w:tabs>
                <w:tab w:val="left" w:pos="1523"/>
              </w:tabs>
              <w:spacing w:after="40"/>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18BF8F5B" w:rsidR="008A46E0" w:rsidRPr="00C1155B" w:rsidRDefault="008A46E0" w:rsidP="006733CD">
            <w:pPr>
              <w:tabs>
                <w:tab w:val="left" w:pos="1523"/>
              </w:tabs>
              <w:spacing w:after="40"/>
              <w:jc w:val="center"/>
            </w:pPr>
            <w:r w:rsidRPr="00C1155B">
              <w:rPr>
                <w:sz w:val="22"/>
                <w:szCs w:val="22"/>
              </w:rPr>
              <w:t>Stawka podatku od towarów i usług, która zgodnie z</w:t>
            </w:r>
            <w:r w:rsidR="00761ED7">
              <w:rPr>
                <w:sz w:val="22"/>
                <w:szCs w:val="22"/>
              </w:rPr>
              <w:t> </w:t>
            </w:r>
            <w:r w:rsidRPr="00C1155B">
              <w:rPr>
                <w:sz w:val="22"/>
                <w:szCs w:val="22"/>
              </w:rPr>
              <w:t>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6733CD">
            <w:pPr>
              <w:tabs>
                <w:tab w:val="left" w:pos="851"/>
              </w:tabs>
              <w:spacing w:after="40"/>
              <w:rPr>
                <w:sz w:val="22"/>
                <w:szCs w:val="22"/>
              </w:rPr>
            </w:pPr>
          </w:p>
          <w:p w14:paraId="7EEC9116" w14:textId="77777777" w:rsidR="008A46E0" w:rsidRPr="00C1155B" w:rsidRDefault="008A46E0" w:rsidP="006733CD">
            <w:pPr>
              <w:tabs>
                <w:tab w:val="left" w:pos="851"/>
              </w:tabs>
              <w:spacing w:after="40"/>
              <w:rPr>
                <w:sz w:val="22"/>
                <w:szCs w:val="22"/>
              </w:rPr>
            </w:pPr>
          </w:p>
        </w:tc>
        <w:tc>
          <w:tcPr>
            <w:tcW w:w="2255" w:type="dxa"/>
          </w:tcPr>
          <w:p w14:paraId="5486ECAE" w14:textId="77777777" w:rsidR="008A46E0" w:rsidRPr="00C1155B" w:rsidRDefault="008A46E0" w:rsidP="006733CD">
            <w:pPr>
              <w:tabs>
                <w:tab w:val="left" w:pos="851"/>
              </w:tabs>
              <w:spacing w:after="40"/>
              <w:rPr>
                <w:sz w:val="22"/>
                <w:szCs w:val="22"/>
              </w:rPr>
            </w:pPr>
          </w:p>
        </w:tc>
        <w:tc>
          <w:tcPr>
            <w:tcW w:w="2792" w:type="dxa"/>
          </w:tcPr>
          <w:p w14:paraId="5732BA6F" w14:textId="77777777" w:rsidR="008A46E0" w:rsidRPr="00C1155B" w:rsidRDefault="008A46E0" w:rsidP="006733CD">
            <w:pPr>
              <w:tabs>
                <w:tab w:val="left" w:pos="851"/>
              </w:tabs>
              <w:spacing w:after="40"/>
              <w:rPr>
                <w:sz w:val="22"/>
                <w:szCs w:val="22"/>
              </w:rPr>
            </w:pPr>
          </w:p>
        </w:tc>
      </w:tr>
      <w:tr w:rsidR="00C1155B" w:rsidRPr="00C1155B" w14:paraId="13AF3E5A" w14:textId="77777777" w:rsidTr="00732BDA">
        <w:tc>
          <w:tcPr>
            <w:tcW w:w="3594" w:type="dxa"/>
          </w:tcPr>
          <w:p w14:paraId="04ECD7B8" w14:textId="77777777" w:rsidR="008A46E0" w:rsidRPr="00C1155B" w:rsidRDefault="008A46E0" w:rsidP="006733CD">
            <w:pPr>
              <w:tabs>
                <w:tab w:val="left" w:pos="851"/>
              </w:tabs>
              <w:spacing w:after="40"/>
              <w:rPr>
                <w:sz w:val="22"/>
                <w:szCs w:val="22"/>
              </w:rPr>
            </w:pPr>
          </w:p>
          <w:p w14:paraId="0D1C5FE6" w14:textId="77777777" w:rsidR="008A46E0" w:rsidRPr="00C1155B" w:rsidRDefault="008A46E0" w:rsidP="006733CD">
            <w:pPr>
              <w:tabs>
                <w:tab w:val="left" w:pos="851"/>
              </w:tabs>
              <w:spacing w:after="40"/>
              <w:rPr>
                <w:sz w:val="22"/>
                <w:szCs w:val="22"/>
              </w:rPr>
            </w:pPr>
          </w:p>
        </w:tc>
        <w:tc>
          <w:tcPr>
            <w:tcW w:w="2255" w:type="dxa"/>
          </w:tcPr>
          <w:p w14:paraId="1497BAEC" w14:textId="77777777" w:rsidR="008A46E0" w:rsidRPr="00C1155B" w:rsidRDefault="008A46E0" w:rsidP="006733CD">
            <w:pPr>
              <w:tabs>
                <w:tab w:val="left" w:pos="851"/>
              </w:tabs>
              <w:spacing w:after="40"/>
              <w:rPr>
                <w:sz w:val="22"/>
                <w:szCs w:val="22"/>
              </w:rPr>
            </w:pPr>
          </w:p>
        </w:tc>
        <w:tc>
          <w:tcPr>
            <w:tcW w:w="2792" w:type="dxa"/>
          </w:tcPr>
          <w:p w14:paraId="1BEAA456" w14:textId="77777777" w:rsidR="008A46E0" w:rsidRPr="00C1155B" w:rsidRDefault="008A46E0" w:rsidP="006733CD">
            <w:pPr>
              <w:tabs>
                <w:tab w:val="left" w:pos="851"/>
              </w:tabs>
              <w:spacing w:after="40"/>
              <w:rPr>
                <w:sz w:val="22"/>
                <w:szCs w:val="22"/>
              </w:rPr>
            </w:pPr>
          </w:p>
        </w:tc>
      </w:tr>
      <w:tr w:rsidR="00C1155B" w:rsidRPr="00C1155B" w14:paraId="13A3DA95" w14:textId="77777777" w:rsidTr="00732BDA">
        <w:tc>
          <w:tcPr>
            <w:tcW w:w="3594" w:type="dxa"/>
          </w:tcPr>
          <w:p w14:paraId="44F7C4A2" w14:textId="77777777" w:rsidR="008A46E0" w:rsidRPr="00C1155B" w:rsidRDefault="008A46E0" w:rsidP="006733CD">
            <w:pPr>
              <w:tabs>
                <w:tab w:val="left" w:pos="851"/>
              </w:tabs>
              <w:spacing w:after="40"/>
              <w:rPr>
                <w:sz w:val="22"/>
                <w:szCs w:val="22"/>
              </w:rPr>
            </w:pPr>
          </w:p>
          <w:p w14:paraId="703F4EB2" w14:textId="77777777" w:rsidR="008A46E0" w:rsidRPr="00C1155B" w:rsidRDefault="008A46E0" w:rsidP="006733CD">
            <w:pPr>
              <w:tabs>
                <w:tab w:val="left" w:pos="851"/>
              </w:tabs>
              <w:spacing w:after="40"/>
              <w:rPr>
                <w:sz w:val="22"/>
                <w:szCs w:val="22"/>
              </w:rPr>
            </w:pPr>
          </w:p>
        </w:tc>
        <w:tc>
          <w:tcPr>
            <w:tcW w:w="2255" w:type="dxa"/>
          </w:tcPr>
          <w:p w14:paraId="47BAE652" w14:textId="77777777" w:rsidR="008A46E0" w:rsidRPr="00C1155B" w:rsidRDefault="008A46E0" w:rsidP="006733CD">
            <w:pPr>
              <w:tabs>
                <w:tab w:val="left" w:pos="851"/>
              </w:tabs>
              <w:spacing w:after="40"/>
              <w:rPr>
                <w:sz w:val="22"/>
                <w:szCs w:val="22"/>
              </w:rPr>
            </w:pPr>
          </w:p>
        </w:tc>
        <w:tc>
          <w:tcPr>
            <w:tcW w:w="2792" w:type="dxa"/>
          </w:tcPr>
          <w:p w14:paraId="6822A1BE" w14:textId="77777777" w:rsidR="008A46E0" w:rsidRPr="00C1155B" w:rsidRDefault="008A46E0" w:rsidP="006733CD">
            <w:pPr>
              <w:tabs>
                <w:tab w:val="left" w:pos="851"/>
              </w:tabs>
              <w:spacing w:after="40"/>
              <w:rPr>
                <w:sz w:val="22"/>
                <w:szCs w:val="22"/>
              </w:rPr>
            </w:pPr>
          </w:p>
        </w:tc>
      </w:tr>
      <w:tr w:rsidR="00C1155B" w:rsidRPr="00C1155B" w14:paraId="2EFF103A" w14:textId="77777777" w:rsidTr="00732BDA">
        <w:tc>
          <w:tcPr>
            <w:tcW w:w="3594" w:type="dxa"/>
          </w:tcPr>
          <w:p w14:paraId="10053077" w14:textId="77777777" w:rsidR="008A46E0" w:rsidRPr="00C1155B" w:rsidRDefault="008A46E0" w:rsidP="006733CD">
            <w:pPr>
              <w:tabs>
                <w:tab w:val="left" w:pos="851"/>
              </w:tabs>
              <w:spacing w:after="40"/>
              <w:rPr>
                <w:sz w:val="22"/>
                <w:szCs w:val="22"/>
              </w:rPr>
            </w:pPr>
          </w:p>
          <w:p w14:paraId="322110C2" w14:textId="77777777" w:rsidR="008A46E0" w:rsidRPr="00C1155B" w:rsidRDefault="008A46E0" w:rsidP="006733CD">
            <w:pPr>
              <w:tabs>
                <w:tab w:val="left" w:pos="851"/>
              </w:tabs>
              <w:spacing w:after="40"/>
              <w:rPr>
                <w:sz w:val="22"/>
                <w:szCs w:val="22"/>
              </w:rPr>
            </w:pPr>
          </w:p>
        </w:tc>
        <w:tc>
          <w:tcPr>
            <w:tcW w:w="2255" w:type="dxa"/>
          </w:tcPr>
          <w:p w14:paraId="398CBFEA" w14:textId="77777777" w:rsidR="008A46E0" w:rsidRPr="00C1155B" w:rsidRDefault="008A46E0" w:rsidP="006733CD">
            <w:pPr>
              <w:tabs>
                <w:tab w:val="left" w:pos="851"/>
              </w:tabs>
              <w:spacing w:after="40"/>
              <w:rPr>
                <w:sz w:val="22"/>
                <w:szCs w:val="22"/>
              </w:rPr>
            </w:pPr>
          </w:p>
        </w:tc>
        <w:tc>
          <w:tcPr>
            <w:tcW w:w="2792" w:type="dxa"/>
          </w:tcPr>
          <w:p w14:paraId="67AB3AE3" w14:textId="77777777" w:rsidR="008A46E0" w:rsidRPr="00C1155B" w:rsidRDefault="008A46E0" w:rsidP="006733CD">
            <w:pPr>
              <w:tabs>
                <w:tab w:val="left" w:pos="851"/>
              </w:tabs>
              <w:spacing w:after="40"/>
              <w:rPr>
                <w:sz w:val="22"/>
                <w:szCs w:val="22"/>
              </w:rPr>
            </w:pPr>
          </w:p>
        </w:tc>
      </w:tr>
    </w:tbl>
    <w:p w14:paraId="0A1E3AEB" w14:textId="77777777" w:rsidR="008A46E0" w:rsidRPr="00C1155B" w:rsidRDefault="008A46E0" w:rsidP="006733CD">
      <w:pPr>
        <w:spacing w:after="40"/>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6733CD">
      <w:pPr>
        <w:tabs>
          <w:tab w:val="left" w:pos="851"/>
        </w:tabs>
        <w:spacing w:after="40"/>
        <w:ind w:left="-142" w:firstLine="142"/>
        <w:rPr>
          <w:sz w:val="22"/>
          <w:szCs w:val="22"/>
        </w:rPr>
      </w:pPr>
    </w:p>
    <w:p w14:paraId="222C5381" w14:textId="77777777" w:rsidR="008A46E0" w:rsidRPr="00C1155B" w:rsidRDefault="008A46E0" w:rsidP="006733CD">
      <w:pPr>
        <w:tabs>
          <w:tab w:val="left" w:pos="851"/>
        </w:tabs>
        <w:spacing w:after="40"/>
        <w:ind w:left="-142" w:firstLine="142"/>
        <w:rPr>
          <w:sz w:val="22"/>
          <w:szCs w:val="22"/>
        </w:rPr>
      </w:pPr>
    </w:p>
    <w:p w14:paraId="198C4393" w14:textId="77777777" w:rsidR="008A46E0" w:rsidRPr="00C1155B" w:rsidRDefault="008A46E0" w:rsidP="006733CD">
      <w:pPr>
        <w:tabs>
          <w:tab w:val="left" w:pos="851"/>
        </w:tabs>
        <w:spacing w:after="40"/>
        <w:ind w:left="-142" w:firstLine="142"/>
        <w:rPr>
          <w:szCs w:val="18"/>
        </w:rPr>
      </w:pPr>
    </w:p>
    <w:p w14:paraId="35090B5C" w14:textId="3E7F2F3E" w:rsidR="008A46E0" w:rsidRPr="00E66F78" w:rsidRDefault="00715D96" w:rsidP="006733CD">
      <w:pPr>
        <w:tabs>
          <w:tab w:val="left" w:pos="851"/>
        </w:tabs>
        <w:spacing w:after="40"/>
        <w:jc w:val="both"/>
        <w:rPr>
          <w:sz w:val="22"/>
        </w:rPr>
      </w:pPr>
      <w:bookmarkStart w:id="120" w:name="_Hlk148702593"/>
      <w:r>
        <w:rPr>
          <w:sz w:val="22"/>
        </w:rPr>
        <w:t>Stawka podatku od towarów i usług obowiązująca u Zamawiającego</w:t>
      </w:r>
      <w:r w:rsidR="003510EE">
        <w:rPr>
          <w:sz w:val="22"/>
        </w:rPr>
        <w:t xml:space="preserve"> zgodnie z ustawą z 11.03.2004 r. o</w:t>
      </w:r>
      <w:r w:rsidR="00A936AD">
        <w:rPr>
          <w:sz w:val="22"/>
        </w:rPr>
        <w:t> </w:t>
      </w:r>
      <w:r w:rsidR="003510EE">
        <w:rPr>
          <w:sz w:val="22"/>
        </w:rPr>
        <w:t>podatku od towarów i usług wynosi</w:t>
      </w:r>
      <w:r w:rsidR="005C6FEB">
        <w:rPr>
          <w:sz w:val="22"/>
        </w:rPr>
        <w:t xml:space="preserve"> 23 </w:t>
      </w:r>
      <w:r w:rsidR="003510EE" w:rsidRPr="00DA44BE">
        <w:rPr>
          <w:sz w:val="22"/>
        </w:rPr>
        <w:t>%</w:t>
      </w:r>
      <w:r w:rsidR="003510EE">
        <w:rPr>
          <w:sz w:val="22"/>
        </w:rPr>
        <w:t>.</w:t>
      </w:r>
    </w:p>
    <w:p w14:paraId="3705A1AA" w14:textId="62C7A095" w:rsidR="005C6FEB" w:rsidRDefault="005C6FEB">
      <w:pPr>
        <w:spacing w:after="160" w:line="259" w:lineRule="auto"/>
        <w:rPr>
          <w:sz w:val="22"/>
        </w:rPr>
      </w:pPr>
      <w:r>
        <w:rPr>
          <w:sz w:val="22"/>
        </w:rPr>
        <w:br w:type="page"/>
      </w:r>
    </w:p>
    <w:p w14:paraId="16DED905" w14:textId="3E553CAF" w:rsidR="00490259" w:rsidRPr="008057B2" w:rsidRDefault="00490259" w:rsidP="006733CD">
      <w:pPr>
        <w:spacing w:after="40"/>
        <w:jc w:val="both"/>
        <w:rPr>
          <w:rFonts w:eastAsiaTheme="majorEastAsia"/>
          <w:b/>
          <w:bCs/>
          <w:color w:val="2F5496" w:themeColor="accent1" w:themeShade="BF"/>
          <w:spacing w:val="20"/>
          <w:sz w:val="28"/>
          <w:szCs w:val="28"/>
        </w:rPr>
      </w:pPr>
      <w:bookmarkStart w:id="121" w:name="_Hlk83030833"/>
      <w:bookmarkEnd w:id="120"/>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3045C09E" w14:textId="77777777" w:rsidR="00490259" w:rsidRPr="005C6FEB" w:rsidRDefault="00490259" w:rsidP="006733CD">
      <w:pPr>
        <w:keepNext/>
        <w:tabs>
          <w:tab w:val="left" w:pos="720"/>
        </w:tabs>
        <w:snapToGrid w:val="0"/>
        <w:spacing w:after="40"/>
        <w:jc w:val="right"/>
        <w:outlineLvl w:val="1"/>
        <w:rPr>
          <w:b/>
          <w:bCs/>
          <w:i/>
          <w:sz w:val="28"/>
          <w:szCs w:val="28"/>
        </w:rPr>
      </w:pPr>
    </w:p>
    <w:p w14:paraId="61C156EC" w14:textId="26CB8331" w:rsidR="00541EE7" w:rsidRPr="008057B2" w:rsidRDefault="00541EE7" w:rsidP="006733CD">
      <w:pPr>
        <w:tabs>
          <w:tab w:val="left" w:pos="0"/>
        </w:tabs>
        <w:spacing w:after="40"/>
        <w:rPr>
          <w:sz w:val="22"/>
          <w:szCs w:val="22"/>
        </w:rPr>
      </w:pPr>
      <w:r w:rsidRPr="008057B2">
        <w:rPr>
          <w:sz w:val="22"/>
          <w:szCs w:val="22"/>
        </w:rPr>
        <w:t xml:space="preserve">Nazwa </w:t>
      </w:r>
      <w:r w:rsidR="00DB4D9E">
        <w:rPr>
          <w:sz w:val="22"/>
          <w:szCs w:val="22"/>
        </w:rPr>
        <w:t>Wykonawcy</w:t>
      </w:r>
      <w:r w:rsidRPr="008057B2">
        <w:rPr>
          <w:sz w:val="22"/>
          <w:szCs w:val="22"/>
        </w:rPr>
        <w:t>: ...................................................................................................................</w:t>
      </w:r>
      <w:r w:rsidR="005C6FEB">
        <w:rPr>
          <w:sz w:val="22"/>
          <w:szCs w:val="22"/>
        </w:rPr>
        <w:t>...............</w:t>
      </w:r>
    </w:p>
    <w:p w14:paraId="2B780972" w14:textId="77777777" w:rsidR="00490259" w:rsidRDefault="00490259" w:rsidP="006733CD">
      <w:pPr>
        <w:keepNext/>
        <w:tabs>
          <w:tab w:val="left" w:pos="720"/>
        </w:tabs>
        <w:snapToGrid w:val="0"/>
        <w:spacing w:after="40"/>
        <w:jc w:val="right"/>
        <w:outlineLvl w:val="1"/>
        <w:rPr>
          <w:b/>
          <w:bCs/>
          <w:i/>
          <w:sz w:val="22"/>
          <w:szCs w:val="22"/>
        </w:rPr>
      </w:pPr>
    </w:p>
    <w:p w14:paraId="370F25A5" w14:textId="77777777" w:rsidR="00490259" w:rsidRPr="00F6492E" w:rsidRDefault="00490259" w:rsidP="006733CD">
      <w:pPr>
        <w:spacing w:after="40"/>
        <w:rPr>
          <w:rFonts w:ascii="Arial" w:hAnsi="Arial"/>
          <w:sz w:val="2"/>
          <w:szCs w:val="6"/>
        </w:rPr>
      </w:pPr>
    </w:p>
    <w:p w14:paraId="65E011CF" w14:textId="77777777" w:rsidR="00490259" w:rsidRPr="00786E1D" w:rsidRDefault="00490259" w:rsidP="006733CD">
      <w:pPr>
        <w:spacing w:after="40"/>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4AFC2B7F" w:rsidR="0080151F" w:rsidRPr="0080151F" w:rsidRDefault="0080151F">
      <w:pPr>
        <w:widowControl w:val="0"/>
        <w:numPr>
          <w:ilvl w:val="7"/>
          <w:numId w:val="38"/>
        </w:numPr>
        <w:adjustRightInd w:val="0"/>
        <w:spacing w:after="40"/>
        <w:ind w:left="284" w:hanging="284"/>
        <w:contextualSpacing/>
        <w:jc w:val="both"/>
        <w:textAlignment w:val="baseline"/>
        <w:rPr>
          <w:sz w:val="22"/>
          <w:szCs w:val="22"/>
          <w:lang w:eastAsia="zh-CN"/>
        </w:rPr>
      </w:pPr>
      <w:bookmarkStart w:id="122" w:name="_Hlk101529135"/>
      <w:r w:rsidRPr="0080151F">
        <w:rPr>
          <w:sz w:val="22"/>
          <w:szCs w:val="22"/>
          <w:lang w:eastAsia="zh-CN"/>
        </w:rPr>
        <w:t>który jest wymieniony w wykazach określonych w rozporządzeniu Rady (WE) nr 765/2006 z dnia 18</w:t>
      </w:r>
      <w:r w:rsidR="00A936AD">
        <w:rPr>
          <w:sz w:val="22"/>
          <w:szCs w:val="22"/>
          <w:lang w:eastAsia="zh-CN"/>
        </w:rPr>
        <w:t> </w:t>
      </w:r>
      <w:r w:rsidRPr="0080151F">
        <w:rPr>
          <w:sz w:val="22"/>
          <w:szCs w:val="22"/>
          <w:lang w:eastAsia="zh-CN"/>
        </w:rPr>
        <w:t>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Urz. 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w:t>
      </w:r>
      <w:r w:rsidR="00A936AD">
        <w:rPr>
          <w:sz w:val="22"/>
          <w:szCs w:val="22"/>
          <w:lang w:eastAsia="zh-CN"/>
        </w:rPr>
        <w:t> </w:t>
      </w:r>
      <w:r w:rsidRPr="0080151F">
        <w:rPr>
          <w:sz w:val="22"/>
          <w:szCs w:val="22"/>
          <w:lang w:eastAsia="zh-CN"/>
        </w:rPr>
        <w:t>charakterze sankcyjnym;</w:t>
      </w:r>
    </w:p>
    <w:p w14:paraId="356CF371" w14:textId="6BD765A1" w:rsidR="0080151F" w:rsidRPr="0080151F" w:rsidRDefault="0080151F">
      <w:pPr>
        <w:widowControl w:val="0"/>
        <w:numPr>
          <w:ilvl w:val="7"/>
          <w:numId w:val="38"/>
        </w:numPr>
        <w:adjustRightInd w:val="0"/>
        <w:spacing w:after="4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29B646BC" w:rsidR="0080151F" w:rsidRPr="0080151F" w:rsidRDefault="0080151F">
      <w:pPr>
        <w:widowControl w:val="0"/>
        <w:numPr>
          <w:ilvl w:val="7"/>
          <w:numId w:val="38"/>
        </w:numPr>
        <w:adjustRightInd w:val="0"/>
        <w:spacing w:after="4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rozumieniu art. 3 ust. 1 pkt 37 ustawy z dnia 29 września 1994 r. o</w:t>
      </w:r>
      <w:r w:rsidR="00A936AD">
        <w:rPr>
          <w:sz w:val="22"/>
          <w:szCs w:val="22"/>
          <w:lang w:eastAsia="zh-CN"/>
        </w:rPr>
        <w:t> </w:t>
      </w:r>
      <w:r w:rsidRPr="00582C35">
        <w:rPr>
          <w:sz w:val="22"/>
          <w:szCs w:val="22"/>
          <w:lang w:eastAsia="zh-CN"/>
        </w:rPr>
        <w:t>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120, 295 z późn.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 art. 1 pkt 3 w zw. art. 3 ustawy albo wobec którego  są podejmowane inne prawem przewidziane środki o</w:t>
      </w:r>
      <w:r w:rsidR="00A936AD">
        <w:rPr>
          <w:sz w:val="22"/>
          <w:szCs w:val="22"/>
          <w:lang w:eastAsia="zh-CN"/>
        </w:rPr>
        <w:t> </w:t>
      </w:r>
      <w:r w:rsidRPr="0080151F">
        <w:rPr>
          <w:sz w:val="22"/>
          <w:szCs w:val="22"/>
          <w:lang w:eastAsia="zh-CN"/>
        </w:rPr>
        <w:t>charakterze sankcyjnym.</w:t>
      </w:r>
    </w:p>
    <w:bookmarkEnd w:id="122"/>
    <w:p w14:paraId="5D876EBA" w14:textId="77777777" w:rsidR="00490259" w:rsidRPr="0080151F" w:rsidRDefault="00490259">
      <w:pPr>
        <w:pStyle w:val="Akapitzlist"/>
        <w:widowControl w:val="0"/>
        <w:numPr>
          <w:ilvl w:val="7"/>
          <w:numId w:val="38"/>
        </w:numPr>
        <w:adjustRightInd w:val="0"/>
        <w:spacing w:after="40"/>
        <w:ind w:left="284" w:hanging="283"/>
        <w:jc w:val="both"/>
        <w:textAlignment w:val="baseline"/>
        <w:rPr>
          <w:sz w:val="22"/>
          <w:szCs w:val="22"/>
        </w:rPr>
      </w:pPr>
      <w:r w:rsidRPr="0080151F">
        <w:rPr>
          <w:sz w:val="22"/>
          <w:szCs w:val="22"/>
        </w:rPr>
        <w:t>który realizować będzie zamówienie na rzecz lub z udziałem:</w:t>
      </w:r>
    </w:p>
    <w:p w14:paraId="2FAFAFB6" w14:textId="4376AAA5" w:rsidR="00490259" w:rsidRPr="0080151F" w:rsidRDefault="00490259">
      <w:pPr>
        <w:pStyle w:val="Akapitzlist"/>
        <w:widowControl w:val="0"/>
        <w:numPr>
          <w:ilvl w:val="0"/>
          <w:numId w:val="39"/>
        </w:numPr>
        <w:adjustRightInd w:val="0"/>
        <w:spacing w:after="4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 Rosji;</w:t>
      </w:r>
    </w:p>
    <w:p w14:paraId="01F4A04E" w14:textId="690BDAA3" w:rsidR="00490259" w:rsidRPr="0080151F" w:rsidRDefault="00490259">
      <w:pPr>
        <w:pStyle w:val="Akapitzlist"/>
        <w:widowControl w:val="0"/>
        <w:numPr>
          <w:ilvl w:val="0"/>
          <w:numId w:val="39"/>
        </w:numPr>
        <w:adjustRightInd w:val="0"/>
        <w:spacing w:after="4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20B672E1" w14:textId="63607D5B" w:rsidR="00490259" w:rsidRPr="0080151F" w:rsidRDefault="00490259">
      <w:pPr>
        <w:pStyle w:val="Akapitzlist"/>
        <w:widowControl w:val="0"/>
        <w:numPr>
          <w:ilvl w:val="0"/>
          <w:numId w:val="39"/>
        </w:numPr>
        <w:adjustRightInd w:val="0"/>
        <w:spacing w:after="4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3A7D5E19" w:rsidR="00490259" w:rsidRPr="0080151F" w:rsidRDefault="00490259">
      <w:pPr>
        <w:pStyle w:val="Akapitzlist"/>
        <w:widowControl w:val="0"/>
        <w:numPr>
          <w:ilvl w:val="0"/>
          <w:numId w:val="39"/>
        </w:numPr>
        <w:adjustRightInd w:val="0"/>
        <w:spacing w:after="4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pPr>
        <w:pStyle w:val="Akapitzlist"/>
        <w:widowControl w:val="0"/>
        <w:numPr>
          <w:ilvl w:val="7"/>
          <w:numId w:val="38"/>
        </w:numPr>
        <w:adjustRightInd w:val="0"/>
        <w:spacing w:after="4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6733CD">
      <w:pPr>
        <w:spacing w:after="40"/>
        <w:jc w:val="both"/>
        <w:rPr>
          <w:i/>
          <w:iCs/>
          <w:sz w:val="22"/>
          <w:szCs w:val="22"/>
        </w:rPr>
      </w:pPr>
    </w:p>
    <w:p w14:paraId="3F156EF1" w14:textId="77777777" w:rsidR="005D233E" w:rsidRDefault="005D233E" w:rsidP="006733CD">
      <w:pPr>
        <w:spacing w:after="40"/>
        <w:jc w:val="both"/>
        <w:rPr>
          <w:i/>
          <w:iCs/>
          <w:sz w:val="22"/>
          <w:szCs w:val="22"/>
        </w:rPr>
      </w:pPr>
    </w:p>
    <w:p w14:paraId="1630CBB3" w14:textId="38FF8EC8" w:rsidR="00FE6881" w:rsidRPr="007F0707" w:rsidRDefault="00490259" w:rsidP="006733CD">
      <w:pPr>
        <w:spacing w:after="40"/>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rsidP="006733CD">
      <w:pPr>
        <w:spacing w:after="40"/>
        <w:rPr>
          <w:i/>
          <w:iCs/>
        </w:rPr>
      </w:pPr>
      <w:r>
        <w:rPr>
          <w:i/>
          <w:iCs/>
        </w:rPr>
        <w:br w:type="page"/>
      </w:r>
    </w:p>
    <w:p w14:paraId="2DD9559C" w14:textId="77777777" w:rsidR="00490259" w:rsidRPr="00DE0294" w:rsidRDefault="00490259" w:rsidP="006733CD">
      <w:pPr>
        <w:spacing w:after="40"/>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6733CD">
      <w:pPr>
        <w:tabs>
          <w:tab w:val="left" w:pos="426"/>
        </w:tabs>
        <w:spacing w:after="40"/>
        <w:rPr>
          <w:b/>
          <w:sz w:val="24"/>
          <w:szCs w:val="22"/>
        </w:rPr>
      </w:pPr>
      <w:bookmarkStart w:id="123" w:name="_Hlk67825298"/>
    </w:p>
    <w:p w14:paraId="333C7876" w14:textId="50C458F0" w:rsidR="000C23F8" w:rsidRPr="00500E2A" w:rsidRDefault="000C23F8" w:rsidP="006733CD">
      <w:pPr>
        <w:tabs>
          <w:tab w:val="left" w:pos="426"/>
        </w:tabs>
        <w:spacing w:after="40"/>
        <w:rPr>
          <w:b/>
          <w:sz w:val="24"/>
          <w:szCs w:val="22"/>
        </w:rPr>
      </w:pPr>
      <w:r w:rsidRPr="00500E2A">
        <w:rPr>
          <w:b/>
          <w:sz w:val="24"/>
          <w:szCs w:val="22"/>
        </w:rPr>
        <w:t xml:space="preserve">Nr LRU: </w:t>
      </w:r>
      <w:r w:rsidRPr="00E30086">
        <w:rPr>
          <w:b/>
          <w:sz w:val="24"/>
          <w:szCs w:val="22"/>
        </w:rPr>
        <w:t>……………………..</w:t>
      </w:r>
    </w:p>
    <w:p w14:paraId="5AF8BB91" w14:textId="77777777" w:rsidR="00A95C13" w:rsidRDefault="00A95C13" w:rsidP="006733CD">
      <w:pPr>
        <w:spacing w:after="40"/>
        <w:rPr>
          <w:b/>
          <w:bCs/>
          <w:sz w:val="32"/>
          <w:szCs w:val="32"/>
        </w:rPr>
      </w:pPr>
    </w:p>
    <w:p w14:paraId="31E61984" w14:textId="48680E48" w:rsidR="000C23F8" w:rsidRPr="00500E2A" w:rsidRDefault="000C23F8" w:rsidP="006733CD">
      <w:pPr>
        <w:spacing w:after="40"/>
        <w:jc w:val="center"/>
        <w:rPr>
          <w:b/>
          <w:bCs/>
          <w:sz w:val="32"/>
          <w:szCs w:val="32"/>
        </w:rPr>
      </w:pPr>
      <w:r w:rsidRPr="00500E2A">
        <w:rPr>
          <w:b/>
          <w:bCs/>
          <w:sz w:val="32"/>
          <w:szCs w:val="32"/>
        </w:rPr>
        <w:t>Istotne postanowienia umowy</w:t>
      </w:r>
    </w:p>
    <w:p w14:paraId="636D9DD7" w14:textId="13409A99" w:rsidR="000C23F8" w:rsidRDefault="000C23F8" w:rsidP="006733CD">
      <w:pPr>
        <w:pStyle w:val="Zwykytekst"/>
        <w:spacing w:after="40"/>
        <w:jc w:val="both"/>
        <w:rPr>
          <w:rFonts w:ascii="Times New Roman" w:hAnsi="Times New Roman" w:cs="Times New Roman"/>
          <w:sz w:val="22"/>
          <w:szCs w:val="22"/>
        </w:rPr>
      </w:pPr>
    </w:p>
    <w:p w14:paraId="307788CB" w14:textId="77777777" w:rsidR="00A95C13" w:rsidRPr="00C1155B" w:rsidRDefault="00A95C13" w:rsidP="006733CD">
      <w:pPr>
        <w:pStyle w:val="Zwykytekst"/>
        <w:spacing w:after="40"/>
        <w:jc w:val="both"/>
        <w:rPr>
          <w:rFonts w:ascii="Times New Roman" w:hAnsi="Times New Roman" w:cs="Times New Roman"/>
          <w:sz w:val="22"/>
          <w:szCs w:val="22"/>
        </w:rPr>
      </w:pPr>
    </w:p>
    <w:p w14:paraId="7F4D267B" w14:textId="75FFAAD3" w:rsidR="000C23F8" w:rsidRPr="00500E2A" w:rsidRDefault="000C23F8">
      <w:pPr>
        <w:pStyle w:val="Zwykytekst"/>
        <w:numPr>
          <w:ilvl w:val="0"/>
          <w:numId w:val="54"/>
        </w:numPr>
        <w:spacing w:after="40"/>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4"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4"/>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6E18F908" w14:textId="1E9E02E5" w:rsidR="00A95C13" w:rsidRPr="005C6FEB" w:rsidRDefault="000C23F8">
      <w:pPr>
        <w:pStyle w:val="Zwykytekst"/>
        <w:numPr>
          <w:ilvl w:val="0"/>
          <w:numId w:val="54"/>
        </w:numPr>
        <w:spacing w:after="40"/>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2ACB6BA2" w14:textId="77777777" w:rsidR="00A95C13" w:rsidRPr="00500E2A" w:rsidRDefault="00A95C13" w:rsidP="006733CD">
      <w:pPr>
        <w:spacing w:after="40"/>
        <w:jc w:val="both"/>
        <w:rPr>
          <w:b/>
          <w:bCs/>
          <w:sz w:val="22"/>
          <w:szCs w:val="22"/>
        </w:rPr>
      </w:pPr>
    </w:p>
    <w:p w14:paraId="5B04E7D0" w14:textId="366FD2FB" w:rsidR="007B558F" w:rsidRPr="00895B8E" w:rsidRDefault="007B558F" w:rsidP="006733CD">
      <w:pPr>
        <w:spacing w:after="40"/>
        <w:jc w:val="both"/>
        <w:rPr>
          <w:b/>
          <w:bCs/>
          <w:sz w:val="22"/>
          <w:szCs w:val="22"/>
        </w:rPr>
      </w:pPr>
      <w:bookmarkStart w:id="125" w:name="_Hlk67825429"/>
      <w:bookmarkEnd w:id="123"/>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3CCF20AF" w:rsidR="007B558F" w:rsidRPr="00C1155B" w:rsidRDefault="007B558F" w:rsidP="006733CD">
      <w:pPr>
        <w:spacing w:after="4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A936AD">
        <w:rPr>
          <w:b/>
          <w:bCs/>
          <w:sz w:val="22"/>
          <w:szCs w:val="22"/>
        </w:rPr>
        <w:t>KWK Piast-Ziemowit</w:t>
      </w:r>
      <w:r w:rsidRPr="00895B8E">
        <w:rPr>
          <w:b/>
          <w:bCs/>
          <w:sz w:val="22"/>
          <w:szCs w:val="22"/>
        </w:rPr>
        <w:t>,</w:t>
      </w:r>
      <w:r w:rsidRPr="00895B8E">
        <w:rPr>
          <w:sz w:val="22"/>
          <w:szCs w:val="22"/>
        </w:rPr>
        <w:t xml:space="preserve"> adres: </w:t>
      </w:r>
      <w:r w:rsidR="00A936AD">
        <w:rPr>
          <w:sz w:val="22"/>
          <w:szCs w:val="22"/>
        </w:rPr>
        <w:t>43-155 Bieruń, ul. Granitowa 16</w:t>
      </w:r>
      <w:r w:rsidRPr="00895B8E">
        <w:rPr>
          <w:sz w:val="22"/>
          <w:szCs w:val="22"/>
        </w:rPr>
        <w:t xml:space="preserve">, zarejestrowana przez Sąd Rejonowy Katowice-Wschód w Katowicach Wydział Gospodarczy pod </w:t>
      </w:r>
      <w:r w:rsidRPr="005C6FEB">
        <w:rPr>
          <w:sz w:val="22"/>
          <w:szCs w:val="22"/>
        </w:rPr>
        <w:t>numerem KRS 0000709363, wysokość kapitału zakładowego całkowicie wpłaconego: 3 916</w:t>
      </w:r>
      <w:r w:rsidR="005C6FEB" w:rsidRPr="005C6FEB">
        <w:rPr>
          <w:sz w:val="22"/>
          <w:szCs w:val="22"/>
        </w:rPr>
        <w:t> </w:t>
      </w:r>
      <w:r w:rsidRPr="005C6FEB">
        <w:rPr>
          <w:sz w:val="22"/>
          <w:szCs w:val="22"/>
        </w:rPr>
        <w:t>71</w:t>
      </w:r>
      <w:r w:rsidR="005C6FEB" w:rsidRPr="005C6FEB">
        <w:rPr>
          <w:sz w:val="22"/>
          <w:szCs w:val="22"/>
        </w:rPr>
        <w:t>9 000</w:t>
      </w:r>
      <w:r w:rsidRPr="005C6FEB">
        <w:rPr>
          <w:sz w:val="22"/>
          <w:szCs w:val="22"/>
        </w:rPr>
        <w:t>,00 zł, NIP</w:t>
      </w:r>
      <w:r w:rsidR="005C6FEB">
        <w:rPr>
          <w:sz w:val="22"/>
          <w:szCs w:val="22"/>
        </w:rPr>
        <w:t>:</w:t>
      </w:r>
      <w:r w:rsidRPr="00895B8E">
        <w:rPr>
          <w:sz w:val="22"/>
          <w:szCs w:val="22"/>
        </w:rPr>
        <w:t xml:space="preserve"> 634-</w:t>
      </w:r>
      <w:r w:rsidRPr="00C1155B">
        <w:rPr>
          <w:sz w:val="22"/>
          <w:szCs w:val="22"/>
        </w:rPr>
        <w:t xml:space="preserve">283-47-28, REGON: 360615984, </w:t>
      </w:r>
      <w:r w:rsidRPr="00C1155B">
        <w:rPr>
          <w:rFonts w:eastAsia="MS Mincho"/>
          <w:sz w:val="22"/>
          <w:szCs w:val="22"/>
        </w:rPr>
        <w:t>nr rejestrowy BDO</w:t>
      </w:r>
      <w:r w:rsidR="005C6FEB">
        <w:rPr>
          <w:rFonts w:eastAsia="MS Mincho"/>
          <w:sz w:val="22"/>
          <w:szCs w:val="22"/>
        </w:rPr>
        <w:t>:</w:t>
      </w:r>
      <w:r w:rsidRPr="00C1155B">
        <w:rPr>
          <w:rFonts w:eastAsia="MS Mincho"/>
          <w:sz w:val="22"/>
          <w:szCs w:val="22"/>
        </w:rPr>
        <w:t xml:space="preserve"> 000014704, </w:t>
      </w:r>
      <w:r w:rsidRPr="00C1155B">
        <w:rPr>
          <w:sz w:val="22"/>
          <w:szCs w:val="22"/>
        </w:rPr>
        <w:t xml:space="preserve">zwana w treści Umowy </w:t>
      </w:r>
      <w:r w:rsidRPr="00A936AD">
        <w:rPr>
          <w:b/>
          <w:bCs/>
          <w:sz w:val="22"/>
          <w:szCs w:val="22"/>
        </w:rPr>
        <w:t>Zamawiającym</w:t>
      </w:r>
      <w:r w:rsidRPr="00C1155B">
        <w:rPr>
          <w:sz w:val="22"/>
          <w:szCs w:val="22"/>
        </w:rPr>
        <w:t>,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6"/>
        <w:gridCol w:w="2336"/>
        <w:gridCol w:w="2337"/>
        <w:gridCol w:w="2337"/>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6733CD">
            <w:pPr>
              <w:widowControl w:val="0"/>
              <w:tabs>
                <w:tab w:val="left" w:pos="284"/>
                <w:tab w:val="left" w:pos="851"/>
              </w:tabs>
              <w:spacing w:after="40"/>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6733CD">
            <w:pPr>
              <w:widowControl w:val="0"/>
              <w:spacing w:after="40"/>
              <w:jc w:val="center"/>
              <w:rPr>
                <w:sz w:val="18"/>
                <w:szCs w:val="18"/>
              </w:rPr>
            </w:pPr>
          </w:p>
          <w:p w14:paraId="48E9F504" w14:textId="77777777" w:rsidR="00F62369" w:rsidRPr="00C1155B" w:rsidRDefault="00F62369" w:rsidP="006733CD">
            <w:pPr>
              <w:widowControl w:val="0"/>
              <w:spacing w:after="40"/>
              <w:jc w:val="center"/>
              <w:rPr>
                <w:sz w:val="18"/>
                <w:szCs w:val="18"/>
              </w:rPr>
            </w:pPr>
          </w:p>
          <w:p w14:paraId="5269841A" w14:textId="77777777" w:rsidR="00F62369" w:rsidRPr="00C1155B" w:rsidRDefault="00F62369" w:rsidP="006733CD">
            <w:pPr>
              <w:widowControl w:val="0"/>
              <w:spacing w:after="40"/>
              <w:jc w:val="center"/>
              <w:rPr>
                <w:sz w:val="18"/>
                <w:szCs w:val="18"/>
              </w:rPr>
            </w:pPr>
          </w:p>
          <w:p w14:paraId="34FDB7A2" w14:textId="77777777" w:rsidR="00F62369" w:rsidRPr="00C1155B" w:rsidRDefault="00F62369" w:rsidP="006733CD">
            <w:pPr>
              <w:widowControl w:val="0"/>
              <w:spacing w:after="40"/>
              <w:jc w:val="center"/>
              <w:rPr>
                <w:sz w:val="18"/>
                <w:szCs w:val="18"/>
              </w:rPr>
            </w:pPr>
          </w:p>
          <w:p w14:paraId="047A81B2" w14:textId="77777777" w:rsidR="00F62369" w:rsidRPr="00C1155B" w:rsidRDefault="00F62369" w:rsidP="006733CD">
            <w:pPr>
              <w:widowControl w:val="0"/>
              <w:spacing w:after="40"/>
              <w:jc w:val="center"/>
              <w:rPr>
                <w:sz w:val="18"/>
                <w:szCs w:val="18"/>
              </w:rPr>
            </w:pPr>
          </w:p>
          <w:p w14:paraId="6ACE33D9" w14:textId="77777777" w:rsidR="00F62369" w:rsidRPr="00C1155B" w:rsidRDefault="00F62369" w:rsidP="006733CD">
            <w:pPr>
              <w:widowControl w:val="0"/>
              <w:tabs>
                <w:tab w:val="left" w:pos="284"/>
                <w:tab w:val="left" w:pos="851"/>
              </w:tabs>
              <w:spacing w:after="40"/>
              <w:ind w:left="284" w:hanging="284"/>
              <w:jc w:val="center"/>
              <w:rPr>
                <w:b/>
                <w:bCs/>
              </w:rPr>
            </w:pPr>
          </w:p>
        </w:tc>
        <w:tc>
          <w:tcPr>
            <w:tcW w:w="2501" w:type="pct"/>
            <w:gridSpan w:val="2"/>
            <w:vAlign w:val="center"/>
          </w:tcPr>
          <w:p w14:paraId="03A7EFCA" w14:textId="77777777" w:rsidR="00F62369" w:rsidRPr="00C1155B" w:rsidRDefault="00F62369" w:rsidP="006733CD">
            <w:pPr>
              <w:widowControl w:val="0"/>
              <w:spacing w:after="40"/>
              <w:jc w:val="center"/>
              <w:rPr>
                <w:sz w:val="18"/>
                <w:szCs w:val="18"/>
              </w:rPr>
            </w:pPr>
          </w:p>
          <w:p w14:paraId="5CA6D7D8" w14:textId="77777777" w:rsidR="00F62369" w:rsidRPr="00C1155B" w:rsidRDefault="00F62369" w:rsidP="006733CD">
            <w:pPr>
              <w:widowControl w:val="0"/>
              <w:spacing w:after="40"/>
              <w:jc w:val="center"/>
              <w:rPr>
                <w:sz w:val="18"/>
                <w:szCs w:val="18"/>
              </w:rPr>
            </w:pPr>
          </w:p>
          <w:p w14:paraId="07B373E8" w14:textId="77777777" w:rsidR="00F62369" w:rsidRPr="00C1155B" w:rsidRDefault="00F62369" w:rsidP="006733CD">
            <w:pPr>
              <w:widowControl w:val="0"/>
              <w:spacing w:after="40"/>
              <w:jc w:val="center"/>
              <w:rPr>
                <w:sz w:val="18"/>
                <w:szCs w:val="18"/>
              </w:rPr>
            </w:pPr>
          </w:p>
          <w:p w14:paraId="0A72371E" w14:textId="77777777" w:rsidR="00F62369" w:rsidRPr="00C1155B" w:rsidRDefault="00F62369" w:rsidP="006733CD">
            <w:pPr>
              <w:widowControl w:val="0"/>
              <w:spacing w:after="40"/>
              <w:jc w:val="center"/>
              <w:rPr>
                <w:sz w:val="18"/>
                <w:szCs w:val="18"/>
              </w:rPr>
            </w:pPr>
          </w:p>
          <w:p w14:paraId="5AB93757" w14:textId="77777777" w:rsidR="00F62369" w:rsidRPr="00C1155B" w:rsidRDefault="00F62369" w:rsidP="006733CD">
            <w:pPr>
              <w:widowControl w:val="0"/>
              <w:spacing w:after="40"/>
              <w:jc w:val="center"/>
              <w:rPr>
                <w:sz w:val="18"/>
                <w:szCs w:val="18"/>
              </w:rPr>
            </w:pPr>
          </w:p>
          <w:p w14:paraId="0E8CDC5A" w14:textId="77777777" w:rsidR="00F62369" w:rsidRPr="00C1155B" w:rsidRDefault="00F62369" w:rsidP="006733CD">
            <w:pPr>
              <w:widowControl w:val="0"/>
              <w:tabs>
                <w:tab w:val="left" w:pos="284"/>
                <w:tab w:val="left" w:pos="851"/>
              </w:tabs>
              <w:spacing w:after="40"/>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6733CD">
            <w:pPr>
              <w:spacing w:after="40"/>
              <w:ind w:left="-108" w:right="-108"/>
              <w:jc w:val="center"/>
              <w:rPr>
                <w:sz w:val="18"/>
                <w:szCs w:val="18"/>
              </w:rPr>
            </w:pPr>
            <w:r w:rsidRPr="00C1155B">
              <w:rPr>
                <w:sz w:val="18"/>
                <w:szCs w:val="18"/>
              </w:rPr>
              <w:t>Sekretarz Komisji Przetargowej lub</w:t>
            </w:r>
          </w:p>
          <w:p w14:paraId="0053DE27" w14:textId="77777777" w:rsidR="00F62369" w:rsidRPr="00C1155B" w:rsidRDefault="00F62369" w:rsidP="006733CD">
            <w:pPr>
              <w:widowControl w:val="0"/>
              <w:tabs>
                <w:tab w:val="left" w:pos="284"/>
                <w:tab w:val="left" w:pos="851"/>
              </w:tabs>
              <w:spacing w:after="40"/>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6733CD">
            <w:pPr>
              <w:widowControl w:val="0"/>
              <w:spacing w:after="4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6733CD">
            <w:pPr>
              <w:widowControl w:val="0"/>
              <w:spacing w:after="4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6733CD">
            <w:pPr>
              <w:widowControl w:val="0"/>
              <w:spacing w:after="4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6733CD">
            <w:pPr>
              <w:widowControl w:val="0"/>
              <w:spacing w:after="40"/>
              <w:jc w:val="center"/>
              <w:rPr>
                <w:sz w:val="18"/>
                <w:szCs w:val="18"/>
              </w:rPr>
            </w:pPr>
          </w:p>
          <w:p w14:paraId="424D180B" w14:textId="77777777" w:rsidR="00F62369" w:rsidRPr="00C1155B" w:rsidRDefault="00F62369" w:rsidP="006733CD">
            <w:pPr>
              <w:widowControl w:val="0"/>
              <w:spacing w:after="40"/>
              <w:jc w:val="center"/>
              <w:rPr>
                <w:sz w:val="18"/>
                <w:szCs w:val="18"/>
              </w:rPr>
            </w:pPr>
          </w:p>
          <w:p w14:paraId="22A03B6F" w14:textId="77777777" w:rsidR="00F62369" w:rsidRPr="00C1155B" w:rsidRDefault="00F62369" w:rsidP="006733CD">
            <w:pPr>
              <w:widowControl w:val="0"/>
              <w:spacing w:after="40"/>
              <w:jc w:val="center"/>
              <w:rPr>
                <w:sz w:val="18"/>
                <w:szCs w:val="18"/>
              </w:rPr>
            </w:pPr>
          </w:p>
          <w:p w14:paraId="7814D834" w14:textId="77777777" w:rsidR="00F62369" w:rsidRPr="00C1155B" w:rsidRDefault="00F62369" w:rsidP="006733CD">
            <w:pPr>
              <w:widowControl w:val="0"/>
              <w:spacing w:after="40"/>
              <w:jc w:val="center"/>
              <w:rPr>
                <w:sz w:val="18"/>
                <w:szCs w:val="18"/>
              </w:rPr>
            </w:pPr>
          </w:p>
          <w:p w14:paraId="52B73CA6" w14:textId="77777777" w:rsidR="00F62369" w:rsidRPr="00C1155B" w:rsidRDefault="00F62369" w:rsidP="006733CD">
            <w:pPr>
              <w:widowControl w:val="0"/>
              <w:spacing w:after="40"/>
              <w:jc w:val="center"/>
              <w:rPr>
                <w:sz w:val="18"/>
                <w:szCs w:val="18"/>
              </w:rPr>
            </w:pPr>
          </w:p>
          <w:p w14:paraId="5A9E8C96" w14:textId="77777777" w:rsidR="00F62369" w:rsidRPr="00C1155B" w:rsidRDefault="00F62369" w:rsidP="006733CD">
            <w:pPr>
              <w:spacing w:after="40"/>
              <w:ind w:left="22"/>
              <w:jc w:val="center"/>
              <w:rPr>
                <w:sz w:val="18"/>
                <w:szCs w:val="18"/>
              </w:rPr>
            </w:pPr>
          </w:p>
        </w:tc>
        <w:tc>
          <w:tcPr>
            <w:tcW w:w="1250" w:type="pct"/>
            <w:vAlign w:val="center"/>
          </w:tcPr>
          <w:p w14:paraId="0F843FFF" w14:textId="77777777" w:rsidR="00F62369" w:rsidRPr="00C1155B" w:rsidRDefault="00F62369" w:rsidP="006733CD">
            <w:pPr>
              <w:widowControl w:val="0"/>
              <w:spacing w:after="40"/>
              <w:jc w:val="center"/>
              <w:rPr>
                <w:sz w:val="18"/>
                <w:szCs w:val="18"/>
              </w:rPr>
            </w:pPr>
          </w:p>
          <w:p w14:paraId="5F97C385" w14:textId="77777777" w:rsidR="00F62369" w:rsidRPr="00C1155B" w:rsidRDefault="00F62369" w:rsidP="006733CD">
            <w:pPr>
              <w:widowControl w:val="0"/>
              <w:spacing w:after="40"/>
              <w:jc w:val="center"/>
              <w:rPr>
                <w:sz w:val="18"/>
                <w:szCs w:val="18"/>
              </w:rPr>
            </w:pPr>
          </w:p>
          <w:p w14:paraId="5C34B3C2" w14:textId="77777777" w:rsidR="00F62369" w:rsidRPr="00C1155B" w:rsidRDefault="00F62369" w:rsidP="006733CD">
            <w:pPr>
              <w:widowControl w:val="0"/>
              <w:spacing w:after="40"/>
              <w:jc w:val="center"/>
              <w:rPr>
                <w:sz w:val="18"/>
                <w:szCs w:val="18"/>
              </w:rPr>
            </w:pPr>
          </w:p>
          <w:p w14:paraId="6CE10FA3" w14:textId="77777777" w:rsidR="00F62369" w:rsidRPr="00C1155B" w:rsidRDefault="00F62369" w:rsidP="006733CD">
            <w:pPr>
              <w:widowControl w:val="0"/>
              <w:spacing w:after="40"/>
              <w:jc w:val="center"/>
              <w:rPr>
                <w:sz w:val="18"/>
                <w:szCs w:val="18"/>
              </w:rPr>
            </w:pPr>
          </w:p>
          <w:p w14:paraId="1121CB37" w14:textId="77777777" w:rsidR="00F62369" w:rsidRPr="00C1155B" w:rsidRDefault="00F62369" w:rsidP="006733CD">
            <w:pPr>
              <w:widowControl w:val="0"/>
              <w:spacing w:after="40"/>
              <w:jc w:val="center"/>
              <w:rPr>
                <w:sz w:val="18"/>
                <w:szCs w:val="18"/>
              </w:rPr>
            </w:pPr>
          </w:p>
          <w:p w14:paraId="587DBF24" w14:textId="77777777" w:rsidR="00F62369" w:rsidRPr="00C1155B" w:rsidRDefault="00F62369" w:rsidP="006733CD">
            <w:pPr>
              <w:widowControl w:val="0"/>
              <w:spacing w:after="40"/>
              <w:ind w:left="34" w:hanging="34"/>
              <w:jc w:val="center"/>
              <w:rPr>
                <w:sz w:val="18"/>
                <w:szCs w:val="18"/>
              </w:rPr>
            </w:pPr>
          </w:p>
        </w:tc>
        <w:tc>
          <w:tcPr>
            <w:tcW w:w="1250" w:type="pct"/>
            <w:vAlign w:val="center"/>
          </w:tcPr>
          <w:p w14:paraId="6B1AB0D3" w14:textId="77777777" w:rsidR="00F62369" w:rsidRPr="00C1155B" w:rsidRDefault="00F62369" w:rsidP="006733CD">
            <w:pPr>
              <w:widowControl w:val="0"/>
              <w:spacing w:after="40"/>
              <w:jc w:val="center"/>
              <w:rPr>
                <w:sz w:val="18"/>
                <w:szCs w:val="18"/>
              </w:rPr>
            </w:pPr>
          </w:p>
          <w:p w14:paraId="79FE8C4E" w14:textId="77777777" w:rsidR="00F62369" w:rsidRPr="00C1155B" w:rsidRDefault="00F62369" w:rsidP="006733CD">
            <w:pPr>
              <w:widowControl w:val="0"/>
              <w:spacing w:after="40"/>
              <w:jc w:val="center"/>
              <w:rPr>
                <w:sz w:val="18"/>
                <w:szCs w:val="18"/>
              </w:rPr>
            </w:pPr>
          </w:p>
          <w:p w14:paraId="35597DB4" w14:textId="77777777" w:rsidR="00F62369" w:rsidRPr="00C1155B" w:rsidRDefault="00F62369" w:rsidP="006733CD">
            <w:pPr>
              <w:widowControl w:val="0"/>
              <w:spacing w:after="40"/>
              <w:jc w:val="center"/>
              <w:rPr>
                <w:sz w:val="18"/>
                <w:szCs w:val="18"/>
              </w:rPr>
            </w:pPr>
          </w:p>
          <w:p w14:paraId="4538357C" w14:textId="77777777" w:rsidR="00F62369" w:rsidRPr="00C1155B" w:rsidRDefault="00F62369" w:rsidP="006733CD">
            <w:pPr>
              <w:widowControl w:val="0"/>
              <w:spacing w:after="40"/>
              <w:jc w:val="center"/>
              <w:rPr>
                <w:sz w:val="18"/>
                <w:szCs w:val="18"/>
              </w:rPr>
            </w:pPr>
          </w:p>
          <w:p w14:paraId="1868C0BF" w14:textId="77777777" w:rsidR="00F62369" w:rsidRPr="00C1155B" w:rsidRDefault="00F62369" w:rsidP="006733CD">
            <w:pPr>
              <w:widowControl w:val="0"/>
              <w:spacing w:after="40"/>
              <w:jc w:val="center"/>
              <w:rPr>
                <w:sz w:val="18"/>
                <w:szCs w:val="18"/>
              </w:rPr>
            </w:pPr>
          </w:p>
          <w:p w14:paraId="05B72C0B" w14:textId="77777777" w:rsidR="00F62369" w:rsidRPr="00C1155B" w:rsidRDefault="00F62369" w:rsidP="006733CD">
            <w:pPr>
              <w:widowControl w:val="0"/>
              <w:spacing w:after="40"/>
              <w:jc w:val="center"/>
              <w:rPr>
                <w:sz w:val="18"/>
                <w:szCs w:val="18"/>
              </w:rPr>
            </w:pPr>
          </w:p>
        </w:tc>
        <w:tc>
          <w:tcPr>
            <w:tcW w:w="1250" w:type="pct"/>
            <w:vAlign w:val="center"/>
          </w:tcPr>
          <w:p w14:paraId="5F214E80" w14:textId="77777777" w:rsidR="00F62369" w:rsidRPr="00C1155B" w:rsidRDefault="00F62369" w:rsidP="006733CD">
            <w:pPr>
              <w:widowControl w:val="0"/>
              <w:spacing w:after="40"/>
              <w:jc w:val="center"/>
              <w:rPr>
                <w:sz w:val="18"/>
                <w:szCs w:val="18"/>
              </w:rPr>
            </w:pPr>
          </w:p>
          <w:p w14:paraId="1BCD80A9" w14:textId="77777777" w:rsidR="00F62369" w:rsidRPr="00C1155B" w:rsidRDefault="00F62369" w:rsidP="006733CD">
            <w:pPr>
              <w:widowControl w:val="0"/>
              <w:spacing w:after="40"/>
              <w:jc w:val="center"/>
              <w:rPr>
                <w:sz w:val="18"/>
                <w:szCs w:val="18"/>
              </w:rPr>
            </w:pPr>
          </w:p>
          <w:p w14:paraId="35CD860C" w14:textId="77777777" w:rsidR="00F62369" w:rsidRPr="00C1155B" w:rsidRDefault="00F62369" w:rsidP="006733CD">
            <w:pPr>
              <w:widowControl w:val="0"/>
              <w:spacing w:after="40"/>
              <w:jc w:val="center"/>
              <w:rPr>
                <w:sz w:val="18"/>
                <w:szCs w:val="18"/>
              </w:rPr>
            </w:pPr>
          </w:p>
          <w:p w14:paraId="289C4C1C" w14:textId="77777777" w:rsidR="00F62369" w:rsidRPr="00C1155B" w:rsidRDefault="00F62369" w:rsidP="006733CD">
            <w:pPr>
              <w:widowControl w:val="0"/>
              <w:spacing w:after="40"/>
              <w:jc w:val="center"/>
              <w:rPr>
                <w:sz w:val="18"/>
                <w:szCs w:val="18"/>
              </w:rPr>
            </w:pPr>
          </w:p>
          <w:p w14:paraId="0F20882B" w14:textId="77777777" w:rsidR="00F62369" w:rsidRPr="00C1155B" w:rsidRDefault="00F62369" w:rsidP="006733CD">
            <w:pPr>
              <w:widowControl w:val="0"/>
              <w:spacing w:after="40"/>
              <w:jc w:val="center"/>
              <w:rPr>
                <w:sz w:val="18"/>
                <w:szCs w:val="18"/>
              </w:rPr>
            </w:pPr>
          </w:p>
          <w:p w14:paraId="6E14A3B9" w14:textId="77777777" w:rsidR="00F62369" w:rsidRPr="00C1155B" w:rsidRDefault="00F62369" w:rsidP="006733CD">
            <w:pPr>
              <w:widowControl w:val="0"/>
              <w:spacing w:after="40"/>
              <w:jc w:val="center"/>
              <w:rPr>
                <w:sz w:val="18"/>
                <w:szCs w:val="18"/>
              </w:rPr>
            </w:pPr>
          </w:p>
        </w:tc>
      </w:tr>
    </w:tbl>
    <w:p w14:paraId="75194499" w14:textId="77777777" w:rsidR="007B558F" w:rsidRPr="00895B8E" w:rsidRDefault="007B558F" w:rsidP="006733CD">
      <w:pPr>
        <w:spacing w:after="40"/>
        <w:jc w:val="both"/>
        <w:rPr>
          <w:sz w:val="22"/>
          <w:szCs w:val="22"/>
        </w:rPr>
      </w:pPr>
    </w:p>
    <w:p w14:paraId="6569A322" w14:textId="77777777" w:rsidR="007B558F" w:rsidRPr="00895B8E" w:rsidRDefault="007B558F" w:rsidP="006733CD">
      <w:pPr>
        <w:spacing w:after="40"/>
        <w:jc w:val="both"/>
        <w:rPr>
          <w:sz w:val="22"/>
          <w:szCs w:val="22"/>
        </w:rPr>
      </w:pPr>
      <w:r w:rsidRPr="00895B8E">
        <w:rPr>
          <w:sz w:val="22"/>
          <w:szCs w:val="22"/>
        </w:rPr>
        <w:t>i</w:t>
      </w:r>
    </w:p>
    <w:p w14:paraId="20A42B71" w14:textId="77777777" w:rsidR="007B558F" w:rsidRPr="00895B8E" w:rsidRDefault="007B558F" w:rsidP="006733CD">
      <w:pPr>
        <w:spacing w:after="40"/>
        <w:jc w:val="both"/>
        <w:rPr>
          <w:sz w:val="8"/>
          <w:szCs w:val="8"/>
        </w:rPr>
      </w:pPr>
    </w:p>
    <w:p w14:paraId="55234A98" w14:textId="77777777" w:rsidR="007B558F" w:rsidRPr="00895B8E" w:rsidRDefault="007B558F" w:rsidP="006733CD">
      <w:pPr>
        <w:spacing w:after="40"/>
        <w:rPr>
          <w:i/>
          <w:color w:val="FF0000"/>
          <w:sz w:val="22"/>
          <w:szCs w:val="22"/>
        </w:rPr>
      </w:pPr>
      <w:r w:rsidRPr="00895B8E">
        <w:rPr>
          <w:i/>
          <w:color w:val="FF0000"/>
          <w:sz w:val="22"/>
          <w:szCs w:val="22"/>
        </w:rPr>
        <w:t>(w przypadku działalności gospodarczej prowadzonej osobiście)</w:t>
      </w:r>
    </w:p>
    <w:p w14:paraId="45F17A11" w14:textId="1DF28EC1" w:rsidR="007B558F" w:rsidRPr="00895B8E" w:rsidRDefault="007B558F" w:rsidP="006733CD">
      <w:pPr>
        <w:spacing w:after="40"/>
        <w:jc w:val="both"/>
        <w:rPr>
          <w:sz w:val="22"/>
          <w:szCs w:val="22"/>
        </w:rPr>
      </w:pPr>
      <w:r w:rsidRPr="00895B8E">
        <w:rPr>
          <w:b/>
          <w:bCs/>
          <w:sz w:val="22"/>
          <w:szCs w:val="22"/>
        </w:rPr>
        <w:t>Pan/Pani</w:t>
      </w:r>
      <w:r w:rsidRPr="00895B8E">
        <w:rPr>
          <w:sz w:val="22"/>
          <w:szCs w:val="22"/>
        </w:rPr>
        <w:t xml:space="preserve"> ………………………………… prowadzący/a działalność pod nazwą …………………………. z siedzibą w …………</w:t>
      </w:r>
      <w:r w:rsidR="00A936AD">
        <w:rPr>
          <w:sz w:val="22"/>
          <w:szCs w:val="22"/>
        </w:rPr>
        <w:t>.</w:t>
      </w:r>
      <w:r w:rsidRPr="00895B8E">
        <w:rPr>
          <w:sz w:val="22"/>
          <w:szCs w:val="22"/>
        </w:rPr>
        <w:t>……</w:t>
      </w:r>
      <w:r w:rsidR="00A936AD">
        <w:rPr>
          <w:sz w:val="22"/>
          <w:szCs w:val="22"/>
        </w:rPr>
        <w:t>.</w:t>
      </w:r>
      <w:r w:rsidRPr="00895B8E">
        <w:rPr>
          <w:sz w:val="22"/>
          <w:szCs w:val="22"/>
        </w:rPr>
        <w:t>. ul. …………</w:t>
      </w:r>
      <w:r w:rsidR="00A936AD">
        <w:rPr>
          <w:sz w:val="22"/>
          <w:szCs w:val="22"/>
        </w:rPr>
        <w:t>..</w:t>
      </w:r>
      <w:r w:rsidRPr="00895B8E">
        <w:rPr>
          <w:sz w:val="22"/>
          <w:szCs w:val="22"/>
        </w:rPr>
        <w:t>……… , zarejestrowaną w Centralnej Ewidencji i Informacji o Działalności Gospodarczej, NIP: ……</w:t>
      </w:r>
      <w:r w:rsidR="00A936AD">
        <w:rPr>
          <w:sz w:val="22"/>
          <w:szCs w:val="22"/>
        </w:rPr>
        <w:t>…</w:t>
      </w:r>
      <w:r w:rsidRPr="00895B8E">
        <w:rPr>
          <w:sz w:val="22"/>
          <w:szCs w:val="22"/>
        </w:rPr>
        <w:t>..</w:t>
      </w:r>
      <w:r w:rsidR="00A936AD">
        <w:rPr>
          <w:sz w:val="22"/>
          <w:szCs w:val="22"/>
        </w:rPr>
        <w:t>,</w:t>
      </w:r>
      <w:r w:rsidRPr="00895B8E">
        <w:rPr>
          <w:sz w:val="22"/>
          <w:szCs w:val="22"/>
        </w:rPr>
        <w:t xml:space="preserve">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A936AD">
      <w:pPr>
        <w:spacing w:after="40"/>
        <w:jc w:val="both"/>
        <w:rPr>
          <w:sz w:val="22"/>
          <w:szCs w:val="22"/>
        </w:rPr>
      </w:pPr>
    </w:p>
    <w:p w14:paraId="7065E3C5" w14:textId="05A27784" w:rsidR="007B558F" w:rsidRPr="00895B8E" w:rsidRDefault="007B558F" w:rsidP="006733CD">
      <w:pPr>
        <w:spacing w:after="40"/>
        <w:jc w:val="both"/>
        <w:rPr>
          <w:color w:val="FF0000"/>
          <w:sz w:val="22"/>
          <w:szCs w:val="22"/>
        </w:rPr>
      </w:pPr>
      <w:r w:rsidRPr="00895B8E">
        <w:rPr>
          <w:i/>
          <w:color w:val="FF0000"/>
          <w:sz w:val="22"/>
          <w:szCs w:val="22"/>
        </w:rPr>
        <w:t>(w przypadku spółki kapitałowej)</w:t>
      </w:r>
    </w:p>
    <w:p w14:paraId="1C3662AB" w14:textId="531E499A" w:rsidR="007B558F" w:rsidRPr="00895B8E" w:rsidRDefault="007B558F" w:rsidP="006733CD">
      <w:pPr>
        <w:spacing w:after="40"/>
        <w:jc w:val="both"/>
        <w:rPr>
          <w:sz w:val="22"/>
          <w:szCs w:val="22"/>
        </w:rPr>
      </w:pPr>
      <w:r w:rsidRPr="00895B8E">
        <w:rPr>
          <w:sz w:val="22"/>
          <w:szCs w:val="22"/>
        </w:rPr>
        <w:t>……………………… z siedzibą ……………. przy ul. ………………, kod pocztowy ……………., zarejestrowana przez Sąd Rejonowy …………… w …………. pod numerem KRS ………………, wysokość kapitału zakładowego: …………… zł, REGON: …………., NIP</w:t>
      </w:r>
      <w:r w:rsidR="00A936AD">
        <w:rPr>
          <w:sz w:val="22"/>
          <w:szCs w:val="22"/>
        </w:rPr>
        <w:t>:</w:t>
      </w:r>
      <w:r w:rsidRPr="00895B8E">
        <w:rPr>
          <w:sz w:val="22"/>
          <w:szCs w:val="22"/>
        </w:rPr>
        <w:t xml:space="preserve"> ……………, zwana w treści Umowy </w:t>
      </w:r>
      <w:r w:rsidRPr="00895B8E">
        <w:rPr>
          <w:b/>
          <w:sz w:val="22"/>
          <w:szCs w:val="22"/>
        </w:rPr>
        <w:t>Wykonawcą</w:t>
      </w:r>
      <w:r w:rsidRPr="00895B8E">
        <w:rPr>
          <w:sz w:val="22"/>
          <w:szCs w:val="22"/>
        </w:rPr>
        <w:t>, reprezentowana przez osoby umocowane.</w:t>
      </w:r>
    </w:p>
    <w:p w14:paraId="6D73F11E" w14:textId="77777777" w:rsidR="007B558F" w:rsidRPr="00A936AD" w:rsidRDefault="007B558F" w:rsidP="00A936AD">
      <w:pPr>
        <w:spacing w:after="40"/>
        <w:jc w:val="both"/>
        <w:rPr>
          <w:sz w:val="22"/>
          <w:szCs w:val="22"/>
        </w:rPr>
      </w:pPr>
    </w:p>
    <w:p w14:paraId="13F5F22E" w14:textId="77777777" w:rsidR="007B558F" w:rsidRPr="00895B8E" w:rsidRDefault="007B558F" w:rsidP="006733CD">
      <w:pPr>
        <w:spacing w:after="40"/>
        <w:rPr>
          <w:color w:val="FF0000"/>
          <w:sz w:val="22"/>
          <w:szCs w:val="22"/>
        </w:rPr>
      </w:pPr>
      <w:r w:rsidRPr="00895B8E">
        <w:rPr>
          <w:i/>
          <w:color w:val="FF0000"/>
          <w:sz w:val="22"/>
          <w:szCs w:val="22"/>
        </w:rPr>
        <w:lastRenderedPageBreak/>
        <w:t>(w przypadku spółki cywilnej)</w:t>
      </w:r>
    </w:p>
    <w:p w14:paraId="5D587FF0" w14:textId="77777777" w:rsidR="007B558F" w:rsidRPr="00895B8E" w:rsidRDefault="007B558F" w:rsidP="006733CD">
      <w:pPr>
        <w:spacing w:after="40"/>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6733CD">
      <w:pPr>
        <w:spacing w:after="40"/>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2123D770" w:rsidR="007B558F" w:rsidRPr="00895B8E" w:rsidRDefault="007B558F" w:rsidP="006733CD">
      <w:pPr>
        <w:spacing w:after="40"/>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w:t>
      </w:r>
      <w:r w:rsidR="00A936AD">
        <w:rPr>
          <w:sz w:val="22"/>
          <w:szCs w:val="22"/>
        </w:rPr>
        <w:t>,</w:t>
      </w:r>
      <w:r w:rsidRPr="00895B8E">
        <w:rPr>
          <w:sz w:val="22"/>
          <w:szCs w:val="22"/>
        </w:rPr>
        <w:t xml:space="preserve"> ul………………</w:t>
      </w:r>
      <w:r w:rsidR="00A936AD">
        <w:rPr>
          <w:sz w:val="22"/>
          <w:szCs w:val="22"/>
        </w:rPr>
        <w:t>,</w:t>
      </w:r>
      <w:r w:rsidRPr="00895B8E">
        <w:rPr>
          <w:sz w:val="22"/>
          <w:szCs w:val="22"/>
        </w:rPr>
        <w:t xml:space="preserve"> NIP: …………. zwanej w</w:t>
      </w:r>
      <w:r w:rsidR="00A936AD">
        <w:rPr>
          <w:sz w:val="22"/>
          <w:szCs w:val="22"/>
        </w:rPr>
        <w:t xml:space="preserve"> </w:t>
      </w:r>
      <w:r w:rsidRPr="00895B8E">
        <w:rPr>
          <w:sz w:val="22"/>
          <w:szCs w:val="22"/>
        </w:rPr>
        <w:t xml:space="preserve">treści Umowy </w:t>
      </w:r>
      <w:r w:rsidRPr="00895B8E">
        <w:rPr>
          <w:b/>
          <w:sz w:val="22"/>
          <w:szCs w:val="22"/>
        </w:rPr>
        <w:t>Wykonawcą</w:t>
      </w:r>
      <w:r w:rsidRPr="00895B8E">
        <w:rPr>
          <w:sz w:val="22"/>
          <w:szCs w:val="22"/>
        </w:rPr>
        <w:t>, reprezentowanej przez osoby umocowane.</w:t>
      </w:r>
    </w:p>
    <w:p w14:paraId="793BE074" w14:textId="77777777" w:rsidR="007B558F" w:rsidRPr="00A936AD" w:rsidRDefault="007B558F" w:rsidP="00A936AD">
      <w:pPr>
        <w:spacing w:after="40"/>
        <w:jc w:val="both"/>
        <w:rPr>
          <w:sz w:val="22"/>
          <w:szCs w:val="22"/>
        </w:rPr>
      </w:pPr>
    </w:p>
    <w:p w14:paraId="091EAAD2" w14:textId="77777777" w:rsidR="007B558F" w:rsidRPr="00895B8E" w:rsidRDefault="007B558F" w:rsidP="006733CD">
      <w:pPr>
        <w:spacing w:after="40"/>
        <w:rPr>
          <w:color w:val="FF0000"/>
          <w:sz w:val="22"/>
          <w:szCs w:val="22"/>
        </w:rPr>
      </w:pPr>
      <w:r w:rsidRPr="00895B8E">
        <w:rPr>
          <w:i/>
          <w:color w:val="FF0000"/>
          <w:sz w:val="22"/>
          <w:szCs w:val="22"/>
        </w:rPr>
        <w:t>(w przypadku Konsorcjum)</w:t>
      </w:r>
    </w:p>
    <w:p w14:paraId="788BE452" w14:textId="77777777" w:rsidR="007B558F" w:rsidRPr="00895B8E" w:rsidRDefault="007B558F" w:rsidP="006733CD">
      <w:pPr>
        <w:spacing w:after="40"/>
        <w:rPr>
          <w:sz w:val="22"/>
          <w:szCs w:val="22"/>
        </w:rPr>
      </w:pPr>
      <w:r w:rsidRPr="00895B8E">
        <w:rPr>
          <w:sz w:val="22"/>
          <w:szCs w:val="22"/>
        </w:rPr>
        <w:t>Konsorcjum firm:</w:t>
      </w:r>
    </w:p>
    <w:p w14:paraId="29C31A2C" w14:textId="45F82470" w:rsidR="007B558F" w:rsidRPr="00895B8E" w:rsidRDefault="007B558F">
      <w:pPr>
        <w:numPr>
          <w:ilvl w:val="1"/>
          <w:numId w:val="53"/>
        </w:numPr>
        <w:tabs>
          <w:tab w:val="clear" w:pos="785"/>
        </w:tabs>
        <w:spacing w:after="40"/>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w:t>
      </w:r>
      <w:r w:rsidR="00A936AD">
        <w:rPr>
          <w:sz w:val="22"/>
          <w:szCs w:val="22"/>
        </w:rPr>
        <w:t>:</w:t>
      </w:r>
      <w:r w:rsidRPr="00895B8E">
        <w:rPr>
          <w:sz w:val="22"/>
          <w:szCs w:val="22"/>
        </w:rPr>
        <w:t xml:space="preserve"> ………………… (</w:t>
      </w:r>
      <w:r w:rsidRPr="00895B8E">
        <w:rPr>
          <w:i/>
          <w:sz w:val="22"/>
          <w:szCs w:val="22"/>
        </w:rPr>
        <w:t>sprawdzić, czy pełnomocnik jest liderem konsorcjum)</w:t>
      </w:r>
    </w:p>
    <w:p w14:paraId="3CCFD18B" w14:textId="665BE872" w:rsidR="007B558F" w:rsidRPr="00895B8E" w:rsidRDefault="007B558F">
      <w:pPr>
        <w:numPr>
          <w:ilvl w:val="1"/>
          <w:numId w:val="53"/>
        </w:numPr>
        <w:tabs>
          <w:tab w:val="clear" w:pos="785"/>
        </w:tabs>
        <w:spacing w:after="40"/>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w:t>
      </w:r>
      <w:r w:rsidR="00A936AD">
        <w:rPr>
          <w:sz w:val="22"/>
          <w:szCs w:val="22"/>
        </w:rPr>
        <w:t>:</w:t>
      </w:r>
      <w:r w:rsidRPr="00895B8E">
        <w:rPr>
          <w:sz w:val="22"/>
          <w:szCs w:val="22"/>
        </w:rPr>
        <w:t xml:space="preserve"> …………</w:t>
      </w:r>
    </w:p>
    <w:p w14:paraId="0BA686E2" w14:textId="139512C4" w:rsidR="007B558F" w:rsidRDefault="007B558F" w:rsidP="006733CD">
      <w:pPr>
        <w:spacing w:after="40"/>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6733CD">
      <w:pPr>
        <w:spacing w:after="40"/>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6733CD">
            <w:pPr>
              <w:widowControl w:val="0"/>
              <w:tabs>
                <w:tab w:val="left" w:pos="284"/>
                <w:tab w:val="left" w:pos="851"/>
              </w:tabs>
              <w:spacing w:after="40"/>
              <w:ind w:left="284" w:hanging="284"/>
              <w:jc w:val="center"/>
            </w:pPr>
            <w:bookmarkStart w:id="126" w:name="_Hlk163038647"/>
          </w:p>
          <w:p w14:paraId="5876810B" w14:textId="77777777" w:rsidR="003B54FC" w:rsidRPr="00582C35" w:rsidRDefault="003B54FC" w:rsidP="006733CD">
            <w:pPr>
              <w:widowControl w:val="0"/>
              <w:tabs>
                <w:tab w:val="left" w:pos="851"/>
              </w:tabs>
              <w:spacing w:after="40"/>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6733CD">
            <w:pPr>
              <w:widowControl w:val="0"/>
              <w:tabs>
                <w:tab w:val="left" w:pos="284"/>
                <w:tab w:val="left" w:pos="851"/>
              </w:tabs>
              <w:spacing w:after="40"/>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6733CD">
            <w:pPr>
              <w:widowControl w:val="0"/>
              <w:tabs>
                <w:tab w:val="left" w:pos="284"/>
                <w:tab w:val="left" w:pos="851"/>
              </w:tabs>
              <w:spacing w:after="40"/>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6733CD">
            <w:pPr>
              <w:widowControl w:val="0"/>
              <w:spacing w:after="40"/>
              <w:jc w:val="center"/>
              <w:rPr>
                <w:sz w:val="18"/>
                <w:szCs w:val="18"/>
              </w:rPr>
            </w:pPr>
          </w:p>
          <w:p w14:paraId="2E7394B4" w14:textId="77777777" w:rsidR="003B54FC" w:rsidRPr="00582C35" w:rsidRDefault="003B54FC" w:rsidP="006733CD">
            <w:pPr>
              <w:widowControl w:val="0"/>
              <w:spacing w:after="40"/>
              <w:jc w:val="center"/>
              <w:rPr>
                <w:sz w:val="18"/>
                <w:szCs w:val="18"/>
              </w:rPr>
            </w:pPr>
          </w:p>
          <w:p w14:paraId="231C870C" w14:textId="77777777" w:rsidR="003B54FC" w:rsidRPr="00582C35" w:rsidRDefault="003B54FC" w:rsidP="006733CD">
            <w:pPr>
              <w:widowControl w:val="0"/>
              <w:spacing w:after="40"/>
              <w:jc w:val="center"/>
              <w:rPr>
                <w:sz w:val="18"/>
                <w:szCs w:val="18"/>
              </w:rPr>
            </w:pPr>
          </w:p>
          <w:p w14:paraId="1875A00B" w14:textId="77777777" w:rsidR="003B54FC" w:rsidRPr="00582C35" w:rsidRDefault="003B54FC" w:rsidP="006733CD">
            <w:pPr>
              <w:widowControl w:val="0"/>
              <w:spacing w:after="40"/>
              <w:jc w:val="center"/>
              <w:rPr>
                <w:sz w:val="18"/>
                <w:szCs w:val="18"/>
              </w:rPr>
            </w:pPr>
          </w:p>
          <w:p w14:paraId="738980D0" w14:textId="77777777" w:rsidR="003B54FC" w:rsidRPr="00582C35" w:rsidRDefault="003B54FC" w:rsidP="006733CD">
            <w:pPr>
              <w:widowControl w:val="0"/>
              <w:spacing w:after="40"/>
              <w:jc w:val="center"/>
              <w:rPr>
                <w:sz w:val="18"/>
                <w:szCs w:val="18"/>
              </w:rPr>
            </w:pPr>
          </w:p>
          <w:p w14:paraId="7D1F9BF4" w14:textId="77777777" w:rsidR="003B54FC" w:rsidRPr="00582C35" w:rsidRDefault="003B54FC" w:rsidP="006733CD">
            <w:pPr>
              <w:widowControl w:val="0"/>
              <w:tabs>
                <w:tab w:val="left" w:pos="284"/>
                <w:tab w:val="left" w:pos="851"/>
              </w:tabs>
              <w:spacing w:after="40"/>
              <w:ind w:left="284" w:hanging="284"/>
              <w:jc w:val="center"/>
              <w:rPr>
                <w:b/>
                <w:bCs/>
                <w:lang w:val="en-US"/>
              </w:rPr>
            </w:pPr>
          </w:p>
        </w:tc>
      </w:tr>
      <w:bookmarkEnd w:id="126"/>
    </w:tbl>
    <w:p w14:paraId="0D8CC2F4" w14:textId="77777777" w:rsidR="003B54FC" w:rsidRDefault="003B54FC" w:rsidP="006733CD">
      <w:pPr>
        <w:spacing w:after="40"/>
        <w:ind w:left="280"/>
        <w:jc w:val="both"/>
        <w:rPr>
          <w:sz w:val="22"/>
          <w:szCs w:val="22"/>
        </w:rPr>
      </w:pPr>
    </w:p>
    <w:p w14:paraId="0E914739" w14:textId="77777777" w:rsidR="007B558F" w:rsidRPr="00E66F78" w:rsidRDefault="007B558F" w:rsidP="006733CD">
      <w:pPr>
        <w:spacing w:after="40"/>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6733CD">
          <w:pPr>
            <w:pStyle w:val="Spistreci1"/>
            <w:spacing w:after="40"/>
          </w:pPr>
          <w:r w:rsidRPr="00052816">
            <w:t>Spis treści:</w:t>
          </w:r>
        </w:p>
        <w:p w14:paraId="517CC7AF" w14:textId="0D1AC717" w:rsidR="00022333"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15225925" w:history="1">
            <w:r w:rsidR="00022333" w:rsidRPr="00B80B1A">
              <w:rPr>
                <w:rStyle w:val="Hipercze"/>
                <w:noProof/>
              </w:rPr>
              <w:t>§ 1. Podstawa zawarcia Umowy</w:t>
            </w:r>
            <w:r w:rsidR="00022333">
              <w:rPr>
                <w:noProof/>
                <w:webHidden/>
              </w:rPr>
              <w:tab/>
            </w:r>
            <w:r w:rsidR="00022333">
              <w:rPr>
                <w:noProof/>
                <w:webHidden/>
              </w:rPr>
              <w:fldChar w:fldCharType="begin"/>
            </w:r>
            <w:r w:rsidR="00022333">
              <w:rPr>
                <w:noProof/>
                <w:webHidden/>
              </w:rPr>
              <w:instrText xml:space="preserve"> PAGEREF _Toc215225925 \h </w:instrText>
            </w:r>
            <w:r w:rsidR="00022333">
              <w:rPr>
                <w:noProof/>
                <w:webHidden/>
              </w:rPr>
            </w:r>
            <w:r w:rsidR="00022333">
              <w:rPr>
                <w:noProof/>
                <w:webHidden/>
              </w:rPr>
              <w:fldChar w:fldCharType="separate"/>
            </w:r>
            <w:r w:rsidR="00DF7885">
              <w:rPr>
                <w:noProof/>
                <w:webHidden/>
              </w:rPr>
              <w:t>40</w:t>
            </w:r>
            <w:r w:rsidR="00022333">
              <w:rPr>
                <w:noProof/>
                <w:webHidden/>
              </w:rPr>
              <w:fldChar w:fldCharType="end"/>
            </w:r>
          </w:hyperlink>
        </w:p>
        <w:p w14:paraId="3B055F2A" w14:textId="5EF4DBFA"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26" w:history="1">
            <w:r w:rsidRPr="00B80B1A">
              <w:rPr>
                <w:rStyle w:val="Hipercze"/>
                <w:noProof/>
              </w:rPr>
              <w:t>§ 2. Przedmiot Umowy</w:t>
            </w:r>
            <w:r>
              <w:rPr>
                <w:noProof/>
                <w:webHidden/>
              </w:rPr>
              <w:tab/>
            </w:r>
            <w:r>
              <w:rPr>
                <w:noProof/>
                <w:webHidden/>
              </w:rPr>
              <w:fldChar w:fldCharType="begin"/>
            </w:r>
            <w:r>
              <w:rPr>
                <w:noProof/>
                <w:webHidden/>
              </w:rPr>
              <w:instrText xml:space="preserve"> PAGEREF _Toc215225926 \h </w:instrText>
            </w:r>
            <w:r>
              <w:rPr>
                <w:noProof/>
                <w:webHidden/>
              </w:rPr>
            </w:r>
            <w:r>
              <w:rPr>
                <w:noProof/>
                <w:webHidden/>
              </w:rPr>
              <w:fldChar w:fldCharType="separate"/>
            </w:r>
            <w:r w:rsidR="00DF7885">
              <w:rPr>
                <w:noProof/>
                <w:webHidden/>
              </w:rPr>
              <w:t>40</w:t>
            </w:r>
            <w:r>
              <w:rPr>
                <w:noProof/>
                <w:webHidden/>
              </w:rPr>
              <w:fldChar w:fldCharType="end"/>
            </w:r>
          </w:hyperlink>
        </w:p>
        <w:p w14:paraId="582098E3" w14:textId="31E23287"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27" w:history="1">
            <w:r w:rsidRPr="00B80B1A">
              <w:rPr>
                <w:rStyle w:val="Hipercze"/>
                <w:noProof/>
              </w:rPr>
              <w:t>§ 3. Cena i sposób rozliczeń</w:t>
            </w:r>
            <w:r>
              <w:rPr>
                <w:noProof/>
                <w:webHidden/>
              </w:rPr>
              <w:tab/>
            </w:r>
            <w:r>
              <w:rPr>
                <w:noProof/>
                <w:webHidden/>
              </w:rPr>
              <w:fldChar w:fldCharType="begin"/>
            </w:r>
            <w:r>
              <w:rPr>
                <w:noProof/>
                <w:webHidden/>
              </w:rPr>
              <w:instrText xml:space="preserve"> PAGEREF _Toc215225927 \h </w:instrText>
            </w:r>
            <w:r>
              <w:rPr>
                <w:noProof/>
                <w:webHidden/>
              </w:rPr>
            </w:r>
            <w:r>
              <w:rPr>
                <w:noProof/>
                <w:webHidden/>
              </w:rPr>
              <w:fldChar w:fldCharType="separate"/>
            </w:r>
            <w:r w:rsidR="00DF7885">
              <w:rPr>
                <w:noProof/>
                <w:webHidden/>
              </w:rPr>
              <w:t>40</w:t>
            </w:r>
            <w:r>
              <w:rPr>
                <w:noProof/>
                <w:webHidden/>
              </w:rPr>
              <w:fldChar w:fldCharType="end"/>
            </w:r>
          </w:hyperlink>
        </w:p>
        <w:p w14:paraId="75961301" w14:textId="53E555D8"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28" w:history="1">
            <w:r w:rsidRPr="00B80B1A">
              <w:rPr>
                <w:rStyle w:val="Hipercze"/>
                <w:noProof/>
              </w:rPr>
              <w:t>§ 4. Fakturowanie i płatności</w:t>
            </w:r>
            <w:r>
              <w:rPr>
                <w:noProof/>
                <w:webHidden/>
              </w:rPr>
              <w:tab/>
            </w:r>
            <w:r>
              <w:rPr>
                <w:noProof/>
                <w:webHidden/>
              </w:rPr>
              <w:fldChar w:fldCharType="begin"/>
            </w:r>
            <w:r>
              <w:rPr>
                <w:noProof/>
                <w:webHidden/>
              </w:rPr>
              <w:instrText xml:space="preserve"> PAGEREF _Toc215225928 \h </w:instrText>
            </w:r>
            <w:r>
              <w:rPr>
                <w:noProof/>
                <w:webHidden/>
              </w:rPr>
            </w:r>
            <w:r>
              <w:rPr>
                <w:noProof/>
                <w:webHidden/>
              </w:rPr>
              <w:fldChar w:fldCharType="separate"/>
            </w:r>
            <w:r w:rsidR="00DF7885">
              <w:rPr>
                <w:noProof/>
                <w:webHidden/>
              </w:rPr>
              <w:t>41</w:t>
            </w:r>
            <w:r>
              <w:rPr>
                <w:noProof/>
                <w:webHidden/>
              </w:rPr>
              <w:fldChar w:fldCharType="end"/>
            </w:r>
          </w:hyperlink>
        </w:p>
        <w:p w14:paraId="196405B3" w14:textId="4E4453BA"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29" w:history="1">
            <w:r w:rsidRPr="00B80B1A">
              <w:rPr>
                <w:rStyle w:val="Hipercze"/>
                <w:noProof/>
              </w:rPr>
              <w:t>§ 5. Termin realizacji</w:t>
            </w:r>
            <w:r>
              <w:rPr>
                <w:noProof/>
                <w:webHidden/>
              </w:rPr>
              <w:tab/>
            </w:r>
            <w:r>
              <w:rPr>
                <w:noProof/>
                <w:webHidden/>
              </w:rPr>
              <w:fldChar w:fldCharType="begin"/>
            </w:r>
            <w:r>
              <w:rPr>
                <w:noProof/>
                <w:webHidden/>
              </w:rPr>
              <w:instrText xml:space="preserve"> PAGEREF _Toc215225929 \h </w:instrText>
            </w:r>
            <w:r>
              <w:rPr>
                <w:noProof/>
                <w:webHidden/>
              </w:rPr>
            </w:r>
            <w:r>
              <w:rPr>
                <w:noProof/>
                <w:webHidden/>
              </w:rPr>
              <w:fldChar w:fldCharType="separate"/>
            </w:r>
            <w:r w:rsidR="00DF7885">
              <w:rPr>
                <w:noProof/>
                <w:webHidden/>
              </w:rPr>
              <w:t>43</w:t>
            </w:r>
            <w:r>
              <w:rPr>
                <w:noProof/>
                <w:webHidden/>
              </w:rPr>
              <w:fldChar w:fldCharType="end"/>
            </w:r>
          </w:hyperlink>
        </w:p>
        <w:p w14:paraId="2D3B7314" w14:textId="5894536F"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0" w:history="1">
            <w:r w:rsidRPr="00B80B1A">
              <w:rPr>
                <w:rStyle w:val="Hipercze"/>
                <w:noProof/>
              </w:rPr>
              <w:t>§ 6. Gwarancja i postępowanie reklamacyjne</w:t>
            </w:r>
            <w:r>
              <w:rPr>
                <w:noProof/>
                <w:webHidden/>
              </w:rPr>
              <w:tab/>
            </w:r>
            <w:r>
              <w:rPr>
                <w:noProof/>
                <w:webHidden/>
              </w:rPr>
              <w:fldChar w:fldCharType="begin"/>
            </w:r>
            <w:r>
              <w:rPr>
                <w:noProof/>
                <w:webHidden/>
              </w:rPr>
              <w:instrText xml:space="preserve"> PAGEREF _Toc215225930 \h </w:instrText>
            </w:r>
            <w:r>
              <w:rPr>
                <w:noProof/>
                <w:webHidden/>
              </w:rPr>
            </w:r>
            <w:r>
              <w:rPr>
                <w:noProof/>
                <w:webHidden/>
              </w:rPr>
              <w:fldChar w:fldCharType="separate"/>
            </w:r>
            <w:r w:rsidR="00DF7885">
              <w:rPr>
                <w:noProof/>
                <w:webHidden/>
              </w:rPr>
              <w:t>43</w:t>
            </w:r>
            <w:r>
              <w:rPr>
                <w:noProof/>
                <w:webHidden/>
              </w:rPr>
              <w:fldChar w:fldCharType="end"/>
            </w:r>
          </w:hyperlink>
        </w:p>
        <w:p w14:paraId="5CBA91F1" w14:textId="505A8F04"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1" w:history="1">
            <w:r w:rsidRPr="00B80B1A">
              <w:rPr>
                <w:rStyle w:val="Hipercze"/>
                <w:noProof/>
              </w:rPr>
              <w:t>§ 7. Szczególne obowiązki Wykonawcy</w:t>
            </w:r>
            <w:r>
              <w:rPr>
                <w:noProof/>
                <w:webHidden/>
              </w:rPr>
              <w:tab/>
            </w:r>
            <w:r>
              <w:rPr>
                <w:noProof/>
                <w:webHidden/>
              </w:rPr>
              <w:fldChar w:fldCharType="begin"/>
            </w:r>
            <w:r>
              <w:rPr>
                <w:noProof/>
                <w:webHidden/>
              </w:rPr>
              <w:instrText xml:space="preserve"> PAGEREF _Toc215225931 \h </w:instrText>
            </w:r>
            <w:r>
              <w:rPr>
                <w:noProof/>
                <w:webHidden/>
              </w:rPr>
            </w:r>
            <w:r>
              <w:rPr>
                <w:noProof/>
                <w:webHidden/>
              </w:rPr>
              <w:fldChar w:fldCharType="separate"/>
            </w:r>
            <w:r w:rsidR="00DF7885">
              <w:rPr>
                <w:noProof/>
                <w:webHidden/>
              </w:rPr>
              <w:t>44</w:t>
            </w:r>
            <w:r>
              <w:rPr>
                <w:noProof/>
                <w:webHidden/>
              </w:rPr>
              <w:fldChar w:fldCharType="end"/>
            </w:r>
          </w:hyperlink>
        </w:p>
        <w:p w14:paraId="7C7DB5EB" w14:textId="11302321"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2" w:history="1">
            <w:r w:rsidRPr="00B80B1A">
              <w:rPr>
                <w:rStyle w:val="Hipercze"/>
                <w:noProof/>
              </w:rPr>
              <w:t xml:space="preserve">§ 8. Zabezpieczenie należytego wykonania Umowy </w:t>
            </w:r>
            <w:r w:rsidRPr="00B80B1A">
              <w:rPr>
                <w:rStyle w:val="Hipercze"/>
                <w:i/>
                <w:iCs/>
                <w:noProof/>
              </w:rPr>
              <w:t>(nie dotyczy)</w:t>
            </w:r>
            <w:r>
              <w:rPr>
                <w:noProof/>
                <w:webHidden/>
              </w:rPr>
              <w:tab/>
            </w:r>
            <w:r>
              <w:rPr>
                <w:noProof/>
                <w:webHidden/>
              </w:rPr>
              <w:fldChar w:fldCharType="begin"/>
            </w:r>
            <w:r>
              <w:rPr>
                <w:noProof/>
                <w:webHidden/>
              </w:rPr>
              <w:instrText xml:space="preserve"> PAGEREF _Toc215225932 \h </w:instrText>
            </w:r>
            <w:r>
              <w:rPr>
                <w:noProof/>
                <w:webHidden/>
              </w:rPr>
            </w:r>
            <w:r>
              <w:rPr>
                <w:noProof/>
                <w:webHidden/>
              </w:rPr>
              <w:fldChar w:fldCharType="separate"/>
            </w:r>
            <w:r w:rsidR="00DF7885">
              <w:rPr>
                <w:noProof/>
                <w:webHidden/>
              </w:rPr>
              <w:t>45</w:t>
            </w:r>
            <w:r>
              <w:rPr>
                <w:noProof/>
                <w:webHidden/>
              </w:rPr>
              <w:fldChar w:fldCharType="end"/>
            </w:r>
          </w:hyperlink>
        </w:p>
        <w:p w14:paraId="7DB903BC" w14:textId="357CC955"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3" w:history="1">
            <w:r w:rsidRPr="00B80B1A">
              <w:rPr>
                <w:rStyle w:val="Hipercze"/>
                <w:noProof/>
              </w:rPr>
              <w:t>§ 9. Wymagania dotyczące zatrudnienia</w:t>
            </w:r>
            <w:r>
              <w:rPr>
                <w:noProof/>
                <w:webHidden/>
              </w:rPr>
              <w:tab/>
            </w:r>
            <w:r>
              <w:rPr>
                <w:noProof/>
                <w:webHidden/>
              </w:rPr>
              <w:fldChar w:fldCharType="begin"/>
            </w:r>
            <w:r>
              <w:rPr>
                <w:noProof/>
                <w:webHidden/>
              </w:rPr>
              <w:instrText xml:space="preserve"> PAGEREF _Toc215225933 \h </w:instrText>
            </w:r>
            <w:r>
              <w:rPr>
                <w:noProof/>
                <w:webHidden/>
              </w:rPr>
            </w:r>
            <w:r>
              <w:rPr>
                <w:noProof/>
                <w:webHidden/>
              </w:rPr>
              <w:fldChar w:fldCharType="separate"/>
            </w:r>
            <w:r w:rsidR="00DF7885">
              <w:rPr>
                <w:noProof/>
                <w:webHidden/>
              </w:rPr>
              <w:t>45</w:t>
            </w:r>
            <w:r>
              <w:rPr>
                <w:noProof/>
                <w:webHidden/>
              </w:rPr>
              <w:fldChar w:fldCharType="end"/>
            </w:r>
          </w:hyperlink>
        </w:p>
        <w:p w14:paraId="3DD13DCE" w14:textId="565030EE"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4" w:history="1">
            <w:r w:rsidRPr="00B80B1A">
              <w:rPr>
                <w:rStyle w:val="Hipercze"/>
                <w:noProof/>
              </w:rPr>
              <w:t>§ 10. Podwykonawstwo</w:t>
            </w:r>
            <w:r>
              <w:rPr>
                <w:noProof/>
                <w:webHidden/>
              </w:rPr>
              <w:tab/>
            </w:r>
            <w:r>
              <w:rPr>
                <w:noProof/>
                <w:webHidden/>
              </w:rPr>
              <w:fldChar w:fldCharType="begin"/>
            </w:r>
            <w:r>
              <w:rPr>
                <w:noProof/>
                <w:webHidden/>
              </w:rPr>
              <w:instrText xml:space="preserve"> PAGEREF _Toc215225934 \h </w:instrText>
            </w:r>
            <w:r>
              <w:rPr>
                <w:noProof/>
                <w:webHidden/>
              </w:rPr>
            </w:r>
            <w:r>
              <w:rPr>
                <w:noProof/>
                <w:webHidden/>
              </w:rPr>
              <w:fldChar w:fldCharType="separate"/>
            </w:r>
            <w:r w:rsidR="00DF7885">
              <w:rPr>
                <w:noProof/>
                <w:webHidden/>
              </w:rPr>
              <w:t>46</w:t>
            </w:r>
            <w:r>
              <w:rPr>
                <w:noProof/>
                <w:webHidden/>
              </w:rPr>
              <w:fldChar w:fldCharType="end"/>
            </w:r>
          </w:hyperlink>
        </w:p>
        <w:p w14:paraId="1F3CE114" w14:textId="76CA4A3F"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5" w:history="1">
            <w:r w:rsidRPr="00B80B1A">
              <w:rPr>
                <w:rStyle w:val="Hipercze"/>
                <w:noProof/>
              </w:rPr>
              <w:t>§ 11. Nadzór i koordynacja</w:t>
            </w:r>
            <w:r>
              <w:rPr>
                <w:noProof/>
                <w:webHidden/>
              </w:rPr>
              <w:tab/>
            </w:r>
            <w:r>
              <w:rPr>
                <w:noProof/>
                <w:webHidden/>
              </w:rPr>
              <w:fldChar w:fldCharType="begin"/>
            </w:r>
            <w:r>
              <w:rPr>
                <w:noProof/>
                <w:webHidden/>
              </w:rPr>
              <w:instrText xml:space="preserve"> PAGEREF _Toc215225935 \h </w:instrText>
            </w:r>
            <w:r>
              <w:rPr>
                <w:noProof/>
                <w:webHidden/>
              </w:rPr>
            </w:r>
            <w:r>
              <w:rPr>
                <w:noProof/>
                <w:webHidden/>
              </w:rPr>
              <w:fldChar w:fldCharType="separate"/>
            </w:r>
            <w:r w:rsidR="00DF7885">
              <w:rPr>
                <w:noProof/>
                <w:webHidden/>
              </w:rPr>
              <w:t>47</w:t>
            </w:r>
            <w:r>
              <w:rPr>
                <w:noProof/>
                <w:webHidden/>
              </w:rPr>
              <w:fldChar w:fldCharType="end"/>
            </w:r>
          </w:hyperlink>
        </w:p>
        <w:p w14:paraId="7D937C8D" w14:textId="1948788E"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6" w:history="1">
            <w:r w:rsidRPr="00B80B1A">
              <w:rPr>
                <w:rStyle w:val="Hipercze"/>
                <w:noProof/>
              </w:rPr>
              <w:t>§ 12. Badania kontrolne (Audyt)</w:t>
            </w:r>
            <w:r>
              <w:rPr>
                <w:noProof/>
                <w:webHidden/>
              </w:rPr>
              <w:tab/>
            </w:r>
            <w:r>
              <w:rPr>
                <w:noProof/>
                <w:webHidden/>
              </w:rPr>
              <w:fldChar w:fldCharType="begin"/>
            </w:r>
            <w:r>
              <w:rPr>
                <w:noProof/>
                <w:webHidden/>
              </w:rPr>
              <w:instrText xml:space="preserve"> PAGEREF _Toc215225936 \h </w:instrText>
            </w:r>
            <w:r>
              <w:rPr>
                <w:noProof/>
                <w:webHidden/>
              </w:rPr>
            </w:r>
            <w:r>
              <w:rPr>
                <w:noProof/>
                <w:webHidden/>
              </w:rPr>
              <w:fldChar w:fldCharType="separate"/>
            </w:r>
            <w:r w:rsidR="00DF7885">
              <w:rPr>
                <w:noProof/>
                <w:webHidden/>
              </w:rPr>
              <w:t>47</w:t>
            </w:r>
            <w:r>
              <w:rPr>
                <w:noProof/>
                <w:webHidden/>
              </w:rPr>
              <w:fldChar w:fldCharType="end"/>
            </w:r>
          </w:hyperlink>
        </w:p>
        <w:p w14:paraId="1E1E2795" w14:textId="661EA7DA"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7" w:history="1">
            <w:r w:rsidRPr="00B80B1A">
              <w:rPr>
                <w:rStyle w:val="Hipercze"/>
                <w:noProof/>
              </w:rPr>
              <w:t>§ 13. Kary umowne i odpowiedzialność</w:t>
            </w:r>
            <w:r>
              <w:rPr>
                <w:noProof/>
                <w:webHidden/>
              </w:rPr>
              <w:tab/>
            </w:r>
            <w:r>
              <w:rPr>
                <w:noProof/>
                <w:webHidden/>
              </w:rPr>
              <w:fldChar w:fldCharType="begin"/>
            </w:r>
            <w:r>
              <w:rPr>
                <w:noProof/>
                <w:webHidden/>
              </w:rPr>
              <w:instrText xml:space="preserve"> PAGEREF _Toc215225937 \h </w:instrText>
            </w:r>
            <w:r>
              <w:rPr>
                <w:noProof/>
                <w:webHidden/>
              </w:rPr>
            </w:r>
            <w:r>
              <w:rPr>
                <w:noProof/>
                <w:webHidden/>
              </w:rPr>
              <w:fldChar w:fldCharType="separate"/>
            </w:r>
            <w:r w:rsidR="00DF7885">
              <w:rPr>
                <w:noProof/>
                <w:webHidden/>
              </w:rPr>
              <w:t>48</w:t>
            </w:r>
            <w:r>
              <w:rPr>
                <w:noProof/>
                <w:webHidden/>
              </w:rPr>
              <w:fldChar w:fldCharType="end"/>
            </w:r>
          </w:hyperlink>
        </w:p>
        <w:p w14:paraId="05E14A70" w14:textId="25C86E66"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8" w:history="1">
            <w:r w:rsidRPr="00B80B1A">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_Toc215225938 \h </w:instrText>
            </w:r>
            <w:r>
              <w:rPr>
                <w:noProof/>
                <w:webHidden/>
              </w:rPr>
            </w:r>
            <w:r>
              <w:rPr>
                <w:noProof/>
                <w:webHidden/>
              </w:rPr>
              <w:fldChar w:fldCharType="separate"/>
            </w:r>
            <w:r w:rsidR="00DF7885">
              <w:rPr>
                <w:noProof/>
                <w:webHidden/>
              </w:rPr>
              <w:t>50</w:t>
            </w:r>
            <w:r>
              <w:rPr>
                <w:noProof/>
                <w:webHidden/>
              </w:rPr>
              <w:fldChar w:fldCharType="end"/>
            </w:r>
          </w:hyperlink>
        </w:p>
        <w:p w14:paraId="2EF14CDB" w14:textId="548C9771"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39" w:history="1">
            <w:r w:rsidRPr="00B80B1A">
              <w:rPr>
                <w:rStyle w:val="Hipercze"/>
                <w:noProof/>
              </w:rPr>
              <w:t>§ 15. Zmiany Umowy</w:t>
            </w:r>
            <w:r>
              <w:rPr>
                <w:noProof/>
                <w:webHidden/>
              </w:rPr>
              <w:tab/>
            </w:r>
            <w:r>
              <w:rPr>
                <w:noProof/>
                <w:webHidden/>
              </w:rPr>
              <w:fldChar w:fldCharType="begin"/>
            </w:r>
            <w:r>
              <w:rPr>
                <w:noProof/>
                <w:webHidden/>
              </w:rPr>
              <w:instrText xml:space="preserve"> PAGEREF _Toc215225939 \h </w:instrText>
            </w:r>
            <w:r>
              <w:rPr>
                <w:noProof/>
                <w:webHidden/>
              </w:rPr>
            </w:r>
            <w:r>
              <w:rPr>
                <w:noProof/>
                <w:webHidden/>
              </w:rPr>
              <w:fldChar w:fldCharType="separate"/>
            </w:r>
            <w:r w:rsidR="00DF7885">
              <w:rPr>
                <w:noProof/>
                <w:webHidden/>
              </w:rPr>
              <w:t>51</w:t>
            </w:r>
            <w:r>
              <w:rPr>
                <w:noProof/>
                <w:webHidden/>
              </w:rPr>
              <w:fldChar w:fldCharType="end"/>
            </w:r>
          </w:hyperlink>
        </w:p>
        <w:p w14:paraId="7A1E40CD" w14:textId="3BBE6343"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40" w:history="1">
            <w:r w:rsidRPr="00B80B1A">
              <w:rPr>
                <w:rStyle w:val="Hipercze"/>
                <w:noProof/>
              </w:rPr>
              <w:t xml:space="preserve">§ 16. Waloryzacja </w:t>
            </w:r>
            <w:r w:rsidRPr="00B80B1A">
              <w:rPr>
                <w:rStyle w:val="Hipercze"/>
                <w:i/>
                <w:iCs/>
                <w:noProof/>
              </w:rPr>
              <w:t>(nie dotyczy)</w:t>
            </w:r>
            <w:r>
              <w:rPr>
                <w:noProof/>
                <w:webHidden/>
              </w:rPr>
              <w:tab/>
            </w:r>
            <w:r>
              <w:rPr>
                <w:noProof/>
                <w:webHidden/>
              </w:rPr>
              <w:fldChar w:fldCharType="begin"/>
            </w:r>
            <w:r>
              <w:rPr>
                <w:noProof/>
                <w:webHidden/>
              </w:rPr>
              <w:instrText xml:space="preserve"> PAGEREF _Toc215225940 \h </w:instrText>
            </w:r>
            <w:r>
              <w:rPr>
                <w:noProof/>
                <w:webHidden/>
              </w:rPr>
            </w:r>
            <w:r>
              <w:rPr>
                <w:noProof/>
                <w:webHidden/>
              </w:rPr>
              <w:fldChar w:fldCharType="separate"/>
            </w:r>
            <w:r w:rsidR="00DF7885">
              <w:rPr>
                <w:noProof/>
                <w:webHidden/>
              </w:rPr>
              <w:t>53</w:t>
            </w:r>
            <w:r>
              <w:rPr>
                <w:noProof/>
                <w:webHidden/>
              </w:rPr>
              <w:fldChar w:fldCharType="end"/>
            </w:r>
          </w:hyperlink>
        </w:p>
        <w:p w14:paraId="75A8F11B" w14:textId="2C596AB0"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41" w:history="1">
            <w:r w:rsidRPr="00B80B1A">
              <w:rPr>
                <w:rStyle w:val="Hipercze"/>
                <w:noProof/>
              </w:rPr>
              <w:t>§ 17. Ochrona danych osobowych</w:t>
            </w:r>
            <w:r>
              <w:rPr>
                <w:noProof/>
                <w:webHidden/>
              </w:rPr>
              <w:tab/>
            </w:r>
            <w:r>
              <w:rPr>
                <w:noProof/>
                <w:webHidden/>
              </w:rPr>
              <w:fldChar w:fldCharType="begin"/>
            </w:r>
            <w:r>
              <w:rPr>
                <w:noProof/>
                <w:webHidden/>
              </w:rPr>
              <w:instrText xml:space="preserve"> PAGEREF _Toc215225941 \h </w:instrText>
            </w:r>
            <w:r>
              <w:rPr>
                <w:noProof/>
                <w:webHidden/>
              </w:rPr>
            </w:r>
            <w:r>
              <w:rPr>
                <w:noProof/>
                <w:webHidden/>
              </w:rPr>
              <w:fldChar w:fldCharType="separate"/>
            </w:r>
            <w:r w:rsidR="00DF7885">
              <w:rPr>
                <w:noProof/>
                <w:webHidden/>
              </w:rPr>
              <w:t>53</w:t>
            </w:r>
            <w:r>
              <w:rPr>
                <w:noProof/>
                <w:webHidden/>
              </w:rPr>
              <w:fldChar w:fldCharType="end"/>
            </w:r>
          </w:hyperlink>
        </w:p>
        <w:p w14:paraId="6D3683BB" w14:textId="32D89B30"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42" w:history="1">
            <w:r w:rsidRPr="00B80B1A">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_Toc215225942 \h </w:instrText>
            </w:r>
            <w:r>
              <w:rPr>
                <w:noProof/>
                <w:webHidden/>
              </w:rPr>
            </w:r>
            <w:r>
              <w:rPr>
                <w:noProof/>
                <w:webHidden/>
              </w:rPr>
              <w:fldChar w:fldCharType="separate"/>
            </w:r>
            <w:r w:rsidR="00DF7885">
              <w:rPr>
                <w:noProof/>
                <w:webHidden/>
              </w:rPr>
              <w:t>53</w:t>
            </w:r>
            <w:r>
              <w:rPr>
                <w:noProof/>
                <w:webHidden/>
              </w:rPr>
              <w:fldChar w:fldCharType="end"/>
            </w:r>
          </w:hyperlink>
        </w:p>
        <w:p w14:paraId="5F687E90" w14:textId="630CCF4C"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43" w:history="1">
            <w:r w:rsidRPr="00B80B1A">
              <w:rPr>
                <w:rStyle w:val="Hipercze"/>
                <w:noProof/>
              </w:rPr>
              <w:t>§ 19. Zasady etyki</w:t>
            </w:r>
            <w:r>
              <w:rPr>
                <w:noProof/>
                <w:webHidden/>
              </w:rPr>
              <w:tab/>
            </w:r>
            <w:r>
              <w:rPr>
                <w:noProof/>
                <w:webHidden/>
              </w:rPr>
              <w:fldChar w:fldCharType="begin"/>
            </w:r>
            <w:r>
              <w:rPr>
                <w:noProof/>
                <w:webHidden/>
              </w:rPr>
              <w:instrText xml:space="preserve"> PAGEREF _Toc215225943 \h </w:instrText>
            </w:r>
            <w:r>
              <w:rPr>
                <w:noProof/>
                <w:webHidden/>
              </w:rPr>
            </w:r>
            <w:r>
              <w:rPr>
                <w:noProof/>
                <w:webHidden/>
              </w:rPr>
              <w:fldChar w:fldCharType="separate"/>
            </w:r>
            <w:r w:rsidR="00DF7885">
              <w:rPr>
                <w:noProof/>
                <w:webHidden/>
              </w:rPr>
              <w:t>54</w:t>
            </w:r>
            <w:r>
              <w:rPr>
                <w:noProof/>
                <w:webHidden/>
              </w:rPr>
              <w:fldChar w:fldCharType="end"/>
            </w:r>
          </w:hyperlink>
        </w:p>
        <w:p w14:paraId="46CC4E3A" w14:textId="3748F889"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44" w:history="1">
            <w:r w:rsidRPr="00B80B1A">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_Toc215225944 \h </w:instrText>
            </w:r>
            <w:r>
              <w:rPr>
                <w:noProof/>
                <w:webHidden/>
              </w:rPr>
            </w:r>
            <w:r>
              <w:rPr>
                <w:noProof/>
                <w:webHidden/>
              </w:rPr>
              <w:fldChar w:fldCharType="separate"/>
            </w:r>
            <w:r w:rsidR="00DF7885">
              <w:rPr>
                <w:noProof/>
                <w:webHidden/>
              </w:rPr>
              <w:t>54</w:t>
            </w:r>
            <w:r>
              <w:rPr>
                <w:noProof/>
                <w:webHidden/>
              </w:rPr>
              <w:fldChar w:fldCharType="end"/>
            </w:r>
          </w:hyperlink>
        </w:p>
        <w:p w14:paraId="26E1E0D6" w14:textId="39832D8D"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45" w:history="1">
            <w:r w:rsidRPr="00B80B1A">
              <w:rPr>
                <w:rStyle w:val="Hipercze"/>
                <w:noProof/>
              </w:rPr>
              <w:t>§ 21. Siła wyższa</w:t>
            </w:r>
            <w:r>
              <w:rPr>
                <w:noProof/>
                <w:webHidden/>
              </w:rPr>
              <w:tab/>
            </w:r>
            <w:r>
              <w:rPr>
                <w:noProof/>
                <w:webHidden/>
              </w:rPr>
              <w:fldChar w:fldCharType="begin"/>
            </w:r>
            <w:r>
              <w:rPr>
                <w:noProof/>
                <w:webHidden/>
              </w:rPr>
              <w:instrText xml:space="preserve"> PAGEREF _Toc215225945 \h </w:instrText>
            </w:r>
            <w:r>
              <w:rPr>
                <w:noProof/>
                <w:webHidden/>
              </w:rPr>
            </w:r>
            <w:r>
              <w:rPr>
                <w:noProof/>
                <w:webHidden/>
              </w:rPr>
              <w:fldChar w:fldCharType="separate"/>
            </w:r>
            <w:r w:rsidR="00DF7885">
              <w:rPr>
                <w:noProof/>
                <w:webHidden/>
              </w:rPr>
              <w:t>54</w:t>
            </w:r>
            <w:r>
              <w:rPr>
                <w:noProof/>
                <w:webHidden/>
              </w:rPr>
              <w:fldChar w:fldCharType="end"/>
            </w:r>
          </w:hyperlink>
        </w:p>
        <w:p w14:paraId="427B3C72" w14:textId="15B571EB"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46" w:history="1">
            <w:r w:rsidRPr="00B80B1A">
              <w:rPr>
                <w:rStyle w:val="Hipercze"/>
                <w:noProof/>
              </w:rPr>
              <w:t>§ 22. Postanowienia końcowe</w:t>
            </w:r>
            <w:r>
              <w:rPr>
                <w:noProof/>
                <w:webHidden/>
              </w:rPr>
              <w:tab/>
            </w:r>
            <w:r>
              <w:rPr>
                <w:noProof/>
                <w:webHidden/>
              </w:rPr>
              <w:fldChar w:fldCharType="begin"/>
            </w:r>
            <w:r>
              <w:rPr>
                <w:noProof/>
                <w:webHidden/>
              </w:rPr>
              <w:instrText xml:space="preserve"> PAGEREF _Toc215225946 \h </w:instrText>
            </w:r>
            <w:r>
              <w:rPr>
                <w:noProof/>
                <w:webHidden/>
              </w:rPr>
            </w:r>
            <w:r>
              <w:rPr>
                <w:noProof/>
                <w:webHidden/>
              </w:rPr>
              <w:fldChar w:fldCharType="separate"/>
            </w:r>
            <w:r w:rsidR="00DF7885">
              <w:rPr>
                <w:noProof/>
                <w:webHidden/>
              </w:rPr>
              <w:t>55</w:t>
            </w:r>
            <w:r>
              <w:rPr>
                <w:noProof/>
                <w:webHidden/>
              </w:rPr>
              <w:fldChar w:fldCharType="end"/>
            </w:r>
          </w:hyperlink>
        </w:p>
        <w:p w14:paraId="0CCABEEE" w14:textId="676D8EEA" w:rsidR="00022333" w:rsidRDefault="00022333">
          <w:pPr>
            <w:pStyle w:val="Spistreci1"/>
            <w:rPr>
              <w:rFonts w:asciiTheme="minorHAnsi" w:eastAsiaTheme="minorEastAsia" w:hAnsiTheme="minorHAnsi" w:cstheme="minorBidi"/>
              <w:noProof/>
              <w:kern w:val="2"/>
              <w:sz w:val="24"/>
              <w:szCs w:val="24"/>
              <w14:ligatures w14:val="standardContextual"/>
            </w:rPr>
          </w:pPr>
          <w:hyperlink w:anchor="_Toc215225947" w:history="1">
            <w:r w:rsidRPr="00B80B1A">
              <w:rPr>
                <w:rStyle w:val="Hipercze"/>
                <w:i/>
                <w:iCs/>
                <w:noProof/>
              </w:rPr>
              <w:t>Załączniki do Umowy</w:t>
            </w:r>
            <w:r>
              <w:rPr>
                <w:noProof/>
                <w:webHidden/>
              </w:rPr>
              <w:tab/>
            </w:r>
            <w:r>
              <w:rPr>
                <w:noProof/>
                <w:webHidden/>
              </w:rPr>
              <w:fldChar w:fldCharType="begin"/>
            </w:r>
            <w:r>
              <w:rPr>
                <w:noProof/>
                <w:webHidden/>
              </w:rPr>
              <w:instrText xml:space="preserve"> PAGEREF _Toc215225947 \h </w:instrText>
            </w:r>
            <w:r>
              <w:rPr>
                <w:noProof/>
                <w:webHidden/>
              </w:rPr>
            </w:r>
            <w:r>
              <w:rPr>
                <w:noProof/>
                <w:webHidden/>
              </w:rPr>
              <w:fldChar w:fldCharType="separate"/>
            </w:r>
            <w:r w:rsidR="00DF7885">
              <w:rPr>
                <w:noProof/>
                <w:webHidden/>
              </w:rPr>
              <w:t>55</w:t>
            </w:r>
            <w:r>
              <w:rPr>
                <w:noProof/>
                <w:webHidden/>
              </w:rPr>
              <w:fldChar w:fldCharType="end"/>
            </w:r>
          </w:hyperlink>
        </w:p>
        <w:p w14:paraId="2B09694E" w14:textId="590B57F2" w:rsidR="000C23F8" w:rsidRDefault="002354E3" w:rsidP="006733CD">
          <w:pPr>
            <w:keepNext/>
            <w:keepLines/>
            <w:spacing w:after="40"/>
            <w:rPr>
              <w:b/>
              <w:bCs/>
            </w:rPr>
          </w:pPr>
          <w:r>
            <w:rPr>
              <w:rFonts w:ascii="Calibri Light" w:hAnsi="Calibri Light"/>
              <w:color w:val="2F5496"/>
              <w:sz w:val="32"/>
              <w:szCs w:val="32"/>
            </w:rPr>
            <w:fldChar w:fldCharType="end"/>
          </w:r>
        </w:p>
      </w:sdtContent>
    </w:sdt>
    <w:bookmarkEnd w:id="125" w:displacedByCustomXml="prev"/>
    <w:p w14:paraId="2319A0F1" w14:textId="3105BCA5" w:rsidR="000C23F8" w:rsidRDefault="000C23F8" w:rsidP="006733CD">
      <w:pPr>
        <w:spacing w:after="40"/>
        <w:rPr>
          <w:b/>
          <w:bCs/>
          <w:sz w:val="22"/>
          <w:szCs w:val="22"/>
        </w:rPr>
      </w:pPr>
      <w:r w:rsidRPr="008F2909">
        <w:rPr>
          <w:b/>
          <w:bCs/>
          <w:sz w:val="22"/>
          <w:szCs w:val="22"/>
        </w:rPr>
        <w:br w:type="page"/>
      </w:r>
    </w:p>
    <w:p w14:paraId="183CCF89" w14:textId="77777777" w:rsidR="00BB3697" w:rsidRPr="008F2909" w:rsidRDefault="00BB3697" w:rsidP="006733CD">
      <w:pPr>
        <w:spacing w:after="40"/>
      </w:pPr>
    </w:p>
    <w:p w14:paraId="293FFB98" w14:textId="77777777" w:rsidR="000C23F8" w:rsidRPr="000C23F8" w:rsidRDefault="000C23F8" w:rsidP="006733CD">
      <w:pPr>
        <w:pStyle w:val="Nagwek2"/>
        <w:spacing w:before="0" w:after="40"/>
      </w:pPr>
      <w:bookmarkStart w:id="127" w:name="_Toc64016200"/>
      <w:bookmarkStart w:id="128" w:name="_Toc106095860"/>
      <w:bookmarkStart w:id="129" w:name="_Toc106096300"/>
      <w:bookmarkStart w:id="130" w:name="_Toc106096404"/>
      <w:bookmarkStart w:id="131" w:name="_Toc215225925"/>
      <w:bookmarkStart w:id="132" w:name="_Hlk67825483"/>
      <w:r w:rsidRPr="000C23F8">
        <w:t>§ 1. Podstawa zawarcia Umowy</w:t>
      </w:r>
      <w:bookmarkEnd w:id="127"/>
      <w:bookmarkEnd w:id="128"/>
      <w:bookmarkEnd w:id="129"/>
      <w:bookmarkEnd w:id="130"/>
      <w:bookmarkEnd w:id="131"/>
    </w:p>
    <w:p w14:paraId="16A3B8FC" w14:textId="189824DD" w:rsidR="000C23F8" w:rsidRDefault="000C23F8">
      <w:pPr>
        <w:numPr>
          <w:ilvl w:val="0"/>
          <w:numId w:val="40"/>
        </w:numPr>
        <w:spacing w:after="40"/>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951CA1" w:rsidRPr="00951CA1">
        <w:rPr>
          <w:i/>
          <w:iCs/>
          <w:sz w:val="22"/>
          <w:szCs w:val="22"/>
        </w:rPr>
        <w:t>Modernizacja zasilania rezerwowego w Stacji Geofizyki Górniczej dla Oddziału KWK Piast-Ziemowit Ruch Piast</w:t>
      </w:r>
      <w:r w:rsidRPr="00E66F78">
        <w:rPr>
          <w:sz w:val="22"/>
          <w:szCs w:val="22"/>
        </w:rPr>
        <w:t xml:space="preserve"> (nr sprawy </w:t>
      </w:r>
      <w:r w:rsidR="00951CA1">
        <w:rPr>
          <w:sz w:val="22"/>
          <w:szCs w:val="22"/>
        </w:rPr>
        <w:t>422501190</w:t>
      </w:r>
      <w:r w:rsidRPr="00E92E2C">
        <w:rPr>
          <w:sz w:val="22"/>
          <w:szCs w:val="22"/>
        </w:rPr>
        <w:t>)</w:t>
      </w:r>
      <w:r w:rsidR="00951CA1">
        <w:rPr>
          <w:sz w:val="22"/>
          <w:szCs w:val="22"/>
        </w:rPr>
        <w:t>.</w:t>
      </w:r>
    </w:p>
    <w:p w14:paraId="71B53A15" w14:textId="79DD3AAC" w:rsidR="000C23F8" w:rsidRPr="000C0BCE" w:rsidRDefault="000C23F8">
      <w:pPr>
        <w:numPr>
          <w:ilvl w:val="0"/>
          <w:numId w:val="40"/>
        </w:numPr>
        <w:spacing w:after="40"/>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6733CD">
      <w:pPr>
        <w:pStyle w:val="Nagwek2"/>
        <w:spacing w:before="0" w:after="40"/>
      </w:pPr>
      <w:bookmarkStart w:id="133" w:name="_Toc64016201"/>
      <w:bookmarkStart w:id="134" w:name="_Toc106095861"/>
      <w:bookmarkStart w:id="135" w:name="_Toc106096301"/>
      <w:bookmarkStart w:id="136" w:name="_Toc106096405"/>
      <w:bookmarkStart w:id="137" w:name="_Toc215225926"/>
      <w:bookmarkStart w:id="138" w:name="_Hlk106017812"/>
      <w:bookmarkEnd w:id="132"/>
      <w:r w:rsidRPr="00E66F78">
        <w:t>§</w:t>
      </w:r>
      <w:r>
        <w:t xml:space="preserve"> </w:t>
      </w:r>
      <w:r w:rsidRPr="00E66F78">
        <w:t>2. Przedmiot Umowy</w:t>
      </w:r>
      <w:bookmarkEnd w:id="133"/>
      <w:bookmarkEnd w:id="134"/>
      <w:bookmarkEnd w:id="135"/>
      <w:bookmarkEnd w:id="136"/>
      <w:bookmarkEnd w:id="137"/>
    </w:p>
    <w:p w14:paraId="3809B8E3" w14:textId="23972508" w:rsidR="000C23F8" w:rsidRPr="00951CA1" w:rsidRDefault="000C23F8">
      <w:pPr>
        <w:numPr>
          <w:ilvl w:val="0"/>
          <w:numId w:val="61"/>
        </w:numPr>
        <w:spacing w:after="40"/>
        <w:ind w:left="426" w:hanging="426"/>
        <w:jc w:val="both"/>
        <w:rPr>
          <w:i/>
          <w:iCs/>
        </w:rPr>
      </w:pPr>
      <w:r w:rsidRPr="00E66F78">
        <w:rPr>
          <w:sz w:val="22"/>
          <w:szCs w:val="22"/>
        </w:rPr>
        <w:t xml:space="preserve">Przedmiotem </w:t>
      </w:r>
      <w:r w:rsidRPr="00F8529D">
        <w:rPr>
          <w:sz w:val="22"/>
          <w:szCs w:val="22"/>
        </w:rPr>
        <w:t xml:space="preserve">Umowy jest </w:t>
      </w:r>
      <w:r w:rsidR="00951CA1" w:rsidRPr="00951CA1">
        <w:rPr>
          <w:b/>
          <w:bCs/>
          <w:sz w:val="22"/>
          <w:szCs w:val="22"/>
        </w:rPr>
        <w:t>Modernizacja zasilania rezerwowego w Stacji Geofizyki Górniczej dla</w:t>
      </w:r>
      <w:r w:rsidR="0043246F">
        <w:rPr>
          <w:b/>
          <w:bCs/>
          <w:sz w:val="22"/>
          <w:szCs w:val="22"/>
        </w:rPr>
        <w:t> </w:t>
      </w:r>
      <w:r w:rsidR="00951CA1" w:rsidRPr="00951CA1">
        <w:rPr>
          <w:b/>
          <w:bCs/>
          <w:sz w:val="22"/>
          <w:szCs w:val="22"/>
        </w:rPr>
        <w:t>Oddziału KWK Piast-Ziemowit Ruch Piast</w:t>
      </w:r>
      <w:r w:rsidR="000E40FD" w:rsidRPr="00F8529D">
        <w:rPr>
          <w:sz w:val="22"/>
          <w:szCs w:val="22"/>
        </w:rPr>
        <w:t xml:space="preserve"> </w:t>
      </w:r>
      <w:bookmarkStart w:id="139"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pPr>
        <w:numPr>
          <w:ilvl w:val="0"/>
          <w:numId w:val="61"/>
        </w:numPr>
        <w:spacing w:after="40"/>
        <w:ind w:left="426" w:hanging="426"/>
        <w:jc w:val="both"/>
        <w:rPr>
          <w:sz w:val="22"/>
          <w:szCs w:val="22"/>
        </w:rPr>
      </w:pPr>
      <w:bookmarkStart w:id="140" w:name="_Hlk67825626"/>
      <w:bookmarkEnd w:id="139"/>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481C21A5" w:rsidR="000C23F8" w:rsidRPr="0043246F" w:rsidRDefault="000C23F8">
      <w:pPr>
        <w:numPr>
          <w:ilvl w:val="0"/>
          <w:numId w:val="61"/>
        </w:numPr>
        <w:spacing w:after="40"/>
        <w:ind w:left="426" w:hanging="426"/>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t>
      </w:r>
      <w:r w:rsidRPr="0043246F">
        <w:rPr>
          <w:sz w:val="22"/>
          <w:szCs w:val="22"/>
        </w:rPr>
        <w:t>wskazanymi w Umowie lub SOPZ.</w:t>
      </w:r>
    </w:p>
    <w:p w14:paraId="25567256" w14:textId="66D45C86" w:rsidR="000C23F8" w:rsidRPr="0043246F" w:rsidRDefault="000C23F8">
      <w:pPr>
        <w:numPr>
          <w:ilvl w:val="0"/>
          <w:numId w:val="61"/>
        </w:numPr>
        <w:spacing w:after="40"/>
        <w:ind w:left="426" w:hanging="426"/>
        <w:jc w:val="both"/>
        <w:rPr>
          <w:sz w:val="22"/>
          <w:szCs w:val="22"/>
        </w:rPr>
      </w:pPr>
      <w:r w:rsidRPr="0043246F">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r w:rsidRPr="0043246F">
        <w:rPr>
          <w:i/>
          <w:iCs/>
          <w:sz w:val="22"/>
          <w:szCs w:val="22"/>
        </w:rPr>
        <w:t>jeżeli dotyczy</w:t>
      </w:r>
      <w:r w:rsidR="00951CA1" w:rsidRPr="0043246F">
        <w:rPr>
          <w:i/>
          <w:iCs/>
          <w:sz w:val="22"/>
          <w:szCs w:val="22"/>
        </w:rPr>
        <w:t>.</w:t>
      </w:r>
    </w:p>
    <w:p w14:paraId="006D1AB9" w14:textId="4071B38A" w:rsidR="000C23F8" w:rsidRPr="0043246F" w:rsidRDefault="000C23F8">
      <w:pPr>
        <w:numPr>
          <w:ilvl w:val="0"/>
          <w:numId w:val="61"/>
        </w:numPr>
        <w:spacing w:after="40"/>
        <w:ind w:left="426" w:hanging="426"/>
        <w:jc w:val="both"/>
        <w:rPr>
          <w:i/>
          <w:iCs/>
          <w:sz w:val="22"/>
          <w:szCs w:val="22"/>
        </w:rPr>
      </w:pPr>
      <w:r w:rsidRPr="0043246F">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w:t>
      </w:r>
      <w:r w:rsidR="0043246F">
        <w:rPr>
          <w:sz w:val="22"/>
          <w:szCs w:val="22"/>
        </w:rPr>
        <w:t> </w:t>
      </w:r>
      <w:r w:rsidRPr="0043246F">
        <w:rPr>
          <w:sz w:val="22"/>
          <w:szCs w:val="22"/>
        </w:rPr>
        <w:t xml:space="preserve">wydatki z tym związane, wliczając w to koszty zapłacone przez Zamawiającego na rzecz osób trzecich, których prawa zostały naruszone </w:t>
      </w:r>
      <w:r w:rsidRPr="0043246F">
        <w:rPr>
          <w:i/>
          <w:iCs/>
          <w:sz w:val="22"/>
          <w:szCs w:val="22"/>
        </w:rPr>
        <w:t>jeżeli dotyczy</w:t>
      </w:r>
      <w:r w:rsidR="00951CA1" w:rsidRPr="0043246F">
        <w:rPr>
          <w:i/>
          <w:iCs/>
          <w:sz w:val="22"/>
          <w:szCs w:val="22"/>
        </w:rPr>
        <w:t>.</w:t>
      </w:r>
    </w:p>
    <w:p w14:paraId="74A6D7A3" w14:textId="6B7F4D33" w:rsidR="000C23F8" w:rsidRPr="00F8529D" w:rsidRDefault="000C23F8">
      <w:pPr>
        <w:numPr>
          <w:ilvl w:val="0"/>
          <w:numId w:val="61"/>
        </w:numPr>
        <w:spacing w:after="40"/>
        <w:ind w:left="426" w:hanging="426"/>
        <w:jc w:val="both"/>
        <w:rPr>
          <w:sz w:val="22"/>
          <w:szCs w:val="22"/>
        </w:rPr>
      </w:pPr>
      <w:r w:rsidRPr="0043246F">
        <w:rPr>
          <w:sz w:val="22"/>
          <w:szCs w:val="22"/>
        </w:rPr>
        <w:t xml:space="preserve">Realizacja Umowy </w:t>
      </w:r>
      <w:r w:rsidRPr="0043246F">
        <w:rPr>
          <w:i/>
          <w:iCs/>
          <w:sz w:val="22"/>
          <w:szCs w:val="22"/>
        </w:rPr>
        <w:t>wymaga</w:t>
      </w:r>
      <w:r w:rsidRPr="0043246F">
        <w:rPr>
          <w:sz w:val="22"/>
          <w:szCs w:val="22"/>
        </w:rPr>
        <w:t xml:space="preserve"> świadczenia usług przez Zamawiającego na rzecz Wykonawcy na</w:t>
      </w:r>
      <w:r w:rsidR="0043246F">
        <w:rPr>
          <w:sz w:val="22"/>
          <w:szCs w:val="22"/>
        </w:rPr>
        <w:t> </w:t>
      </w:r>
      <w:r w:rsidRPr="0043246F">
        <w:rPr>
          <w:sz w:val="22"/>
          <w:szCs w:val="22"/>
        </w:rPr>
        <w:t xml:space="preserve">podstawie odrębnej umowy </w:t>
      </w:r>
      <w:bookmarkStart w:id="141" w:name="_Hlk146741712"/>
      <w:r w:rsidRPr="0043246F">
        <w:rPr>
          <w:sz w:val="22"/>
          <w:szCs w:val="22"/>
        </w:rPr>
        <w:t>(</w:t>
      </w:r>
      <w:r w:rsidR="006C04A7" w:rsidRPr="0043246F">
        <w:rPr>
          <w:sz w:val="22"/>
          <w:szCs w:val="22"/>
        </w:rPr>
        <w:t xml:space="preserve">dalej jako </w:t>
      </w:r>
      <w:r w:rsidRPr="0043246F">
        <w:rPr>
          <w:b/>
          <w:bCs/>
          <w:sz w:val="22"/>
          <w:szCs w:val="22"/>
        </w:rPr>
        <w:t xml:space="preserve">Umowa </w:t>
      </w:r>
      <w:r w:rsidRPr="00F8529D">
        <w:rPr>
          <w:b/>
          <w:bCs/>
          <w:sz w:val="22"/>
          <w:szCs w:val="22"/>
        </w:rPr>
        <w:t>Przychodowa</w:t>
      </w:r>
      <w:r w:rsidRPr="00F8529D">
        <w:rPr>
          <w:sz w:val="22"/>
          <w:szCs w:val="22"/>
        </w:rPr>
        <w:t>).</w:t>
      </w:r>
      <w:bookmarkEnd w:id="141"/>
    </w:p>
    <w:p w14:paraId="3FAB7D67" w14:textId="77777777" w:rsidR="000C23F8" w:rsidRPr="008953DB" w:rsidRDefault="000C23F8">
      <w:pPr>
        <w:numPr>
          <w:ilvl w:val="0"/>
          <w:numId w:val="61"/>
        </w:numPr>
        <w:spacing w:after="40"/>
        <w:ind w:left="426" w:hanging="426"/>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E66F78" w:rsidRDefault="000C23F8" w:rsidP="006733CD">
      <w:pPr>
        <w:pStyle w:val="Nagwek2"/>
        <w:spacing w:before="0" w:after="40"/>
      </w:pPr>
      <w:bookmarkStart w:id="142" w:name="_Toc64016202"/>
      <w:bookmarkStart w:id="143" w:name="_Toc106095862"/>
      <w:bookmarkStart w:id="144" w:name="_Toc106096302"/>
      <w:bookmarkStart w:id="145" w:name="_Toc106096406"/>
      <w:bookmarkStart w:id="146" w:name="_Toc215225927"/>
      <w:bookmarkEnd w:id="138"/>
      <w:r w:rsidRPr="00E66F78">
        <w:t>§</w:t>
      </w:r>
      <w:r>
        <w:t xml:space="preserve"> </w:t>
      </w:r>
      <w:r w:rsidRPr="00E66F78">
        <w:t>3. Cena i sposób rozliczeń</w:t>
      </w:r>
      <w:bookmarkEnd w:id="142"/>
      <w:bookmarkEnd w:id="143"/>
      <w:bookmarkEnd w:id="144"/>
      <w:bookmarkEnd w:id="145"/>
      <w:bookmarkEnd w:id="146"/>
    </w:p>
    <w:p w14:paraId="09AEAF3B" w14:textId="0E07CFAB" w:rsidR="00F5692A" w:rsidRPr="00951CA1" w:rsidRDefault="00F5692A">
      <w:pPr>
        <w:numPr>
          <w:ilvl w:val="0"/>
          <w:numId w:val="41"/>
        </w:numPr>
        <w:spacing w:after="40"/>
        <w:ind w:hanging="357"/>
        <w:jc w:val="both"/>
        <w:rPr>
          <w:sz w:val="22"/>
          <w:szCs w:val="22"/>
        </w:rPr>
      </w:pPr>
      <w:r w:rsidRPr="00951CA1">
        <w:rPr>
          <w:sz w:val="22"/>
          <w:szCs w:val="22"/>
        </w:rPr>
        <w:t>Wartość Umowy wynosi: ……………… zł netto.</w:t>
      </w:r>
    </w:p>
    <w:p w14:paraId="4AD6E146" w14:textId="5CB68FD0" w:rsidR="00F5692A" w:rsidRPr="00F8529D" w:rsidRDefault="00F5692A">
      <w:pPr>
        <w:numPr>
          <w:ilvl w:val="0"/>
          <w:numId w:val="41"/>
        </w:numPr>
        <w:spacing w:after="40"/>
        <w:ind w:hanging="357"/>
        <w:jc w:val="both"/>
        <w:rPr>
          <w:sz w:val="22"/>
          <w:szCs w:val="22"/>
        </w:rPr>
      </w:pPr>
      <w:r w:rsidRPr="00951CA1">
        <w:rPr>
          <w:sz w:val="22"/>
          <w:szCs w:val="22"/>
        </w:rPr>
        <w:t xml:space="preserve">Wartość Umowy, o której mowa w ust. 1, została ustalona </w:t>
      </w:r>
      <w:r w:rsidRPr="00F8529D">
        <w:rPr>
          <w:sz w:val="22"/>
          <w:szCs w:val="22"/>
        </w:rPr>
        <w:t xml:space="preserve">w oparciu o cenę netto podaną w Ofercie Wykonawcy albo w oparciu o ceny jednostkowe netto podane w Ofercie Wykonawcy oraz </w:t>
      </w:r>
      <w:r w:rsidR="00DA44BE" w:rsidRPr="00F8529D">
        <w:rPr>
          <w:sz w:val="22"/>
          <w:szCs w:val="22"/>
        </w:rPr>
        <w:t>szacunkową liczbę</w:t>
      </w:r>
      <w:r w:rsidRPr="00F8529D">
        <w:rPr>
          <w:sz w:val="22"/>
          <w:szCs w:val="22"/>
        </w:rPr>
        <w:t xml:space="preserve"> jednostek podaną w Specyfikacji Warunków Zamówienia.</w:t>
      </w:r>
    </w:p>
    <w:p w14:paraId="074E11E4" w14:textId="77777777" w:rsidR="00F5692A" w:rsidRPr="00F8529D" w:rsidRDefault="00F5692A">
      <w:pPr>
        <w:numPr>
          <w:ilvl w:val="0"/>
          <w:numId w:val="41"/>
        </w:numPr>
        <w:spacing w:after="40"/>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pPr>
        <w:pStyle w:val="bullet"/>
        <w:numPr>
          <w:ilvl w:val="0"/>
          <w:numId w:val="41"/>
        </w:numPr>
        <w:spacing w:before="0" w:after="4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20F8BBB8" w:rsidR="00F5692A" w:rsidRPr="00F8529D" w:rsidRDefault="00F5692A">
      <w:pPr>
        <w:numPr>
          <w:ilvl w:val="0"/>
          <w:numId w:val="41"/>
        </w:numPr>
        <w:spacing w:after="40"/>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w:t>
      </w:r>
      <w:r w:rsidR="0043246F">
        <w:rPr>
          <w:sz w:val="22"/>
          <w:szCs w:val="22"/>
        </w:rPr>
        <w:t> </w:t>
      </w:r>
      <w:r w:rsidRPr="00F8529D">
        <w:rPr>
          <w:sz w:val="22"/>
          <w:szCs w:val="22"/>
        </w:rPr>
        <w:t>postanowienia Umowy wprost stanowią inaczej.</w:t>
      </w:r>
    </w:p>
    <w:p w14:paraId="1ECC379C" w14:textId="77777777" w:rsidR="00F5692A" w:rsidRPr="00F8529D" w:rsidRDefault="00F5692A">
      <w:pPr>
        <w:pStyle w:val="Tekstpodstawowy"/>
        <w:numPr>
          <w:ilvl w:val="0"/>
          <w:numId w:val="41"/>
        </w:numPr>
        <w:tabs>
          <w:tab w:val="left" w:pos="851"/>
        </w:tabs>
        <w:spacing w:after="40"/>
        <w:jc w:val="both"/>
        <w:rPr>
          <w:iCs/>
          <w:sz w:val="22"/>
          <w:szCs w:val="22"/>
        </w:rPr>
      </w:pPr>
      <w:bookmarkStart w:id="147" w:name="_Hlk148343732"/>
      <w:r w:rsidRPr="00F8529D">
        <w:rPr>
          <w:iCs/>
          <w:sz w:val="22"/>
          <w:szCs w:val="22"/>
        </w:rPr>
        <w:t>W przypadku, gdy Wykonawcą jest podmiot zagraniczny, zgodnie z ustawą o podatku od towarów i usług, Zamawiający jest zobowiązany rozliczyć podatek VAT.</w:t>
      </w:r>
    </w:p>
    <w:bookmarkEnd w:id="147"/>
    <w:p w14:paraId="1B7E24F4" w14:textId="7028EEB2" w:rsidR="00F5692A" w:rsidRDefault="00F5692A">
      <w:pPr>
        <w:pStyle w:val="Tekstpodstawowy"/>
        <w:numPr>
          <w:ilvl w:val="0"/>
          <w:numId w:val="41"/>
        </w:numPr>
        <w:tabs>
          <w:tab w:val="left" w:pos="851"/>
        </w:tabs>
        <w:spacing w:after="40"/>
        <w:jc w:val="both"/>
        <w:rPr>
          <w:sz w:val="22"/>
          <w:szCs w:val="22"/>
        </w:rPr>
      </w:pPr>
      <w:r w:rsidRPr="00F8529D">
        <w:rPr>
          <w:sz w:val="22"/>
          <w:szCs w:val="22"/>
        </w:rPr>
        <w:t xml:space="preserve">W przypadku, gdy z realizacją Umowy wiążą się obowiązki </w:t>
      </w:r>
      <w:r w:rsidRPr="00AD47F9">
        <w:rPr>
          <w:sz w:val="22"/>
          <w:szCs w:val="22"/>
        </w:rPr>
        <w:t>celne (w tym związane z</w:t>
      </w:r>
      <w:r w:rsidR="0043246F">
        <w:rPr>
          <w:sz w:val="22"/>
          <w:szCs w:val="22"/>
        </w:rPr>
        <w:t xml:space="preserve"> </w:t>
      </w:r>
      <w:r w:rsidRPr="00AD47F9">
        <w:rPr>
          <w:sz w:val="22"/>
          <w:szCs w:val="22"/>
        </w:rPr>
        <w:t>formalnościami celnymi i zapłatą cła), obowiązki te spoczywają na Wykonawcy.</w:t>
      </w:r>
    </w:p>
    <w:p w14:paraId="515C70D8" w14:textId="16EB14B2" w:rsidR="00F5692A" w:rsidRPr="00F8529D" w:rsidRDefault="00F5692A">
      <w:pPr>
        <w:numPr>
          <w:ilvl w:val="0"/>
          <w:numId w:val="41"/>
        </w:numPr>
        <w:spacing w:after="40"/>
        <w:jc w:val="both"/>
        <w:rPr>
          <w:strike/>
          <w:sz w:val="22"/>
          <w:szCs w:val="22"/>
        </w:rPr>
      </w:pPr>
      <w:r w:rsidRPr="00AD47F9">
        <w:rPr>
          <w:sz w:val="22"/>
          <w:szCs w:val="22"/>
        </w:rPr>
        <w:t xml:space="preserve">Wykonawcy przysługuje wynagrodzenie za faktycznie </w:t>
      </w:r>
      <w:r w:rsidRPr="00502706">
        <w:rPr>
          <w:sz w:val="22"/>
          <w:szCs w:val="22"/>
        </w:rPr>
        <w:t xml:space="preserve">świadczone usługi, które </w:t>
      </w:r>
      <w:r w:rsidRPr="00F8529D">
        <w:rPr>
          <w:sz w:val="22"/>
          <w:szCs w:val="22"/>
        </w:rPr>
        <w:t>rozliczane będą w</w:t>
      </w:r>
      <w:r w:rsidR="00502706">
        <w:rPr>
          <w:sz w:val="22"/>
          <w:szCs w:val="22"/>
        </w:rPr>
        <w:t> </w:t>
      </w:r>
      <w:r w:rsidRPr="00F8529D">
        <w:rPr>
          <w:sz w:val="22"/>
          <w:szCs w:val="22"/>
        </w:rPr>
        <w:t>następujący sposób:</w:t>
      </w:r>
    </w:p>
    <w:p w14:paraId="6261DDE4" w14:textId="681A27B8" w:rsidR="00F5692A" w:rsidRPr="00F8529D" w:rsidRDefault="00F5692A">
      <w:pPr>
        <w:pStyle w:val="Akapitzlist"/>
        <w:numPr>
          <w:ilvl w:val="3"/>
          <w:numId w:val="62"/>
        </w:numPr>
        <w:spacing w:after="40"/>
        <w:ind w:left="709" w:hanging="283"/>
        <w:jc w:val="both"/>
        <w:rPr>
          <w:sz w:val="22"/>
          <w:szCs w:val="22"/>
        </w:rPr>
      </w:pPr>
      <w:r w:rsidRPr="00F8529D">
        <w:rPr>
          <w:sz w:val="22"/>
          <w:szCs w:val="22"/>
        </w:rPr>
        <w:t xml:space="preserve">jednorazowo wedle ceny netto, wskazanej w ust. </w:t>
      </w:r>
      <w:r w:rsidR="00502706">
        <w:rPr>
          <w:sz w:val="22"/>
          <w:szCs w:val="22"/>
        </w:rPr>
        <w:t>1</w:t>
      </w:r>
      <w:r w:rsidRPr="00F8529D">
        <w:rPr>
          <w:sz w:val="22"/>
          <w:szCs w:val="22"/>
        </w:rPr>
        <w:t xml:space="preserve"> powyżej</w:t>
      </w:r>
      <w:r w:rsidR="00502706">
        <w:rPr>
          <w:sz w:val="22"/>
          <w:szCs w:val="22"/>
        </w:rPr>
        <w:t>.</w:t>
      </w:r>
    </w:p>
    <w:p w14:paraId="213F72DE" w14:textId="77777777" w:rsidR="000C23F8" w:rsidRPr="00AE1A7A" w:rsidRDefault="000C23F8">
      <w:pPr>
        <w:numPr>
          <w:ilvl w:val="0"/>
          <w:numId w:val="41"/>
        </w:numPr>
        <w:spacing w:after="40"/>
        <w:ind w:left="357"/>
        <w:jc w:val="both"/>
        <w:rPr>
          <w:sz w:val="22"/>
          <w:szCs w:val="22"/>
        </w:rPr>
      </w:pPr>
      <w:r w:rsidRPr="00AE1A7A">
        <w:rPr>
          <w:sz w:val="22"/>
          <w:szCs w:val="22"/>
        </w:rPr>
        <w:t>Wszelkie rozliczenia będą dokonywane w złotych polskich.</w:t>
      </w:r>
    </w:p>
    <w:p w14:paraId="1A26759C" w14:textId="430D56B5" w:rsidR="000C23F8" w:rsidRPr="0043246F" w:rsidRDefault="000C23F8">
      <w:pPr>
        <w:numPr>
          <w:ilvl w:val="0"/>
          <w:numId w:val="41"/>
        </w:numPr>
        <w:spacing w:after="40"/>
        <w:ind w:left="357"/>
        <w:jc w:val="both"/>
        <w:rPr>
          <w:sz w:val="22"/>
          <w:szCs w:val="22"/>
        </w:rPr>
      </w:pPr>
      <w:r w:rsidRPr="00853323">
        <w:rPr>
          <w:sz w:val="22"/>
        </w:rPr>
        <w:t>W przypadku kiedy</w:t>
      </w:r>
      <w:r w:rsidRPr="00B457B8">
        <w:rPr>
          <w:sz w:val="22"/>
        </w:rPr>
        <w:t xml:space="preserve"> realizacja </w:t>
      </w:r>
      <w:r w:rsidR="006C04A7">
        <w:rPr>
          <w:sz w:val="22"/>
        </w:rPr>
        <w:t>U</w:t>
      </w:r>
      <w:r w:rsidRPr="00B457B8">
        <w:rPr>
          <w:sz w:val="22"/>
        </w:rPr>
        <w:t xml:space="preserve">mowy będzie niższa od maksymalnej wartości Umowy, Wykonawcy nie przysługuje </w:t>
      </w:r>
      <w:r w:rsidRPr="0043246F">
        <w:rPr>
          <w:sz w:val="22"/>
        </w:rPr>
        <w:t>jakiekolwiek wynagrodzenie oraz jakiekolwiek roszczenie odszkodowawcze z tytułu niezrealizowanej części Umowy.</w:t>
      </w:r>
    </w:p>
    <w:p w14:paraId="507A95AC" w14:textId="77777777" w:rsidR="000C23F8" w:rsidRPr="0043246F" w:rsidRDefault="000C23F8" w:rsidP="006733CD">
      <w:pPr>
        <w:spacing w:after="40"/>
        <w:ind w:left="357"/>
        <w:jc w:val="both"/>
        <w:rPr>
          <w:sz w:val="22"/>
          <w:szCs w:val="22"/>
          <w:highlight w:val="cyan"/>
        </w:rPr>
      </w:pPr>
    </w:p>
    <w:p w14:paraId="09CCC393" w14:textId="77777777" w:rsidR="000C23F8" w:rsidRPr="00500E2A" w:rsidRDefault="000C23F8" w:rsidP="006733CD">
      <w:pPr>
        <w:pStyle w:val="Nagwek2"/>
        <w:spacing w:before="0" w:after="40"/>
      </w:pPr>
      <w:bookmarkStart w:id="148" w:name="_Toc106095863"/>
      <w:bookmarkStart w:id="149" w:name="_Toc106096303"/>
      <w:bookmarkStart w:id="150" w:name="_Toc106096407"/>
      <w:bookmarkStart w:id="151" w:name="_Toc215225928"/>
      <w:r w:rsidRPr="00500E2A">
        <w:lastRenderedPageBreak/>
        <w:t>§</w:t>
      </w:r>
      <w:r>
        <w:t xml:space="preserve"> </w:t>
      </w:r>
      <w:r w:rsidRPr="00500E2A">
        <w:t>4. Fakturowanie i płatności</w:t>
      </w:r>
      <w:bookmarkEnd w:id="148"/>
      <w:bookmarkEnd w:id="149"/>
      <w:bookmarkEnd w:id="150"/>
      <w:bookmarkEnd w:id="151"/>
    </w:p>
    <w:p w14:paraId="0F779AF3" w14:textId="58B52847" w:rsidR="000C23F8" w:rsidRPr="00502706" w:rsidRDefault="000C23F8">
      <w:pPr>
        <w:numPr>
          <w:ilvl w:val="0"/>
          <w:numId w:val="57"/>
        </w:numPr>
        <w:spacing w:after="40"/>
        <w:jc w:val="both"/>
        <w:rPr>
          <w:sz w:val="22"/>
          <w:szCs w:val="22"/>
        </w:rPr>
      </w:pPr>
      <w:bookmarkStart w:id="152" w:name="_Hlk83031827"/>
      <w:bookmarkStart w:id="153" w:name="_Hlk146741821"/>
      <w:r w:rsidRPr="00A27F69">
        <w:rPr>
          <w:sz w:val="22"/>
          <w:szCs w:val="22"/>
        </w:rPr>
        <w:t xml:space="preserve">Rozliczenie przedmiotu </w:t>
      </w:r>
      <w:r w:rsidR="006C04A7">
        <w:rPr>
          <w:sz w:val="22"/>
          <w:szCs w:val="22"/>
        </w:rPr>
        <w:t>U</w:t>
      </w:r>
      <w:r w:rsidRPr="00A27F69">
        <w:rPr>
          <w:sz w:val="22"/>
          <w:szCs w:val="22"/>
        </w:rPr>
        <w:t xml:space="preserve">mowy nastąpi na </w:t>
      </w:r>
      <w:r w:rsidRPr="00502706">
        <w:rPr>
          <w:sz w:val="22"/>
          <w:szCs w:val="22"/>
        </w:rPr>
        <w:t>podstawie wystawionej faktury zgodnie z obowiązującymi przepisami prawa. Do faktury Wykonawca zobowiązany jest dołączyć Protokół odbioru</w:t>
      </w:r>
      <w:r w:rsidR="006C04A7" w:rsidRPr="00502706">
        <w:rPr>
          <w:sz w:val="22"/>
          <w:szCs w:val="22"/>
        </w:rPr>
        <w:t xml:space="preserve"> podpisany </w:t>
      </w:r>
      <w:r w:rsidR="00C30D61" w:rsidRPr="00502706">
        <w:rPr>
          <w:sz w:val="22"/>
          <w:szCs w:val="22"/>
        </w:rPr>
        <w:t>zgodnie z ust. 3.</w:t>
      </w:r>
    </w:p>
    <w:p w14:paraId="7A8006C2" w14:textId="0FD1950E" w:rsidR="000C23F8" w:rsidRPr="0043246F" w:rsidRDefault="000C23F8">
      <w:pPr>
        <w:numPr>
          <w:ilvl w:val="0"/>
          <w:numId w:val="57"/>
        </w:numPr>
        <w:spacing w:after="40"/>
        <w:jc w:val="both"/>
        <w:rPr>
          <w:strike/>
          <w:sz w:val="24"/>
          <w:szCs w:val="24"/>
        </w:rPr>
      </w:pPr>
      <w:r w:rsidRPr="0043246F">
        <w:rPr>
          <w:sz w:val="22"/>
          <w:szCs w:val="22"/>
        </w:rPr>
        <w:t xml:space="preserve">Gdy Wykonawcą umowy jest konsorcjum, w Protokole odbioru wskazuje się członka konsorcjum który wystawi fakturę za objęty </w:t>
      </w:r>
      <w:r w:rsidR="000E40FD" w:rsidRPr="0043246F">
        <w:rPr>
          <w:sz w:val="22"/>
          <w:szCs w:val="22"/>
        </w:rPr>
        <w:t>P</w:t>
      </w:r>
      <w:r w:rsidRPr="0043246F">
        <w:rPr>
          <w:sz w:val="22"/>
          <w:szCs w:val="22"/>
        </w:rPr>
        <w:t xml:space="preserve">rotokołem </w:t>
      </w:r>
      <w:r w:rsidR="000E40FD" w:rsidRPr="0043246F">
        <w:rPr>
          <w:sz w:val="22"/>
          <w:szCs w:val="22"/>
        </w:rPr>
        <w:t xml:space="preserve">odbioru </w:t>
      </w:r>
      <w:r w:rsidRPr="0043246F">
        <w:rPr>
          <w:sz w:val="22"/>
          <w:szCs w:val="22"/>
        </w:rPr>
        <w:t xml:space="preserve">przedmiot </w:t>
      </w:r>
      <w:r w:rsidR="006C04A7" w:rsidRPr="0043246F">
        <w:rPr>
          <w:sz w:val="22"/>
          <w:szCs w:val="22"/>
        </w:rPr>
        <w:t>U</w:t>
      </w:r>
      <w:r w:rsidRPr="0043246F">
        <w:rPr>
          <w:sz w:val="22"/>
          <w:szCs w:val="22"/>
        </w:rPr>
        <w:t>mowy. W przypadku gdy faktury za</w:t>
      </w:r>
      <w:r w:rsidR="0043246F">
        <w:rPr>
          <w:sz w:val="22"/>
          <w:szCs w:val="22"/>
        </w:rPr>
        <w:t> </w:t>
      </w:r>
      <w:r w:rsidRPr="0043246F">
        <w:rPr>
          <w:sz w:val="22"/>
          <w:szCs w:val="22"/>
        </w:rPr>
        <w:t xml:space="preserve">objęty </w:t>
      </w:r>
      <w:r w:rsidR="000E40FD" w:rsidRPr="0043246F">
        <w:rPr>
          <w:sz w:val="22"/>
          <w:szCs w:val="22"/>
        </w:rPr>
        <w:t>P</w:t>
      </w:r>
      <w:r w:rsidRPr="0043246F">
        <w:rPr>
          <w:sz w:val="22"/>
          <w:szCs w:val="22"/>
        </w:rPr>
        <w:t xml:space="preserve">rotokołem </w:t>
      </w:r>
      <w:r w:rsidR="000E40FD" w:rsidRPr="0043246F">
        <w:rPr>
          <w:sz w:val="22"/>
          <w:szCs w:val="22"/>
        </w:rPr>
        <w:t xml:space="preserve">odbioru </w:t>
      </w:r>
      <w:r w:rsidRPr="0043246F">
        <w:rPr>
          <w:sz w:val="22"/>
          <w:szCs w:val="22"/>
        </w:rPr>
        <w:t xml:space="preserve">przedmiot </w:t>
      </w:r>
      <w:r w:rsidR="006C04A7" w:rsidRPr="0043246F">
        <w:rPr>
          <w:sz w:val="22"/>
          <w:szCs w:val="22"/>
        </w:rPr>
        <w:t>U</w:t>
      </w:r>
      <w:r w:rsidRPr="0043246F">
        <w:rPr>
          <w:sz w:val="22"/>
          <w:szCs w:val="22"/>
        </w:rPr>
        <w:t xml:space="preserve">mowy wystawi dwóch lub więcej członków konsorcjum w </w:t>
      </w:r>
      <w:r w:rsidR="000E40FD" w:rsidRPr="0043246F">
        <w:rPr>
          <w:sz w:val="22"/>
          <w:szCs w:val="22"/>
        </w:rPr>
        <w:t>P</w:t>
      </w:r>
      <w:r w:rsidRPr="0043246F">
        <w:rPr>
          <w:sz w:val="22"/>
          <w:szCs w:val="22"/>
        </w:rPr>
        <w:t xml:space="preserve">rotokole odbioru wskazuje się wartość netto każdej z faktur. Zapłata faktur zgodnie ze wskazaniem zawartym w </w:t>
      </w:r>
      <w:r w:rsidR="000E40FD" w:rsidRPr="0043246F">
        <w:rPr>
          <w:sz w:val="22"/>
          <w:szCs w:val="22"/>
        </w:rPr>
        <w:t>P</w:t>
      </w:r>
      <w:r w:rsidRPr="0043246F">
        <w:rPr>
          <w:sz w:val="22"/>
          <w:szCs w:val="22"/>
        </w:rPr>
        <w:t xml:space="preserve">rotokole odbioru jest równoznaczna ze spełnieniem świadczenia za objęty </w:t>
      </w:r>
      <w:r w:rsidR="000E40FD" w:rsidRPr="0043246F">
        <w:rPr>
          <w:sz w:val="22"/>
          <w:szCs w:val="22"/>
        </w:rPr>
        <w:t>P</w:t>
      </w:r>
      <w:r w:rsidRPr="0043246F">
        <w:rPr>
          <w:sz w:val="22"/>
          <w:szCs w:val="22"/>
        </w:rPr>
        <w:t xml:space="preserve">rotokołem </w:t>
      </w:r>
      <w:r w:rsidR="000E40FD" w:rsidRPr="0043246F">
        <w:rPr>
          <w:sz w:val="22"/>
          <w:szCs w:val="22"/>
        </w:rPr>
        <w:t xml:space="preserve">odbioru </w:t>
      </w:r>
      <w:r w:rsidRPr="0043246F">
        <w:rPr>
          <w:sz w:val="22"/>
          <w:szCs w:val="22"/>
        </w:rPr>
        <w:t xml:space="preserve">przedmiot </w:t>
      </w:r>
      <w:r w:rsidR="006C04A7" w:rsidRPr="0043246F">
        <w:rPr>
          <w:sz w:val="22"/>
          <w:szCs w:val="22"/>
        </w:rPr>
        <w:t>U</w:t>
      </w:r>
      <w:r w:rsidRPr="0043246F">
        <w:rPr>
          <w:sz w:val="22"/>
          <w:szCs w:val="22"/>
        </w:rPr>
        <w:t xml:space="preserve">mowy wobec wszystkich wykonawców </w:t>
      </w:r>
      <w:r w:rsidR="006C04A7" w:rsidRPr="0043246F">
        <w:rPr>
          <w:sz w:val="22"/>
          <w:szCs w:val="22"/>
        </w:rPr>
        <w:t>U</w:t>
      </w:r>
      <w:r w:rsidRPr="0043246F">
        <w:rPr>
          <w:sz w:val="22"/>
          <w:szCs w:val="22"/>
        </w:rPr>
        <w:t xml:space="preserve">mowy. </w:t>
      </w:r>
    </w:p>
    <w:p w14:paraId="1C90404F" w14:textId="77777777" w:rsidR="000C23F8" w:rsidRPr="0043246F" w:rsidRDefault="000C23F8">
      <w:pPr>
        <w:numPr>
          <w:ilvl w:val="0"/>
          <w:numId w:val="57"/>
        </w:numPr>
        <w:spacing w:after="40"/>
        <w:jc w:val="both"/>
        <w:rPr>
          <w:sz w:val="24"/>
          <w:szCs w:val="24"/>
        </w:rPr>
      </w:pPr>
      <w:r w:rsidRPr="0043246F">
        <w:rPr>
          <w:sz w:val="22"/>
          <w:szCs w:val="22"/>
        </w:rPr>
        <w:t xml:space="preserve">Protokół odbioru podpisują upoważnieni przedstawiciele Stron wskazani w Umowie. </w:t>
      </w:r>
    </w:p>
    <w:bookmarkEnd w:id="152"/>
    <w:p w14:paraId="64FFC5AD" w14:textId="305B828A" w:rsidR="000C23F8" w:rsidRPr="0043246F" w:rsidRDefault="000C23F8">
      <w:pPr>
        <w:numPr>
          <w:ilvl w:val="0"/>
          <w:numId w:val="57"/>
        </w:numPr>
        <w:spacing w:after="40"/>
        <w:jc w:val="both"/>
        <w:rPr>
          <w:sz w:val="22"/>
          <w:szCs w:val="22"/>
        </w:rPr>
      </w:pPr>
      <w:r w:rsidRPr="0043246F">
        <w:rPr>
          <w:sz w:val="22"/>
          <w:szCs w:val="22"/>
        </w:rPr>
        <w:t>Faktury należy wystawiać zgodnie z obowiązującymi przepisami.</w:t>
      </w:r>
    </w:p>
    <w:p w14:paraId="6B79EB81" w14:textId="7E344C85" w:rsidR="000E40FD" w:rsidRPr="00F8529D" w:rsidRDefault="000E40FD">
      <w:pPr>
        <w:numPr>
          <w:ilvl w:val="0"/>
          <w:numId w:val="57"/>
        </w:numPr>
        <w:spacing w:after="40"/>
        <w:jc w:val="both"/>
        <w:rPr>
          <w:sz w:val="24"/>
          <w:szCs w:val="24"/>
        </w:rPr>
      </w:pPr>
      <w:r w:rsidRPr="0043246F">
        <w:rPr>
          <w:sz w:val="22"/>
          <w:szCs w:val="22"/>
        </w:rPr>
        <w:t>Wykonawca zobowiązany jest wystawić jedną fakturę obejmującą całe wynagrodzenie Wykonawcy należne w związku z realizacją zakresu przedmiotu umowy objętego danym Protokołem odbioru. W</w:t>
      </w:r>
      <w:r w:rsidR="0043246F">
        <w:rPr>
          <w:sz w:val="22"/>
          <w:szCs w:val="22"/>
        </w:rPr>
        <w:t> </w:t>
      </w:r>
      <w:r w:rsidRPr="0043246F">
        <w:rPr>
          <w:sz w:val="22"/>
          <w:szCs w:val="22"/>
        </w:rPr>
        <w:t>przypadku uchybienia obowiązkowi określonemu w zdaniu poprzednim, należność objęte fakturami wystawionymi w sposób niezgodny ze zdaniem poprzednim, nie stają się wymagalne, a</w:t>
      </w:r>
      <w:r w:rsidR="0043246F">
        <w:rPr>
          <w:sz w:val="22"/>
          <w:szCs w:val="22"/>
        </w:rPr>
        <w:t> </w:t>
      </w:r>
      <w:r w:rsidRPr="0043246F">
        <w:rPr>
          <w:sz w:val="22"/>
          <w:szCs w:val="22"/>
        </w:rPr>
        <w:t>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w:t>
      </w:r>
      <w:r w:rsidR="0043246F">
        <w:rPr>
          <w:sz w:val="22"/>
          <w:szCs w:val="22"/>
        </w:rPr>
        <w:t> </w:t>
      </w:r>
      <w:r w:rsidRPr="0043246F">
        <w:rPr>
          <w:sz w:val="22"/>
          <w:szCs w:val="22"/>
        </w:rPr>
        <w:t>Wykonawcy nie przysługują odsetki, ani rekompensaty, o których mowa w art. 10 ust. 1 ustawy z</w:t>
      </w:r>
      <w:r w:rsidR="0043246F">
        <w:rPr>
          <w:sz w:val="22"/>
          <w:szCs w:val="22"/>
        </w:rPr>
        <w:t> </w:t>
      </w:r>
      <w:r w:rsidRPr="0043246F">
        <w:rPr>
          <w:sz w:val="22"/>
          <w:szCs w:val="22"/>
        </w:rPr>
        <w:t xml:space="preserve">dnia </w:t>
      </w:r>
      <w:r w:rsidRPr="00F8529D">
        <w:rPr>
          <w:sz w:val="22"/>
          <w:szCs w:val="22"/>
        </w:rPr>
        <w:t>8 marca 2013 r. o przeciwdziałaniu nadmiernym opóźnieniom w transakcjach handlowych.</w:t>
      </w:r>
    </w:p>
    <w:bookmarkEnd w:id="153"/>
    <w:p w14:paraId="434F79C7" w14:textId="77777777" w:rsidR="000C23F8" w:rsidRPr="00F8529D" w:rsidRDefault="000C23F8">
      <w:pPr>
        <w:numPr>
          <w:ilvl w:val="0"/>
          <w:numId w:val="57"/>
        </w:numPr>
        <w:spacing w:after="40"/>
        <w:jc w:val="both"/>
        <w:rPr>
          <w:sz w:val="22"/>
          <w:szCs w:val="22"/>
        </w:rPr>
      </w:pPr>
      <w:r w:rsidRPr="00F8529D">
        <w:rPr>
          <w:sz w:val="22"/>
          <w:szCs w:val="22"/>
        </w:rPr>
        <w:t>Fakturę należy wystawić na adres:</w:t>
      </w:r>
    </w:p>
    <w:p w14:paraId="5AFFB1C4" w14:textId="6E231A58" w:rsidR="000C23F8" w:rsidRPr="00F746F7" w:rsidRDefault="000C23F8" w:rsidP="008468F9">
      <w:pPr>
        <w:spacing w:after="40"/>
        <w:jc w:val="center"/>
        <w:rPr>
          <w:b/>
          <w:sz w:val="22"/>
          <w:szCs w:val="22"/>
        </w:rPr>
      </w:pPr>
      <w:r w:rsidRPr="00F746F7">
        <w:rPr>
          <w:b/>
          <w:sz w:val="22"/>
          <w:szCs w:val="22"/>
        </w:rPr>
        <w:t>Polska Grupa Górnicza S.A, 40-039 Katowice, ul. Powstańców 30</w:t>
      </w:r>
      <w:r w:rsidR="00502706">
        <w:rPr>
          <w:b/>
          <w:sz w:val="22"/>
          <w:szCs w:val="22"/>
        </w:rPr>
        <w:br/>
      </w:r>
      <w:r w:rsidRPr="00853323">
        <w:rPr>
          <w:b/>
          <w:sz w:val="22"/>
          <w:szCs w:val="22"/>
        </w:rPr>
        <w:t xml:space="preserve">Oddział </w:t>
      </w:r>
      <w:r w:rsidR="00502706">
        <w:rPr>
          <w:b/>
          <w:sz w:val="22"/>
          <w:szCs w:val="22"/>
        </w:rPr>
        <w:t>KWK Piast-Ziemowit 43-155 Bieruń, ul. Granitowa 16</w:t>
      </w:r>
    </w:p>
    <w:p w14:paraId="1E538A51" w14:textId="77777777" w:rsidR="000C23F8" w:rsidRPr="00F746F7" w:rsidRDefault="000C23F8" w:rsidP="008468F9">
      <w:pPr>
        <w:spacing w:after="40"/>
        <w:jc w:val="center"/>
        <w:rPr>
          <w:bCs/>
          <w:sz w:val="22"/>
          <w:szCs w:val="22"/>
        </w:rPr>
      </w:pPr>
      <w:r w:rsidRPr="00F746F7">
        <w:rPr>
          <w:bCs/>
          <w:sz w:val="22"/>
          <w:szCs w:val="22"/>
        </w:rPr>
        <w:t>oraz przekazać na adres:</w:t>
      </w:r>
    </w:p>
    <w:p w14:paraId="5A2A0055" w14:textId="59A6AE73" w:rsidR="00DB1BDC" w:rsidRDefault="000C23F8" w:rsidP="008468F9">
      <w:pPr>
        <w:spacing w:after="40"/>
        <w:contextualSpacing/>
        <w:jc w:val="center"/>
        <w:rPr>
          <w:b/>
          <w:sz w:val="22"/>
          <w:szCs w:val="22"/>
        </w:rPr>
      </w:pPr>
      <w:r w:rsidRPr="00F746F7">
        <w:rPr>
          <w:b/>
          <w:sz w:val="22"/>
          <w:szCs w:val="22"/>
        </w:rPr>
        <w:t xml:space="preserve">Polska Grupa Górnicza S.A., 44-122 Gliwice, ul. Jasna </w:t>
      </w:r>
      <w:r w:rsidR="00946AC3">
        <w:rPr>
          <w:b/>
          <w:sz w:val="22"/>
          <w:szCs w:val="22"/>
        </w:rPr>
        <w:t>8</w:t>
      </w:r>
    </w:p>
    <w:p w14:paraId="16417E48" w14:textId="2B42E389" w:rsidR="000C23F8" w:rsidRPr="00DB1BDC" w:rsidRDefault="000C23F8">
      <w:pPr>
        <w:pStyle w:val="Akapitzlist"/>
        <w:numPr>
          <w:ilvl w:val="0"/>
          <w:numId w:val="57"/>
        </w:numPr>
        <w:spacing w:after="40"/>
        <w:rPr>
          <w:sz w:val="22"/>
          <w:szCs w:val="22"/>
        </w:rPr>
      </w:pPr>
      <w:r w:rsidRPr="00406333">
        <w:rPr>
          <w:sz w:val="22"/>
          <w:szCs w:val="22"/>
        </w:rPr>
        <w:t xml:space="preserve">W przypadku gdy zostało podpisane Porozumienie o przesyłaniu faktur drogą elektroniczną, fakturę oraz Protokół odbioru </w:t>
      </w:r>
      <w:r w:rsidRPr="00DB1BDC">
        <w:rPr>
          <w:sz w:val="22"/>
          <w:szCs w:val="22"/>
        </w:rPr>
        <w:t xml:space="preserve">należy wysyłać na adres wskazany w porozumieniu. </w:t>
      </w:r>
    </w:p>
    <w:p w14:paraId="69964D5F" w14:textId="77777777" w:rsidR="000C23F8" w:rsidRPr="00F746F7" w:rsidRDefault="000C23F8">
      <w:pPr>
        <w:numPr>
          <w:ilvl w:val="0"/>
          <w:numId w:val="57"/>
        </w:numPr>
        <w:spacing w:after="40"/>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57"/>
        </w:numPr>
        <w:spacing w:after="40"/>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pPr>
        <w:numPr>
          <w:ilvl w:val="0"/>
          <w:numId w:val="57"/>
        </w:numPr>
        <w:spacing w:after="40"/>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566AC8D0" w:rsidR="000C23F8" w:rsidRPr="00EA698B" w:rsidRDefault="000C23F8">
      <w:pPr>
        <w:numPr>
          <w:ilvl w:val="0"/>
          <w:numId w:val="57"/>
        </w:numPr>
        <w:spacing w:after="40"/>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rynkiem wewnętrznym w zastosowaniu art. 107 i 108 Traktatu (Dz. Urz. UE L187 z 26.06.2014 r.), tym samym posiada status dużego przedsiębiorcy w rozumieniu art. 4 pkt 6) ustawy z dnia 8 marca 2013 roku o przeciwdziałaniu nadmiernym opóźnieniom w transakcjach handlowych (</w:t>
      </w:r>
      <w:r w:rsidR="00871506" w:rsidRPr="00EA698B">
        <w:rPr>
          <w:sz w:val="22"/>
        </w:rPr>
        <w:t>Dz.U. z 2023r. poz. 711, poz.852, z późn. zm.).</w:t>
      </w:r>
    </w:p>
    <w:p w14:paraId="1C2511ED" w14:textId="53B68732" w:rsidR="000C23F8" w:rsidRPr="007B4FE1" w:rsidRDefault="000C23F8">
      <w:pPr>
        <w:numPr>
          <w:ilvl w:val="0"/>
          <w:numId w:val="57"/>
        </w:numPr>
        <w:spacing w:after="40"/>
        <w:jc w:val="both"/>
        <w:rPr>
          <w:sz w:val="22"/>
          <w:szCs w:val="22"/>
        </w:rPr>
      </w:pPr>
      <w:r w:rsidRPr="00EA698B">
        <w:rPr>
          <w:sz w:val="22"/>
          <w:szCs w:val="22"/>
        </w:rPr>
        <w:t>Wykonawca składa oświadczenie o posiadaniu statusu mikroprzedsiębiorcy</w:t>
      </w:r>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w:t>
      </w:r>
    </w:p>
    <w:p w14:paraId="552D83D1" w14:textId="11CD52C9" w:rsidR="000C23F8" w:rsidRDefault="000C23F8">
      <w:pPr>
        <w:numPr>
          <w:ilvl w:val="0"/>
          <w:numId w:val="57"/>
        </w:numPr>
        <w:spacing w:after="40"/>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pPr>
        <w:numPr>
          <w:ilvl w:val="0"/>
          <w:numId w:val="57"/>
        </w:numPr>
        <w:spacing w:after="40"/>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pPr>
        <w:pStyle w:val="Tekstpodstawowy"/>
        <w:numPr>
          <w:ilvl w:val="0"/>
          <w:numId w:val="57"/>
        </w:numPr>
        <w:spacing w:after="4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57"/>
        </w:numPr>
        <w:spacing w:after="40"/>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270C543C" w:rsidR="000C23F8" w:rsidRPr="00F746F7" w:rsidRDefault="000C23F8">
      <w:pPr>
        <w:numPr>
          <w:ilvl w:val="0"/>
          <w:numId w:val="57"/>
        </w:numPr>
        <w:spacing w:after="40"/>
        <w:jc w:val="both"/>
        <w:rPr>
          <w:sz w:val="22"/>
          <w:szCs w:val="22"/>
        </w:rPr>
      </w:pPr>
      <w:r w:rsidRPr="00F8529D">
        <w:rPr>
          <w:sz w:val="22"/>
          <w:szCs w:val="22"/>
        </w:rPr>
        <w:lastRenderedPageBreak/>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w:t>
      </w:r>
      <w:r w:rsidR="0043246F">
        <w:rPr>
          <w:sz w:val="22"/>
          <w:szCs w:val="22"/>
        </w:rPr>
        <w:t> </w:t>
      </w:r>
      <w:r w:rsidR="001E4197">
        <w:rPr>
          <w:sz w:val="22"/>
          <w:szCs w:val="22"/>
        </w:rPr>
        <w:t>U</w:t>
      </w:r>
      <w:r w:rsidRPr="00F746F7">
        <w:rPr>
          <w:sz w:val="22"/>
          <w:szCs w:val="22"/>
        </w:rPr>
        <w:t>mowy.</w:t>
      </w:r>
    </w:p>
    <w:p w14:paraId="71BB7765" w14:textId="594B6328" w:rsidR="000C23F8" w:rsidRPr="00F746F7" w:rsidRDefault="000C23F8">
      <w:pPr>
        <w:numPr>
          <w:ilvl w:val="0"/>
          <w:numId w:val="57"/>
        </w:numPr>
        <w:spacing w:after="40"/>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w:t>
      </w:r>
      <w:r w:rsidR="0043246F">
        <w:rPr>
          <w:sz w:val="22"/>
          <w:szCs w:val="22"/>
        </w:rPr>
        <w:t> </w:t>
      </w:r>
      <w:r w:rsidRPr="00F746F7">
        <w:rPr>
          <w:sz w:val="22"/>
          <w:szCs w:val="22"/>
        </w:rPr>
        <w:t>rozliczaniu Umowy.</w:t>
      </w:r>
    </w:p>
    <w:p w14:paraId="3FE05E92" w14:textId="1483A606" w:rsidR="000C23F8" w:rsidRPr="00502706" w:rsidRDefault="000C23F8">
      <w:pPr>
        <w:pStyle w:val="Akapitzlist"/>
        <w:numPr>
          <w:ilvl w:val="0"/>
          <w:numId w:val="57"/>
        </w:numPr>
        <w:spacing w:after="40"/>
        <w:contextualSpacing w:val="0"/>
        <w:jc w:val="both"/>
        <w:rPr>
          <w:i/>
          <w:iCs/>
          <w:color w:val="7F7F7F" w:themeColor="text1" w:themeTint="80"/>
          <w:sz w:val="22"/>
        </w:rPr>
      </w:pPr>
      <w:r w:rsidRPr="00502706">
        <w:rPr>
          <w:i/>
          <w:iCs/>
          <w:color w:val="7F7F7F" w:themeColor="text1" w:themeTint="80"/>
          <w:sz w:val="22"/>
        </w:rPr>
        <w:t xml:space="preserve">Zgodnie z przepisami polskiego prawa podatkowego: ustawa z dnia 26 lipca 1991 r. o podatku dochodowym od osób fizycznych (dalej: updof) oraz ustawa z dnia 15 lutego 1992 r. o podatku dochodowym od osób prawnych (dalej: updop), w stosunku do dochodów uzyskiwanych przez firmę zagraniczną na terytorium Polski, w momencie wypłaty należności wynikających z </w:t>
      </w:r>
      <w:r w:rsidR="002935D5" w:rsidRPr="00502706">
        <w:rPr>
          <w:i/>
          <w:iCs/>
          <w:color w:val="7F7F7F" w:themeColor="text1" w:themeTint="80"/>
          <w:sz w:val="22"/>
        </w:rPr>
        <w:t>U</w:t>
      </w:r>
      <w:r w:rsidRPr="00502706">
        <w:rPr>
          <w:i/>
          <w:iCs/>
          <w:color w:val="7F7F7F" w:themeColor="text1" w:themeTint="80"/>
          <w:sz w:val="22"/>
        </w:rPr>
        <w:t xml:space="preserve">mowy, na podstawie art. 26 ust. 1 </w:t>
      </w:r>
      <w:r w:rsidR="00CF534E" w:rsidRPr="00502706">
        <w:rPr>
          <w:i/>
          <w:iCs/>
          <w:color w:val="7F7F7F" w:themeColor="text1" w:themeTint="80"/>
          <w:sz w:val="22"/>
        </w:rPr>
        <w:t>u</w:t>
      </w:r>
      <w:r w:rsidRPr="00502706">
        <w:rPr>
          <w:i/>
          <w:iCs/>
          <w:color w:val="7F7F7F" w:themeColor="text1" w:themeTint="80"/>
          <w:sz w:val="22"/>
        </w:rPr>
        <w:t xml:space="preserve">pdop oraz 41 ust. 4 </w:t>
      </w:r>
      <w:r w:rsidR="00CF534E" w:rsidRPr="00502706">
        <w:rPr>
          <w:i/>
          <w:iCs/>
          <w:color w:val="7F7F7F" w:themeColor="text1" w:themeTint="80"/>
          <w:sz w:val="22"/>
        </w:rPr>
        <w:t>u</w:t>
      </w:r>
      <w:r w:rsidRPr="00502706">
        <w:rPr>
          <w:i/>
          <w:iCs/>
          <w:color w:val="7F7F7F" w:themeColor="text1" w:themeTint="80"/>
          <w:sz w:val="22"/>
        </w:rPr>
        <w:t xml:space="preserve">pdof, na Zamawiającym ciąży obowiązek poboru zryczałtowanego podatku dochodowego od tych wypłat, zwanego podatkiem u źródła. Wypłata należności wynikających z </w:t>
      </w:r>
      <w:r w:rsidR="002935D5" w:rsidRPr="00502706">
        <w:rPr>
          <w:i/>
          <w:iCs/>
          <w:color w:val="7F7F7F" w:themeColor="text1" w:themeTint="80"/>
          <w:sz w:val="22"/>
        </w:rPr>
        <w:t>U</w:t>
      </w:r>
      <w:r w:rsidRPr="00502706">
        <w:rPr>
          <w:i/>
          <w:iCs/>
          <w:color w:val="7F7F7F" w:themeColor="text1" w:themeTint="80"/>
          <w:sz w:val="22"/>
        </w:rPr>
        <w:t>mowy, zostanie każdorazowo pomniejszona o wartość pobranego podatku u źródła.</w:t>
      </w:r>
    </w:p>
    <w:p w14:paraId="1D98CAB4" w14:textId="71A4D61F" w:rsidR="000C23F8" w:rsidRPr="00502706" w:rsidRDefault="000C23F8">
      <w:pPr>
        <w:pStyle w:val="Akapitzlist"/>
        <w:numPr>
          <w:ilvl w:val="0"/>
          <w:numId w:val="57"/>
        </w:numPr>
        <w:spacing w:after="40"/>
        <w:contextualSpacing w:val="0"/>
        <w:jc w:val="both"/>
        <w:rPr>
          <w:i/>
          <w:iCs/>
          <w:color w:val="7F7F7F" w:themeColor="text1" w:themeTint="80"/>
          <w:sz w:val="22"/>
          <w:szCs w:val="22"/>
        </w:rPr>
      </w:pPr>
      <w:r w:rsidRPr="00502706">
        <w:rPr>
          <w:i/>
          <w:iCs/>
          <w:color w:val="7F7F7F" w:themeColor="text1" w:themeTint="80"/>
          <w:sz w:val="22"/>
          <w:szCs w:val="22"/>
        </w:rPr>
        <w:t xml:space="preserve">Na podstawie art.29 ust.2 updof oraz art.22a </w:t>
      </w:r>
      <w:r w:rsidR="00CF534E" w:rsidRPr="00502706">
        <w:rPr>
          <w:i/>
          <w:iCs/>
          <w:color w:val="7F7F7F" w:themeColor="text1" w:themeTint="80"/>
          <w:sz w:val="22"/>
          <w:szCs w:val="22"/>
        </w:rPr>
        <w:t>u</w:t>
      </w:r>
      <w:r w:rsidRPr="00502706">
        <w:rPr>
          <w:i/>
          <w:iCs/>
          <w:color w:val="7F7F7F" w:themeColor="text1" w:themeTint="80"/>
          <w:sz w:val="22"/>
          <w:szCs w:val="22"/>
        </w:rPr>
        <w:t xml:space="preserve"> pdop, przy określaniu stawki podatku </w:t>
      </w:r>
      <w:r w:rsidR="00DA44BE" w:rsidRPr="00502706">
        <w:rPr>
          <w:i/>
          <w:iCs/>
          <w:color w:val="7F7F7F" w:themeColor="text1" w:themeTint="80"/>
          <w:sz w:val="22"/>
          <w:szCs w:val="22"/>
        </w:rPr>
        <w:t>zastosowanie mają</w:t>
      </w:r>
      <w:r w:rsidRPr="00502706">
        <w:rPr>
          <w:i/>
          <w:iCs/>
          <w:color w:val="7F7F7F" w:themeColor="text1" w:themeTint="80"/>
          <w:sz w:val="22"/>
          <w:szCs w:val="22"/>
        </w:rPr>
        <w:t xml:space="preserve"> postanowienia umowy o unikaniu podwójnego opodatkowania zawartej pomiędzy Rzeczpospolitą Polską a siedzibą kraju rzeczywistego właściciela należności. (art. 4a pkt 29 updop oraz 5a pkt. 33d updof).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502706" w:rsidRDefault="000C23F8">
      <w:pPr>
        <w:numPr>
          <w:ilvl w:val="0"/>
          <w:numId w:val="57"/>
        </w:numPr>
        <w:spacing w:after="40"/>
        <w:jc w:val="both"/>
        <w:rPr>
          <w:i/>
          <w:iCs/>
          <w:color w:val="7F7F7F" w:themeColor="text1" w:themeTint="80"/>
          <w:sz w:val="22"/>
          <w:szCs w:val="22"/>
        </w:rPr>
      </w:pPr>
      <w:r w:rsidRPr="00502706">
        <w:rPr>
          <w:i/>
          <w:iCs/>
          <w:color w:val="7F7F7F" w:themeColor="text1" w:themeTint="80"/>
          <w:sz w:val="22"/>
          <w:szCs w:val="22"/>
        </w:rPr>
        <w:t>Dla prawidłowego określenia obowiązku podatkowego, w przypadku gdy Zamawiający udzieli zamówienia firmie zagranicznej Zamawiający wymaga złożenia:</w:t>
      </w:r>
    </w:p>
    <w:p w14:paraId="1C57CAE6" w14:textId="4F963EC2" w:rsidR="000C23F8" w:rsidRPr="00502706" w:rsidRDefault="000C23F8">
      <w:pPr>
        <w:numPr>
          <w:ilvl w:val="1"/>
          <w:numId w:val="57"/>
        </w:numPr>
        <w:spacing w:after="40"/>
        <w:jc w:val="both"/>
        <w:rPr>
          <w:i/>
          <w:iCs/>
          <w:color w:val="7F7F7F" w:themeColor="text1" w:themeTint="80"/>
          <w:sz w:val="22"/>
          <w:szCs w:val="22"/>
        </w:rPr>
      </w:pPr>
      <w:r w:rsidRPr="00502706">
        <w:rPr>
          <w:i/>
          <w:iCs/>
          <w:color w:val="7F7F7F" w:themeColor="text1" w:themeTint="80"/>
          <w:sz w:val="22"/>
          <w:szCs w:val="22"/>
        </w:rPr>
        <w:t>zaświadczenia o miejscu zamieszkania lub siedziby (certyfikat rezydencji) w postaci oryginału lub kopii niebudzącej uzasadnionych wątpliwości co do zgodności ze stanem faktycznym;</w:t>
      </w:r>
    </w:p>
    <w:p w14:paraId="6F0FABF9" w14:textId="4BD7547D" w:rsidR="000C23F8" w:rsidRPr="00502706" w:rsidRDefault="000C23F8">
      <w:pPr>
        <w:numPr>
          <w:ilvl w:val="1"/>
          <w:numId w:val="57"/>
        </w:numPr>
        <w:spacing w:after="40"/>
        <w:jc w:val="both"/>
        <w:rPr>
          <w:i/>
          <w:iCs/>
          <w:color w:val="7F7F7F" w:themeColor="text1" w:themeTint="80"/>
          <w:sz w:val="22"/>
          <w:szCs w:val="22"/>
        </w:rPr>
      </w:pPr>
      <w:r w:rsidRPr="00502706">
        <w:rPr>
          <w:i/>
          <w:iCs/>
          <w:color w:val="7F7F7F" w:themeColor="text1" w:themeTint="80"/>
          <w:sz w:val="22"/>
          <w:szCs w:val="22"/>
        </w:rPr>
        <w:t>Oświadczenia czy Wykonawca posiada na terenie Rzeczpospolitej Polskiej zakład 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2DC654A7" w:rsidR="000C23F8" w:rsidRPr="00502706" w:rsidRDefault="000C23F8">
      <w:pPr>
        <w:numPr>
          <w:ilvl w:val="1"/>
          <w:numId w:val="57"/>
        </w:numPr>
        <w:spacing w:after="40"/>
        <w:jc w:val="both"/>
        <w:rPr>
          <w:i/>
          <w:iCs/>
          <w:color w:val="7F7F7F" w:themeColor="text1" w:themeTint="80"/>
          <w:sz w:val="22"/>
          <w:szCs w:val="22"/>
        </w:rPr>
      </w:pPr>
      <w:r w:rsidRPr="00502706">
        <w:rPr>
          <w:i/>
          <w:iCs/>
          <w:color w:val="7F7F7F" w:themeColor="text1" w:themeTint="80"/>
          <w:sz w:val="22"/>
          <w:szCs w:val="22"/>
        </w:rPr>
        <w:t xml:space="preserve">Oświadczenia dla celów podatku u źródła - potwierdzającego rzeczywistego właściciela należności wynikającej z zawartej Umowy a wypłacanej przez PGG SA według wzoru stanowiącego </w:t>
      </w:r>
      <w:r w:rsidRPr="00502706">
        <w:rPr>
          <w:b/>
          <w:bCs/>
          <w:i/>
          <w:iCs/>
          <w:color w:val="7F7F7F" w:themeColor="text1" w:themeTint="80"/>
          <w:sz w:val="22"/>
          <w:szCs w:val="22"/>
        </w:rPr>
        <w:t>Załącznik nr</w:t>
      </w:r>
      <w:r w:rsidR="00502706" w:rsidRPr="00502706">
        <w:rPr>
          <w:b/>
          <w:bCs/>
          <w:i/>
          <w:iCs/>
          <w:color w:val="7F7F7F" w:themeColor="text1" w:themeTint="80"/>
          <w:sz w:val="22"/>
          <w:szCs w:val="22"/>
        </w:rPr>
        <w:t xml:space="preserve"> </w:t>
      </w:r>
      <w:r w:rsidRPr="00502706">
        <w:rPr>
          <w:b/>
          <w:bCs/>
          <w:i/>
          <w:iCs/>
          <w:color w:val="7F7F7F" w:themeColor="text1" w:themeTint="80"/>
          <w:sz w:val="22"/>
          <w:szCs w:val="22"/>
        </w:rPr>
        <w:t>5 do Umowy.</w:t>
      </w:r>
    </w:p>
    <w:p w14:paraId="4CBA0513" w14:textId="2A7BC4D0" w:rsidR="000C23F8" w:rsidRPr="00502706" w:rsidRDefault="000C23F8" w:rsidP="006733CD">
      <w:pPr>
        <w:spacing w:after="40"/>
        <w:ind w:left="360"/>
        <w:jc w:val="both"/>
        <w:rPr>
          <w:i/>
          <w:iCs/>
          <w:color w:val="7F7F7F" w:themeColor="text1" w:themeTint="80"/>
          <w:sz w:val="22"/>
          <w:szCs w:val="22"/>
        </w:rPr>
      </w:pPr>
      <w:r w:rsidRPr="00502706">
        <w:rPr>
          <w:i/>
          <w:iCs/>
          <w:color w:val="7F7F7F" w:themeColor="text1" w:themeTint="80"/>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w:t>
      </w:r>
      <w:r w:rsidR="00DA44BE" w:rsidRPr="00502706">
        <w:rPr>
          <w:i/>
          <w:iCs/>
          <w:color w:val="7F7F7F" w:themeColor="text1" w:themeTint="80"/>
          <w:sz w:val="22"/>
          <w:szCs w:val="22"/>
        </w:rPr>
        <w:t>nowym certyfikatem</w:t>
      </w:r>
      <w:r w:rsidRPr="00502706">
        <w:rPr>
          <w:i/>
          <w:iCs/>
          <w:color w:val="7F7F7F" w:themeColor="text1" w:themeTint="80"/>
          <w:sz w:val="22"/>
          <w:szCs w:val="22"/>
        </w:rPr>
        <w:t xml:space="preserve"> rezydencji. 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w:t>
      </w:r>
    </w:p>
    <w:p w14:paraId="12868785" w14:textId="632564B8" w:rsidR="000C23F8" w:rsidRPr="00502706" w:rsidRDefault="000C23F8">
      <w:pPr>
        <w:pStyle w:val="Akapitzlist"/>
        <w:numPr>
          <w:ilvl w:val="0"/>
          <w:numId w:val="57"/>
        </w:numPr>
        <w:spacing w:after="40"/>
        <w:ind w:left="360"/>
        <w:jc w:val="both"/>
        <w:rPr>
          <w:i/>
          <w:iCs/>
          <w:color w:val="7F7F7F" w:themeColor="text1" w:themeTint="80"/>
          <w:sz w:val="22"/>
          <w:szCs w:val="22"/>
        </w:rPr>
      </w:pPr>
      <w:r w:rsidRPr="00502706">
        <w:rPr>
          <w:i/>
          <w:iCs/>
          <w:color w:val="7F7F7F" w:themeColor="text1" w:themeTint="80"/>
          <w:sz w:val="22"/>
        </w:rPr>
        <w:t xml:space="preserve">Jeżeli </w:t>
      </w:r>
      <w:r w:rsidR="003B296A" w:rsidRPr="00502706">
        <w:rPr>
          <w:i/>
          <w:iCs/>
          <w:color w:val="7F7F7F" w:themeColor="text1" w:themeTint="80"/>
          <w:sz w:val="22"/>
        </w:rPr>
        <w:t>W</w:t>
      </w:r>
      <w:r w:rsidRPr="00502706">
        <w:rPr>
          <w:i/>
          <w:iCs/>
          <w:color w:val="7F7F7F" w:themeColor="text1" w:themeTint="80"/>
          <w:sz w:val="22"/>
        </w:rPr>
        <w:t>ykonawcą jest podmiot powiązany w rozumieniu art. 11a ust 1 pkt.4 updop lub art. 23m ust.1 pkt.5 updof oraz gdy łączna kwota należności wypłacanych w roku podatkowym przekracza kwotę o której mowa w art. 26 ust 2e updop oraz art. 41 ust 12 updof, Zamawiający w dniu dokonania wypłaty jest zobowiązany pobrać zryczałtowany podatek od nadwyżki ponad tą kwotę  wg  stawki określonej w art.21 ust.1 pkt 1 updop oraz art. 29 ust.1 pkt.1 updof.</w:t>
      </w:r>
    </w:p>
    <w:p w14:paraId="14D1527C" w14:textId="1470546F" w:rsidR="002A3212" w:rsidRDefault="000C23F8">
      <w:pPr>
        <w:numPr>
          <w:ilvl w:val="0"/>
          <w:numId w:val="57"/>
        </w:numPr>
        <w:spacing w:after="40"/>
        <w:jc w:val="both"/>
        <w:rPr>
          <w:sz w:val="22"/>
          <w:szCs w:val="22"/>
        </w:rPr>
      </w:pPr>
      <w:bookmarkStart w:id="154"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rzychodowej z wynagrodzenia mu należnego. Każdy z członków Konsorcjum pozostaje dłużnikiem solidarnym, tzn. odpowiada za cały dług niezależnie od tego, który z członków Konsorcjum jest zleceniobiorcą usług świadczonych na</w:t>
      </w:r>
      <w:r w:rsidR="0043246F">
        <w:rPr>
          <w:sz w:val="22"/>
          <w:szCs w:val="22"/>
        </w:rPr>
        <w:t> </w:t>
      </w:r>
      <w:r w:rsidRPr="00F746F7">
        <w:rPr>
          <w:sz w:val="22"/>
          <w:szCs w:val="22"/>
        </w:rPr>
        <w:t xml:space="preserve">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2E8CB11D" w14:textId="2311AF26" w:rsidR="000C23F8" w:rsidRDefault="000C23F8" w:rsidP="006733CD">
      <w:pPr>
        <w:spacing w:after="40"/>
        <w:jc w:val="both"/>
        <w:rPr>
          <w:sz w:val="22"/>
          <w:szCs w:val="22"/>
        </w:rPr>
      </w:pPr>
      <w:bookmarkStart w:id="155" w:name="_Hlk155935130"/>
      <w:bookmarkEnd w:id="154"/>
    </w:p>
    <w:p w14:paraId="66737EEC" w14:textId="77777777" w:rsidR="000C23F8" w:rsidRPr="00E66F78" w:rsidRDefault="000C23F8" w:rsidP="006733CD">
      <w:pPr>
        <w:pStyle w:val="Nagwek2"/>
        <w:spacing w:before="0" w:after="40"/>
      </w:pPr>
      <w:bookmarkStart w:id="156" w:name="_Toc64016203"/>
      <w:bookmarkStart w:id="157" w:name="_Toc106095864"/>
      <w:bookmarkStart w:id="158" w:name="_Toc106096304"/>
      <w:bookmarkStart w:id="159" w:name="_Toc106096408"/>
      <w:bookmarkStart w:id="160" w:name="_Toc215225929"/>
      <w:r w:rsidRPr="00E66F78">
        <w:t>§ 5. Termin realizacji</w:t>
      </w:r>
      <w:bookmarkEnd w:id="156"/>
      <w:bookmarkEnd w:id="157"/>
      <w:bookmarkEnd w:id="158"/>
      <w:bookmarkEnd w:id="159"/>
      <w:bookmarkEnd w:id="160"/>
    </w:p>
    <w:p w14:paraId="5E86F3E7" w14:textId="1FABFF9B" w:rsidR="000C23F8" w:rsidRPr="0043246F" w:rsidRDefault="000C23F8">
      <w:pPr>
        <w:numPr>
          <w:ilvl w:val="0"/>
          <w:numId w:val="42"/>
        </w:numPr>
        <w:spacing w:after="40"/>
        <w:contextualSpacing/>
        <w:jc w:val="both"/>
        <w:rPr>
          <w:b/>
          <w:bCs/>
          <w:i/>
          <w:iCs/>
          <w:sz w:val="22"/>
          <w:szCs w:val="22"/>
        </w:rPr>
      </w:pPr>
      <w:r w:rsidRPr="00502706">
        <w:rPr>
          <w:sz w:val="22"/>
          <w:szCs w:val="22"/>
        </w:rPr>
        <w:t xml:space="preserve">Termin </w:t>
      </w:r>
      <w:r w:rsidR="00597893" w:rsidRPr="00502706">
        <w:rPr>
          <w:sz w:val="22"/>
          <w:szCs w:val="22"/>
        </w:rPr>
        <w:t>realizacji</w:t>
      </w:r>
      <w:r w:rsidRPr="00502706">
        <w:rPr>
          <w:sz w:val="22"/>
          <w:szCs w:val="22"/>
        </w:rPr>
        <w:t xml:space="preserve"> Umowy wynosi </w:t>
      </w:r>
      <w:bookmarkEnd w:id="140"/>
      <w:r w:rsidR="00B1779A" w:rsidRPr="0043246F">
        <w:rPr>
          <w:b/>
          <w:bCs/>
          <w:sz w:val="22"/>
          <w:szCs w:val="22"/>
        </w:rPr>
        <w:t>20 tygodni od daty podpisania umowy</w:t>
      </w:r>
      <w:r w:rsidR="0043246F">
        <w:rPr>
          <w:b/>
          <w:bCs/>
          <w:sz w:val="22"/>
          <w:szCs w:val="22"/>
        </w:rPr>
        <w:t>.</w:t>
      </w:r>
    </w:p>
    <w:p w14:paraId="36F4397B" w14:textId="77777777" w:rsidR="000C23F8" w:rsidRDefault="000C23F8" w:rsidP="006733CD">
      <w:pPr>
        <w:pStyle w:val="Nagwek2"/>
        <w:spacing w:before="0" w:after="40"/>
      </w:pPr>
      <w:bookmarkStart w:id="161" w:name="_Toc76637427"/>
      <w:bookmarkStart w:id="162" w:name="_Toc77251958"/>
      <w:bookmarkStart w:id="163" w:name="_Toc83291677"/>
      <w:bookmarkStart w:id="164" w:name="_Toc106095865"/>
      <w:bookmarkStart w:id="165" w:name="_Toc106096305"/>
      <w:bookmarkStart w:id="166" w:name="_Toc106096409"/>
      <w:bookmarkStart w:id="167" w:name="_Toc215225930"/>
      <w:bookmarkEnd w:id="155"/>
      <w:r>
        <w:t>§ 6. Gwarancja i postępowanie reklamacyjne</w:t>
      </w:r>
      <w:bookmarkEnd w:id="161"/>
      <w:bookmarkEnd w:id="162"/>
      <w:bookmarkEnd w:id="163"/>
      <w:bookmarkEnd w:id="164"/>
      <w:bookmarkEnd w:id="165"/>
      <w:bookmarkEnd w:id="166"/>
      <w:bookmarkEnd w:id="167"/>
    </w:p>
    <w:p w14:paraId="4244BF7C" w14:textId="4BA71FD5" w:rsidR="00C30D61" w:rsidRPr="0043246F" w:rsidRDefault="000C23F8">
      <w:pPr>
        <w:numPr>
          <w:ilvl w:val="0"/>
          <w:numId w:val="58"/>
        </w:numPr>
        <w:tabs>
          <w:tab w:val="clear" w:pos="426"/>
        </w:tabs>
        <w:spacing w:after="40"/>
        <w:ind w:hanging="426"/>
        <w:jc w:val="both"/>
        <w:rPr>
          <w:b/>
          <w:bCs/>
          <w:sz w:val="22"/>
          <w:szCs w:val="22"/>
        </w:rPr>
      </w:pPr>
      <w:r w:rsidRPr="0043246F">
        <w:rPr>
          <w:sz w:val="22"/>
          <w:szCs w:val="22"/>
        </w:rPr>
        <w:t xml:space="preserve">Wykonawca udziela </w:t>
      </w:r>
      <w:r w:rsidR="00942B74" w:rsidRPr="0043246F">
        <w:rPr>
          <w:sz w:val="22"/>
          <w:szCs w:val="22"/>
        </w:rPr>
        <w:t>24 miesięcznej</w:t>
      </w:r>
      <w:r w:rsidRPr="0043246F">
        <w:rPr>
          <w:sz w:val="22"/>
          <w:szCs w:val="22"/>
        </w:rPr>
        <w:t xml:space="preserve"> gwarancji na przedmiot </w:t>
      </w:r>
      <w:r w:rsidR="003B296A" w:rsidRPr="0043246F">
        <w:rPr>
          <w:sz w:val="22"/>
          <w:szCs w:val="22"/>
        </w:rPr>
        <w:t>U</w:t>
      </w:r>
      <w:r w:rsidRPr="0043246F">
        <w:rPr>
          <w:sz w:val="22"/>
          <w:szCs w:val="22"/>
        </w:rPr>
        <w:t>mowy, liczonej od dnia podpisania Protokołu odbioru</w:t>
      </w:r>
      <w:r w:rsidR="002B048C" w:rsidRPr="0043246F">
        <w:rPr>
          <w:sz w:val="22"/>
          <w:szCs w:val="22"/>
        </w:rPr>
        <w:t xml:space="preserve"> przez </w:t>
      </w:r>
      <w:r w:rsidR="00C30D61" w:rsidRPr="0043246F">
        <w:rPr>
          <w:sz w:val="22"/>
          <w:szCs w:val="22"/>
        </w:rPr>
        <w:t>upoważnionych przedstawicieli Stron wskazanych w Umowie.</w:t>
      </w:r>
    </w:p>
    <w:p w14:paraId="1B189060" w14:textId="77777777" w:rsidR="00942B74" w:rsidRPr="0043246F" w:rsidRDefault="00942B74">
      <w:pPr>
        <w:numPr>
          <w:ilvl w:val="0"/>
          <w:numId w:val="58"/>
        </w:numPr>
        <w:tabs>
          <w:tab w:val="clear" w:pos="426"/>
        </w:tabs>
        <w:spacing w:after="40"/>
        <w:ind w:hanging="426"/>
        <w:jc w:val="both"/>
        <w:rPr>
          <w:sz w:val="22"/>
          <w:szCs w:val="22"/>
        </w:rPr>
      </w:pPr>
      <w:r w:rsidRPr="0043246F">
        <w:rPr>
          <w:sz w:val="22"/>
          <w:szCs w:val="22"/>
        </w:rPr>
        <w:t>W przypadku dostarczenia wadliwego przedmiotu zamówienia, Wykonawca jest zobowiązany na własny koszt usunąć wady w terminie uzgodnionym przez obie strony.</w:t>
      </w:r>
    </w:p>
    <w:p w14:paraId="52A8D28A" w14:textId="77777777" w:rsidR="00942B74" w:rsidRPr="0043246F" w:rsidRDefault="00942B74">
      <w:pPr>
        <w:numPr>
          <w:ilvl w:val="0"/>
          <w:numId w:val="58"/>
        </w:numPr>
        <w:tabs>
          <w:tab w:val="clear" w:pos="426"/>
        </w:tabs>
        <w:spacing w:after="40"/>
        <w:ind w:hanging="426"/>
        <w:jc w:val="both"/>
        <w:rPr>
          <w:sz w:val="22"/>
          <w:szCs w:val="22"/>
        </w:rPr>
      </w:pPr>
      <w:r w:rsidRPr="0043246F">
        <w:rPr>
          <w:sz w:val="22"/>
          <w:szCs w:val="22"/>
        </w:rPr>
        <w:t>Wykonawca musi zapewnić serwis gwarancyjny i pogwarancyjny oraz dostawę części zamiennych do sprzedanych przez siebie urządzeń, co najmniej przez okres 5 lat.</w:t>
      </w:r>
    </w:p>
    <w:p w14:paraId="31A1CB3B" w14:textId="26054384" w:rsidR="00942B74" w:rsidRPr="0043246F" w:rsidRDefault="00942B74">
      <w:pPr>
        <w:numPr>
          <w:ilvl w:val="0"/>
          <w:numId w:val="58"/>
        </w:numPr>
        <w:tabs>
          <w:tab w:val="clear" w:pos="426"/>
        </w:tabs>
        <w:spacing w:after="40"/>
        <w:ind w:hanging="426"/>
        <w:jc w:val="both"/>
        <w:rPr>
          <w:sz w:val="22"/>
          <w:szCs w:val="22"/>
        </w:rPr>
      </w:pPr>
      <w:r w:rsidRPr="0043246F">
        <w:rPr>
          <w:sz w:val="22"/>
          <w:szCs w:val="22"/>
        </w:rPr>
        <w:t>Wykonawca zapewnia dostępność gwarancyjnych usług serwisowych przez 24 godziny na dobę we wszystkie dni tygodnia wraz z pokryciem kosztów dojazdu i transportu części do PGG S.A. Oddział KWK Piast-Ziemowit Ruch Piast.</w:t>
      </w:r>
    </w:p>
    <w:p w14:paraId="26FE5AC5" w14:textId="77777777" w:rsidR="00942B74" w:rsidRPr="0043246F" w:rsidRDefault="00942B74">
      <w:pPr>
        <w:numPr>
          <w:ilvl w:val="0"/>
          <w:numId w:val="58"/>
        </w:numPr>
        <w:tabs>
          <w:tab w:val="clear" w:pos="426"/>
        </w:tabs>
        <w:spacing w:after="40"/>
        <w:ind w:hanging="426"/>
        <w:jc w:val="both"/>
        <w:rPr>
          <w:sz w:val="22"/>
          <w:szCs w:val="22"/>
        </w:rPr>
      </w:pPr>
      <w:r w:rsidRPr="0043246F">
        <w:rPr>
          <w:sz w:val="22"/>
          <w:szCs w:val="22"/>
        </w:rPr>
        <w:t>Zgłoszenie się serwisu gwarancyjnego w siedzibie Zamawiającego, celem dokonania naprawy, nastąpi w czasie możliwie najkrótszym, jednak nie dłuższym niż 24 godziny od chwili telefonicznego powiadomienia Wykonawcy przez uprawnione osoby Zamawiającego, potwierdzonego e-mailem.</w:t>
      </w:r>
    </w:p>
    <w:p w14:paraId="22A8AEF2" w14:textId="5659419B" w:rsidR="00942B74" w:rsidRPr="0043246F" w:rsidRDefault="00942B74">
      <w:pPr>
        <w:numPr>
          <w:ilvl w:val="0"/>
          <w:numId w:val="58"/>
        </w:numPr>
        <w:tabs>
          <w:tab w:val="clear" w:pos="426"/>
        </w:tabs>
        <w:spacing w:after="40"/>
        <w:ind w:hanging="426"/>
        <w:jc w:val="both"/>
        <w:rPr>
          <w:sz w:val="22"/>
          <w:szCs w:val="22"/>
        </w:rPr>
      </w:pPr>
      <w:r w:rsidRPr="0043246F">
        <w:rPr>
          <w:sz w:val="22"/>
          <w:szCs w:val="22"/>
        </w:rPr>
        <w:t>Czas trwania napraw gwarancyjnych będzie określony przez Strony w protokole awarii, a okres ich trwania spowoduje wydłużenie okresu gwarancji.</w:t>
      </w:r>
    </w:p>
    <w:p w14:paraId="3C4C4BAA" w14:textId="3936C24F" w:rsidR="00942B74" w:rsidRPr="0043246F" w:rsidRDefault="00942B74">
      <w:pPr>
        <w:numPr>
          <w:ilvl w:val="0"/>
          <w:numId w:val="58"/>
        </w:numPr>
        <w:tabs>
          <w:tab w:val="clear" w:pos="426"/>
        </w:tabs>
        <w:spacing w:after="40"/>
        <w:ind w:hanging="426"/>
        <w:jc w:val="both"/>
        <w:rPr>
          <w:sz w:val="22"/>
          <w:szCs w:val="22"/>
        </w:rPr>
      </w:pPr>
      <w:r w:rsidRPr="0043246F">
        <w:rPr>
          <w:sz w:val="22"/>
          <w:szCs w:val="22"/>
        </w:rPr>
        <w:t>Wykonawca zobowiązany jest do wykonania bezpłatnych przeglądów serwisowych w czasie trwania gwarancji oraz do wykonania przeglądu serwisowego na koniec okresu gwarancyjnego.</w:t>
      </w:r>
    </w:p>
    <w:p w14:paraId="55FF808A" w14:textId="77777777" w:rsidR="00942B74" w:rsidRPr="0043246F" w:rsidRDefault="00942B74">
      <w:pPr>
        <w:numPr>
          <w:ilvl w:val="0"/>
          <w:numId w:val="58"/>
        </w:numPr>
        <w:tabs>
          <w:tab w:val="clear" w:pos="426"/>
        </w:tabs>
        <w:spacing w:after="40"/>
        <w:ind w:hanging="426"/>
        <w:jc w:val="both"/>
        <w:rPr>
          <w:sz w:val="22"/>
          <w:szCs w:val="22"/>
        </w:rPr>
      </w:pPr>
      <w:r w:rsidRPr="0043246F">
        <w:rPr>
          <w:sz w:val="22"/>
          <w:szCs w:val="22"/>
        </w:rPr>
        <w:t>Na czas wykonywania napraw gwarancyjnych poza siedzibą Zamawiającego, Wykonawca dostarczy sprzęt zamienny.</w:t>
      </w:r>
    </w:p>
    <w:p w14:paraId="1687DDE5" w14:textId="4E8FA6D9" w:rsidR="000C23F8" w:rsidRPr="00942B74" w:rsidRDefault="000C23F8">
      <w:pPr>
        <w:numPr>
          <w:ilvl w:val="0"/>
          <w:numId w:val="58"/>
        </w:numPr>
        <w:tabs>
          <w:tab w:val="clear" w:pos="426"/>
        </w:tabs>
        <w:spacing w:after="40"/>
        <w:ind w:hanging="426"/>
        <w:jc w:val="both"/>
        <w:rPr>
          <w:sz w:val="22"/>
          <w:szCs w:val="22"/>
        </w:rPr>
      </w:pPr>
      <w:r w:rsidRPr="00F8529D">
        <w:rPr>
          <w:sz w:val="22"/>
          <w:szCs w:val="22"/>
        </w:rPr>
        <w:t xml:space="preserve">W przypadku gdy producent dla zastosowanego wyrobu udziela dłuższego okresu gwarancji – obowiązuje gwarancja </w:t>
      </w:r>
      <w:r w:rsidR="00E42A3A" w:rsidRPr="00F8529D">
        <w:rPr>
          <w:sz w:val="22"/>
          <w:szCs w:val="22"/>
        </w:rPr>
        <w:t>p</w:t>
      </w:r>
      <w:r w:rsidRPr="00F8529D">
        <w:rPr>
          <w:sz w:val="22"/>
          <w:szCs w:val="22"/>
        </w:rPr>
        <w:t>roducenta.</w:t>
      </w:r>
    </w:p>
    <w:p w14:paraId="75586052" w14:textId="77777777" w:rsidR="000C23F8" w:rsidRPr="00F8529D" w:rsidRDefault="000C23F8">
      <w:pPr>
        <w:numPr>
          <w:ilvl w:val="0"/>
          <w:numId w:val="58"/>
        </w:numPr>
        <w:spacing w:after="40"/>
        <w:ind w:hanging="426"/>
        <w:jc w:val="both"/>
        <w:rPr>
          <w:sz w:val="22"/>
          <w:szCs w:val="22"/>
        </w:rPr>
      </w:pPr>
      <w:r w:rsidRPr="00F8529D">
        <w:rPr>
          <w:sz w:val="22"/>
          <w:szCs w:val="22"/>
        </w:rPr>
        <w:t>Wykonawca gwarantuje, że przedmiot Umowy:</w:t>
      </w:r>
    </w:p>
    <w:p w14:paraId="5A742A97" w14:textId="77777777" w:rsidR="000C23F8" w:rsidRPr="00367E8F" w:rsidRDefault="000C23F8">
      <w:pPr>
        <w:numPr>
          <w:ilvl w:val="0"/>
          <w:numId w:val="59"/>
        </w:numPr>
        <w:tabs>
          <w:tab w:val="left" w:pos="851"/>
        </w:tabs>
        <w:spacing w:after="40"/>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pPr>
        <w:numPr>
          <w:ilvl w:val="0"/>
          <w:numId w:val="59"/>
        </w:numPr>
        <w:tabs>
          <w:tab w:val="left" w:pos="851"/>
        </w:tabs>
        <w:spacing w:after="40"/>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pPr>
        <w:numPr>
          <w:ilvl w:val="0"/>
          <w:numId w:val="59"/>
        </w:numPr>
        <w:tabs>
          <w:tab w:val="left" w:pos="851"/>
        </w:tabs>
        <w:spacing w:after="40"/>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62C5B833" w:rsidR="000C23F8" w:rsidRPr="00367E8F" w:rsidRDefault="000C23F8">
      <w:pPr>
        <w:numPr>
          <w:ilvl w:val="0"/>
          <w:numId w:val="58"/>
        </w:numPr>
        <w:spacing w:after="40"/>
        <w:ind w:hanging="426"/>
        <w:jc w:val="both"/>
        <w:rPr>
          <w:sz w:val="22"/>
          <w:szCs w:val="22"/>
        </w:rPr>
      </w:pPr>
      <w:r w:rsidRPr="00367E8F">
        <w:rPr>
          <w:sz w:val="22"/>
          <w:szCs w:val="22"/>
        </w:rPr>
        <w:t xml:space="preserve">Przyjęcie lub odbiór przedmiotu Umowy w żadnym przypadku nie zwalnia Wykonawcy 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pPr>
        <w:numPr>
          <w:ilvl w:val="0"/>
          <w:numId w:val="58"/>
        </w:numPr>
        <w:spacing w:after="40"/>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pPr>
        <w:numPr>
          <w:ilvl w:val="0"/>
          <w:numId w:val="58"/>
        </w:numPr>
        <w:spacing w:after="40"/>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pPr>
        <w:numPr>
          <w:ilvl w:val="0"/>
          <w:numId w:val="58"/>
        </w:numPr>
        <w:spacing w:after="40"/>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pPr>
        <w:numPr>
          <w:ilvl w:val="0"/>
          <w:numId w:val="58"/>
        </w:numPr>
        <w:spacing w:after="40"/>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pPr>
        <w:numPr>
          <w:ilvl w:val="0"/>
          <w:numId w:val="58"/>
        </w:numPr>
        <w:spacing w:after="40"/>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pPr>
        <w:numPr>
          <w:ilvl w:val="0"/>
          <w:numId w:val="58"/>
        </w:numPr>
        <w:spacing w:after="40"/>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2BE50584" w14:textId="708655AB" w:rsidR="000C23F8" w:rsidRPr="00942B74" w:rsidRDefault="000C23F8">
      <w:pPr>
        <w:numPr>
          <w:ilvl w:val="0"/>
          <w:numId w:val="58"/>
        </w:numPr>
        <w:spacing w:after="40"/>
        <w:ind w:hanging="426"/>
        <w:jc w:val="both"/>
        <w:rPr>
          <w:sz w:val="22"/>
          <w:szCs w:val="22"/>
        </w:rPr>
      </w:pPr>
      <w:r w:rsidRPr="00367E8F">
        <w:rPr>
          <w:sz w:val="22"/>
          <w:szCs w:val="22"/>
        </w:rPr>
        <w:lastRenderedPageBreak/>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1376B047" w14:textId="77777777" w:rsidR="000C23F8" w:rsidRPr="00E66F78" w:rsidRDefault="000C23F8" w:rsidP="006733CD">
      <w:pPr>
        <w:pStyle w:val="Nagwek2"/>
        <w:spacing w:before="0" w:after="40"/>
      </w:pPr>
      <w:bookmarkStart w:id="168" w:name="_Toc64016204"/>
      <w:bookmarkStart w:id="169" w:name="_Toc106095866"/>
      <w:bookmarkStart w:id="170" w:name="_Toc106096306"/>
      <w:bookmarkStart w:id="171" w:name="_Toc106096410"/>
      <w:bookmarkStart w:id="172" w:name="_Toc215225931"/>
      <w:r w:rsidRPr="00E66F78">
        <w:t xml:space="preserve">§ </w:t>
      </w:r>
      <w:r>
        <w:t>7</w:t>
      </w:r>
      <w:r w:rsidRPr="00E66F78">
        <w:t>. Szczególne obowiązki Wykonawcy</w:t>
      </w:r>
      <w:bookmarkEnd w:id="168"/>
      <w:bookmarkEnd w:id="169"/>
      <w:bookmarkEnd w:id="170"/>
      <w:bookmarkEnd w:id="171"/>
      <w:bookmarkEnd w:id="172"/>
    </w:p>
    <w:p w14:paraId="31BDA678" w14:textId="77777777" w:rsidR="000C23F8" w:rsidRPr="00F8529D" w:rsidRDefault="000C23F8">
      <w:pPr>
        <w:numPr>
          <w:ilvl w:val="0"/>
          <w:numId w:val="43"/>
        </w:numPr>
        <w:spacing w:after="40"/>
        <w:jc w:val="both"/>
        <w:rPr>
          <w:sz w:val="22"/>
          <w:szCs w:val="22"/>
        </w:rPr>
      </w:pPr>
      <w:bookmarkStart w:id="173" w:name="_Hlk67826176"/>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022333" w:rsidRDefault="006A5D84">
      <w:pPr>
        <w:numPr>
          <w:ilvl w:val="0"/>
          <w:numId w:val="43"/>
        </w:numPr>
        <w:spacing w:after="40"/>
        <w:jc w:val="both"/>
        <w:rPr>
          <w:sz w:val="22"/>
          <w:szCs w:val="22"/>
        </w:rPr>
      </w:pPr>
      <w:bookmarkStart w:id="174" w:name="_Hlk146742119"/>
      <w:r w:rsidRPr="00022333">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022333" w:rsidRDefault="006A5D84">
      <w:pPr>
        <w:numPr>
          <w:ilvl w:val="1"/>
          <w:numId w:val="43"/>
        </w:numPr>
        <w:spacing w:after="40"/>
        <w:jc w:val="both"/>
        <w:rPr>
          <w:sz w:val="22"/>
          <w:szCs w:val="22"/>
        </w:rPr>
      </w:pPr>
      <w:r w:rsidRPr="00022333">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022333" w:rsidRDefault="006A5D84">
      <w:pPr>
        <w:numPr>
          <w:ilvl w:val="1"/>
          <w:numId w:val="43"/>
        </w:numPr>
        <w:spacing w:after="40"/>
        <w:jc w:val="both"/>
        <w:rPr>
          <w:sz w:val="22"/>
          <w:szCs w:val="22"/>
        </w:rPr>
      </w:pPr>
      <w:r w:rsidRPr="00022333">
        <w:rPr>
          <w:sz w:val="22"/>
          <w:szCs w:val="22"/>
        </w:rPr>
        <w:t xml:space="preserve">wykorzystywanie wielokrotne utworu do realizacji celów, zadań i inwestycji Zamawiającego, </w:t>
      </w:r>
    </w:p>
    <w:p w14:paraId="43FD85C1" w14:textId="77777777" w:rsidR="006A5D84" w:rsidRPr="00022333" w:rsidRDefault="006A5D84">
      <w:pPr>
        <w:numPr>
          <w:ilvl w:val="1"/>
          <w:numId w:val="43"/>
        </w:numPr>
        <w:spacing w:after="40"/>
        <w:jc w:val="both"/>
        <w:rPr>
          <w:sz w:val="22"/>
          <w:szCs w:val="22"/>
        </w:rPr>
      </w:pPr>
      <w:r w:rsidRPr="00022333">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022333" w:rsidRDefault="006A5D84">
      <w:pPr>
        <w:numPr>
          <w:ilvl w:val="1"/>
          <w:numId w:val="43"/>
        </w:numPr>
        <w:spacing w:after="40"/>
        <w:jc w:val="both"/>
        <w:rPr>
          <w:sz w:val="22"/>
          <w:szCs w:val="22"/>
        </w:rPr>
      </w:pPr>
      <w:r w:rsidRPr="00022333">
        <w:rPr>
          <w:sz w:val="22"/>
          <w:szCs w:val="22"/>
        </w:rPr>
        <w:t>tłumaczenie, przystosowywanie, zmiana układu lub jakichkolwiek innych zmian w utworze,</w:t>
      </w:r>
    </w:p>
    <w:p w14:paraId="755BBA7D" w14:textId="77777777" w:rsidR="006A5D84" w:rsidRPr="00022333" w:rsidRDefault="006A5D84">
      <w:pPr>
        <w:numPr>
          <w:ilvl w:val="1"/>
          <w:numId w:val="43"/>
        </w:numPr>
        <w:spacing w:after="40"/>
        <w:jc w:val="both"/>
        <w:rPr>
          <w:sz w:val="22"/>
          <w:szCs w:val="22"/>
        </w:rPr>
      </w:pPr>
      <w:r w:rsidRPr="00022333">
        <w:rPr>
          <w:sz w:val="22"/>
          <w:szCs w:val="22"/>
        </w:rPr>
        <w:t>wprowadzanie do pamięci komputera i urządzeń zewnętrznych,</w:t>
      </w:r>
    </w:p>
    <w:p w14:paraId="5B0E539B" w14:textId="77777777" w:rsidR="006A5D84" w:rsidRPr="00022333" w:rsidRDefault="006A5D84">
      <w:pPr>
        <w:numPr>
          <w:ilvl w:val="1"/>
          <w:numId w:val="43"/>
        </w:numPr>
        <w:spacing w:after="40"/>
        <w:jc w:val="both"/>
        <w:rPr>
          <w:sz w:val="22"/>
          <w:szCs w:val="22"/>
        </w:rPr>
      </w:pPr>
      <w:r w:rsidRPr="00022333">
        <w:rPr>
          <w:sz w:val="22"/>
          <w:szCs w:val="22"/>
        </w:rPr>
        <w:t>wprowadzanie i udostępnianie w sieci Internet i innych sieciach komputerowych,</w:t>
      </w:r>
    </w:p>
    <w:p w14:paraId="4FAA476F" w14:textId="76EE37BF" w:rsidR="006A5D84" w:rsidRPr="00022333" w:rsidRDefault="006A5D84">
      <w:pPr>
        <w:numPr>
          <w:ilvl w:val="1"/>
          <w:numId w:val="43"/>
        </w:numPr>
        <w:spacing w:after="40"/>
        <w:jc w:val="both"/>
        <w:rPr>
          <w:sz w:val="22"/>
          <w:szCs w:val="22"/>
        </w:rPr>
      </w:pPr>
      <w:r w:rsidRPr="00022333">
        <w:rPr>
          <w:sz w:val="22"/>
          <w:szCs w:val="22"/>
        </w:rPr>
        <w:t>wykorzystanie w zakresie koniecznym dla prawidłowej eksploatacji utworu w</w:t>
      </w:r>
      <w:r w:rsidR="00022333">
        <w:rPr>
          <w:sz w:val="22"/>
          <w:szCs w:val="22"/>
        </w:rPr>
        <w:t xml:space="preserve"> </w:t>
      </w:r>
      <w:r w:rsidRPr="00022333">
        <w:rPr>
          <w:sz w:val="22"/>
          <w:szCs w:val="22"/>
        </w:rPr>
        <w:t>przedsiębiorstwie Zamawiającego w dowolnym miejscu i czasie w dowolnej liczbie,</w:t>
      </w:r>
    </w:p>
    <w:p w14:paraId="52835D44" w14:textId="77777777" w:rsidR="006A5D84" w:rsidRPr="00022333" w:rsidRDefault="006A5D84">
      <w:pPr>
        <w:numPr>
          <w:ilvl w:val="1"/>
          <w:numId w:val="43"/>
        </w:numPr>
        <w:spacing w:after="40"/>
        <w:jc w:val="both"/>
        <w:rPr>
          <w:sz w:val="22"/>
          <w:szCs w:val="22"/>
        </w:rPr>
      </w:pPr>
      <w:r w:rsidRPr="00022333">
        <w:rPr>
          <w:sz w:val="22"/>
          <w:szCs w:val="22"/>
        </w:rPr>
        <w:t>udostępnianie osobom i podmiotom trzecim, w tym także wykonanych kopii za wyjątkiem oprogramowania i kodów źródłowych,</w:t>
      </w:r>
    </w:p>
    <w:p w14:paraId="149DE1C8" w14:textId="77777777" w:rsidR="006A5D84" w:rsidRPr="00022333" w:rsidRDefault="006A5D84">
      <w:pPr>
        <w:numPr>
          <w:ilvl w:val="1"/>
          <w:numId w:val="43"/>
        </w:numPr>
        <w:spacing w:after="40"/>
        <w:jc w:val="both"/>
        <w:rPr>
          <w:sz w:val="22"/>
          <w:szCs w:val="22"/>
        </w:rPr>
      </w:pPr>
      <w:r w:rsidRPr="00022333">
        <w:rPr>
          <w:sz w:val="22"/>
          <w:szCs w:val="22"/>
        </w:rPr>
        <w:t>wielokrotne wykorzystywanie do opracowania i realizacji projektu technicznego z przedmiarami i kosztorysami inwestorskimi,</w:t>
      </w:r>
    </w:p>
    <w:p w14:paraId="07EB749A" w14:textId="77777777" w:rsidR="006A5D84" w:rsidRPr="00022333" w:rsidRDefault="006A5D84">
      <w:pPr>
        <w:numPr>
          <w:ilvl w:val="1"/>
          <w:numId w:val="43"/>
        </w:numPr>
        <w:spacing w:after="40"/>
        <w:jc w:val="both"/>
        <w:rPr>
          <w:sz w:val="22"/>
          <w:szCs w:val="22"/>
        </w:rPr>
      </w:pPr>
      <w:r w:rsidRPr="00022333">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022333" w:rsidRDefault="006A5D84">
      <w:pPr>
        <w:numPr>
          <w:ilvl w:val="1"/>
          <w:numId w:val="43"/>
        </w:numPr>
        <w:spacing w:after="40"/>
        <w:jc w:val="both"/>
        <w:rPr>
          <w:sz w:val="22"/>
          <w:szCs w:val="22"/>
        </w:rPr>
      </w:pPr>
      <w:r w:rsidRPr="00022333">
        <w:rPr>
          <w:sz w:val="22"/>
          <w:szCs w:val="22"/>
        </w:rPr>
        <w:t>korzystanie z utworu oraz ich egzemplarzy w celu promocji lub reklamy różnych wydarzeń (w prasie, telewizji, Internecie) oraz w celach komercyjnych związanych z działalnością statutową Zamawiającego,</w:t>
      </w:r>
    </w:p>
    <w:p w14:paraId="5CBB7BD7" w14:textId="77777777" w:rsidR="006A5D84" w:rsidRPr="00022333" w:rsidRDefault="006A5D84">
      <w:pPr>
        <w:numPr>
          <w:ilvl w:val="1"/>
          <w:numId w:val="43"/>
        </w:numPr>
        <w:spacing w:after="40"/>
        <w:jc w:val="both"/>
        <w:rPr>
          <w:sz w:val="22"/>
          <w:szCs w:val="22"/>
        </w:rPr>
      </w:pPr>
      <w:r w:rsidRPr="00022333">
        <w:rPr>
          <w:sz w:val="22"/>
          <w:szCs w:val="22"/>
        </w:rPr>
        <w:t>przetwarzanie, wprowadzanie zmian, poprawek i modyfikacji,</w:t>
      </w:r>
    </w:p>
    <w:p w14:paraId="1F8AC84A" w14:textId="02F34D04" w:rsidR="006A5D84" w:rsidRPr="00022333" w:rsidRDefault="006A5D84">
      <w:pPr>
        <w:numPr>
          <w:ilvl w:val="1"/>
          <w:numId w:val="43"/>
        </w:numPr>
        <w:spacing w:after="40"/>
        <w:jc w:val="both"/>
        <w:rPr>
          <w:sz w:val="22"/>
          <w:szCs w:val="22"/>
        </w:rPr>
      </w:pPr>
      <w:r w:rsidRPr="00022333">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022333" w:rsidRDefault="006A5D84">
      <w:pPr>
        <w:numPr>
          <w:ilvl w:val="0"/>
          <w:numId w:val="43"/>
        </w:numPr>
        <w:spacing w:after="40"/>
        <w:jc w:val="both"/>
        <w:rPr>
          <w:sz w:val="22"/>
          <w:szCs w:val="22"/>
        </w:rPr>
      </w:pPr>
      <w:r w:rsidRPr="00022333">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022333" w:rsidRDefault="006A5D84">
      <w:pPr>
        <w:numPr>
          <w:ilvl w:val="0"/>
          <w:numId w:val="43"/>
        </w:numPr>
        <w:spacing w:after="40"/>
        <w:jc w:val="both"/>
        <w:rPr>
          <w:sz w:val="22"/>
          <w:szCs w:val="22"/>
        </w:rPr>
      </w:pPr>
      <w:r w:rsidRPr="00022333">
        <w:rPr>
          <w:sz w:val="22"/>
          <w:szCs w:val="22"/>
        </w:rPr>
        <w:t xml:space="preserve">Wykonawca uprawnia Zamawiającego do wyrażania zgody na wykonywanie praw zależnych do utworów na polach eksploatacji, o których mowa ust. </w:t>
      </w:r>
      <w:r w:rsidR="00480043" w:rsidRPr="00022333">
        <w:rPr>
          <w:sz w:val="22"/>
          <w:szCs w:val="22"/>
        </w:rPr>
        <w:t>4</w:t>
      </w:r>
      <w:r w:rsidRPr="00022333">
        <w:rPr>
          <w:sz w:val="22"/>
          <w:szCs w:val="22"/>
        </w:rPr>
        <w:t xml:space="preserve"> powyżej przez osoby trzecie.</w:t>
      </w:r>
    </w:p>
    <w:bookmarkEnd w:id="174"/>
    <w:p w14:paraId="2A489FB5" w14:textId="77777777" w:rsidR="00AD48CF" w:rsidRPr="00022333" w:rsidRDefault="00AD48CF">
      <w:pPr>
        <w:numPr>
          <w:ilvl w:val="0"/>
          <w:numId w:val="43"/>
        </w:numPr>
        <w:spacing w:after="40"/>
        <w:jc w:val="both"/>
        <w:rPr>
          <w:sz w:val="22"/>
          <w:szCs w:val="22"/>
        </w:rPr>
      </w:pPr>
      <w:r w:rsidRPr="00022333">
        <w:rPr>
          <w:sz w:val="22"/>
          <w:szCs w:val="22"/>
        </w:rPr>
        <w:t>Wykonawcy, którzy złożyli ofertę wspólną odpowiadają solidarnie za realizację zamówienia.</w:t>
      </w:r>
    </w:p>
    <w:p w14:paraId="729DFF6D" w14:textId="7CDFB7C6" w:rsidR="000C23F8" w:rsidRPr="00C30D61" w:rsidRDefault="000C23F8" w:rsidP="00942B74">
      <w:pPr>
        <w:pStyle w:val="Nagwek2"/>
        <w:spacing w:before="0" w:after="120"/>
      </w:pPr>
      <w:bookmarkStart w:id="175" w:name="_Toc106095867"/>
      <w:bookmarkStart w:id="176" w:name="_Toc106096307"/>
      <w:bookmarkStart w:id="177" w:name="_Toc106096411"/>
      <w:bookmarkStart w:id="178" w:name="_Toc215225932"/>
      <w:bookmarkEnd w:id="173"/>
      <w:r w:rsidRPr="00C30D61">
        <w:lastRenderedPageBreak/>
        <w:t>§ 8. Zabezpieczenie należytego wykonania Umowy</w:t>
      </w:r>
      <w:bookmarkEnd w:id="175"/>
      <w:bookmarkEnd w:id="176"/>
      <w:bookmarkEnd w:id="177"/>
      <w:r w:rsidRPr="00C30D61">
        <w:t xml:space="preserve"> </w:t>
      </w:r>
      <w:r w:rsidR="00942B74" w:rsidRPr="00942B74">
        <w:rPr>
          <w:i/>
          <w:iCs/>
        </w:rPr>
        <w:t>(nie dotyczy)</w:t>
      </w:r>
      <w:bookmarkEnd w:id="178"/>
    </w:p>
    <w:p w14:paraId="5C6120CB" w14:textId="282D6375" w:rsidR="000C23F8" w:rsidRPr="00DF1FE2" w:rsidRDefault="000C23F8" w:rsidP="006733CD">
      <w:pPr>
        <w:pStyle w:val="Nagwek2"/>
        <w:spacing w:before="0" w:after="40"/>
      </w:pPr>
      <w:bookmarkStart w:id="179" w:name="_Toc64016205"/>
      <w:bookmarkStart w:id="180" w:name="_Toc106095868"/>
      <w:bookmarkStart w:id="181" w:name="_Toc106096308"/>
      <w:bookmarkStart w:id="182" w:name="_Toc106096412"/>
      <w:bookmarkStart w:id="183" w:name="_Toc215225933"/>
      <w:r w:rsidRPr="00DF1FE2">
        <w:t>§ 9. Wymagania dotyczące zatrudnienia</w:t>
      </w:r>
      <w:bookmarkEnd w:id="179"/>
      <w:bookmarkEnd w:id="180"/>
      <w:bookmarkEnd w:id="181"/>
      <w:bookmarkEnd w:id="182"/>
      <w:bookmarkEnd w:id="183"/>
    </w:p>
    <w:p w14:paraId="0F2746A8" w14:textId="77777777" w:rsidR="00C95AC0" w:rsidRPr="00F8529D" w:rsidRDefault="00C95AC0">
      <w:pPr>
        <w:numPr>
          <w:ilvl w:val="0"/>
          <w:numId w:val="46"/>
        </w:numPr>
        <w:spacing w:after="40"/>
        <w:jc w:val="both"/>
        <w:rPr>
          <w:sz w:val="22"/>
          <w:szCs w:val="22"/>
        </w:rPr>
      </w:pPr>
      <w:bookmarkStart w:id="184" w:name="_Hlk67826210"/>
      <w:r w:rsidRPr="00DF1FE2">
        <w:rPr>
          <w:sz w:val="22"/>
          <w:szCs w:val="22"/>
        </w:rPr>
        <w:t xml:space="preserve">Wykonawca </w:t>
      </w:r>
      <w:r w:rsidRPr="00F8529D">
        <w:rPr>
          <w:sz w:val="22"/>
          <w:szCs w:val="22"/>
        </w:rPr>
        <w:t xml:space="preserve">jest odpowiedzialny za zatrudnienie </w:t>
      </w:r>
      <w:bookmarkStart w:id="185" w:name="_Hlk144462323"/>
      <w:r w:rsidRPr="00F8529D">
        <w:rPr>
          <w:sz w:val="22"/>
          <w:szCs w:val="22"/>
        </w:rPr>
        <w:t>do realizacji zamówienia pracowników zgodnie z obowiązującymi przepisami prawa</w:t>
      </w:r>
      <w:bookmarkEnd w:id="185"/>
      <w:r w:rsidRPr="00F8529D">
        <w:rPr>
          <w:sz w:val="22"/>
          <w:szCs w:val="22"/>
        </w:rPr>
        <w:t xml:space="preserve">, </w:t>
      </w:r>
      <w:bookmarkStart w:id="186" w:name="_Hlk144462332"/>
      <w:r w:rsidRPr="00F8529D">
        <w:rPr>
          <w:sz w:val="22"/>
          <w:szCs w:val="22"/>
        </w:rPr>
        <w:t>a także do zapewnienia, że Podwykonawca także zatrudniał będzie do realizacji zamówienia pracowników zgodnie z obowiązującymi przepisami prawa</w:t>
      </w:r>
      <w:bookmarkEnd w:id="186"/>
      <w:r w:rsidRPr="00F8529D">
        <w:rPr>
          <w:sz w:val="22"/>
          <w:szCs w:val="22"/>
        </w:rPr>
        <w:t>.</w:t>
      </w:r>
    </w:p>
    <w:p w14:paraId="6D83E7DE" w14:textId="1EB35FE6" w:rsidR="000C23F8" w:rsidRPr="00F8529D" w:rsidRDefault="000C23F8">
      <w:pPr>
        <w:numPr>
          <w:ilvl w:val="0"/>
          <w:numId w:val="46"/>
        </w:numPr>
        <w:spacing w:after="40"/>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6CF89A65" w:rsidR="000C23F8" w:rsidRPr="00F8529D" w:rsidRDefault="000C23F8">
      <w:pPr>
        <w:numPr>
          <w:ilvl w:val="1"/>
          <w:numId w:val="46"/>
        </w:numPr>
        <w:spacing w:after="40"/>
        <w:ind w:hanging="357"/>
        <w:jc w:val="both"/>
        <w:rPr>
          <w:sz w:val="22"/>
          <w:szCs w:val="22"/>
        </w:rPr>
      </w:pPr>
      <w:r w:rsidRPr="00F8529D">
        <w:rPr>
          <w:sz w:val="22"/>
          <w:szCs w:val="22"/>
        </w:rPr>
        <w:t>żądania oświadczeń i dokumentów w zakresie potwierdzenia spełniania ww. wymogów i</w:t>
      </w:r>
      <w:r w:rsidR="00177854">
        <w:rPr>
          <w:sz w:val="22"/>
          <w:szCs w:val="22"/>
        </w:rPr>
        <w:t> </w:t>
      </w:r>
      <w:r w:rsidRPr="00F8529D">
        <w:rPr>
          <w:sz w:val="22"/>
          <w:szCs w:val="22"/>
        </w:rPr>
        <w:t>dokonywania ich oceny,</w:t>
      </w:r>
    </w:p>
    <w:p w14:paraId="0BE58159" w14:textId="74EFA9FE" w:rsidR="000C23F8" w:rsidRPr="00F8529D" w:rsidRDefault="000C23F8">
      <w:pPr>
        <w:numPr>
          <w:ilvl w:val="1"/>
          <w:numId w:val="46"/>
        </w:numPr>
        <w:spacing w:after="40"/>
        <w:ind w:hanging="357"/>
        <w:jc w:val="both"/>
        <w:rPr>
          <w:sz w:val="22"/>
          <w:szCs w:val="22"/>
        </w:rPr>
      </w:pPr>
      <w:r w:rsidRPr="00F8529D">
        <w:rPr>
          <w:sz w:val="22"/>
          <w:szCs w:val="22"/>
        </w:rPr>
        <w:t>żądania wyjaśnień w przypadku wątpliwości w zakresie potwierdzenia spełniania ww. wymogów,</w:t>
      </w:r>
    </w:p>
    <w:p w14:paraId="7E9FEEBF" w14:textId="77777777" w:rsidR="000C23F8" w:rsidRPr="00F8529D" w:rsidRDefault="000C23F8">
      <w:pPr>
        <w:numPr>
          <w:ilvl w:val="1"/>
          <w:numId w:val="46"/>
        </w:numPr>
        <w:spacing w:after="40"/>
        <w:ind w:hanging="357"/>
        <w:jc w:val="both"/>
        <w:rPr>
          <w:sz w:val="22"/>
          <w:szCs w:val="22"/>
        </w:rPr>
      </w:pPr>
      <w:r w:rsidRPr="00F8529D">
        <w:rPr>
          <w:sz w:val="22"/>
          <w:szCs w:val="22"/>
        </w:rPr>
        <w:t>przeprowadzania kontroli na miejscu wykonywania świadczenia.</w:t>
      </w:r>
    </w:p>
    <w:p w14:paraId="58971729" w14:textId="5F92D13C" w:rsidR="000C23F8" w:rsidRPr="00E66F78" w:rsidRDefault="00B22A19">
      <w:pPr>
        <w:numPr>
          <w:ilvl w:val="0"/>
          <w:numId w:val="46"/>
        </w:numPr>
        <w:spacing w:after="40"/>
        <w:ind w:hanging="357"/>
        <w:jc w:val="both"/>
        <w:rPr>
          <w:sz w:val="22"/>
          <w:szCs w:val="22"/>
        </w:rPr>
      </w:pPr>
      <w:r w:rsidRPr="00F8529D">
        <w:rPr>
          <w:sz w:val="22"/>
          <w:szCs w:val="22"/>
        </w:rPr>
        <w:t>W przypadku, gdy zgodnie z ust. 1 Zamawiający wymaga zatrudnienia przez Wykonawcę lub Podwykonawcę do realizacji zamówienia pracowników na podstawie umowy 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o pracę przez Wykonawcę lub Podwykonawcę osób wykonujących wskazane w</w:t>
      </w:r>
      <w:r w:rsidR="00177854">
        <w:rPr>
          <w:sz w:val="22"/>
          <w:szCs w:val="22"/>
        </w:rPr>
        <w:t> </w:t>
      </w:r>
      <w:r w:rsidR="000C23F8" w:rsidRPr="00E66F78">
        <w:rPr>
          <w:sz w:val="22"/>
          <w:szCs w:val="22"/>
        </w:rPr>
        <w:t>ust. 1 czynności w trakcie realizacji zamówienia:</w:t>
      </w:r>
    </w:p>
    <w:p w14:paraId="376070D0" w14:textId="1CB42436" w:rsidR="000C23F8" w:rsidRPr="00E66F78" w:rsidRDefault="000C23F8">
      <w:pPr>
        <w:numPr>
          <w:ilvl w:val="1"/>
          <w:numId w:val="46"/>
        </w:numPr>
        <w:spacing w:after="40"/>
        <w:ind w:hanging="357"/>
        <w:jc w:val="both"/>
        <w:rPr>
          <w:sz w:val="22"/>
          <w:szCs w:val="22"/>
        </w:rPr>
      </w:pPr>
      <w:r w:rsidRPr="00E66F78">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9D4AB24" w14:textId="77777777" w:rsidR="000C23F8" w:rsidRPr="00E66F78" w:rsidRDefault="000C23F8">
      <w:pPr>
        <w:numPr>
          <w:ilvl w:val="1"/>
          <w:numId w:val="46"/>
        </w:numPr>
        <w:spacing w:after="40"/>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1A5FD08D" w:rsidR="000C23F8" w:rsidRPr="00E66F78" w:rsidRDefault="000C23F8">
      <w:pPr>
        <w:numPr>
          <w:ilvl w:val="1"/>
          <w:numId w:val="46"/>
        </w:numPr>
        <w:spacing w:after="40"/>
        <w:ind w:hanging="357"/>
        <w:jc w:val="both"/>
        <w:rPr>
          <w:sz w:val="22"/>
          <w:szCs w:val="22"/>
        </w:rPr>
      </w:pPr>
      <w:r w:rsidRPr="00E66F78">
        <w:rPr>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6EEE5AB9" w14:textId="77777777" w:rsidR="000C23F8" w:rsidRPr="00E66F78" w:rsidRDefault="000C23F8">
      <w:pPr>
        <w:numPr>
          <w:ilvl w:val="1"/>
          <w:numId w:val="46"/>
        </w:numPr>
        <w:spacing w:after="40"/>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045F8FF3" w:rsidR="000C23F8" w:rsidRPr="00F8529D" w:rsidRDefault="000C23F8">
      <w:pPr>
        <w:numPr>
          <w:ilvl w:val="0"/>
          <w:numId w:val="46"/>
        </w:numPr>
        <w:spacing w:after="40"/>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weryfikacji zatrudnienia na podstawie umowy o pracę, w szczególności imię i nazwisko zatrudnionego pracownika, datę zawarcia umowy o pracę, rodzaj umowy o pracę i zakres obowiązków pracownika.</w:t>
      </w:r>
      <w:r w:rsidR="00030641" w:rsidRPr="00F8529D">
        <w:rPr>
          <w:sz w:val="22"/>
          <w:szCs w:val="22"/>
        </w:rPr>
        <w:t xml:space="preserve"> Wykonawca lub Podwykonawca zobowiązany jest</w:t>
      </w:r>
      <w:r w:rsidR="00177854">
        <w:rPr>
          <w:sz w:val="22"/>
          <w:szCs w:val="22"/>
        </w:rPr>
        <w:t xml:space="preserve"> </w:t>
      </w:r>
      <w:r w:rsidR="00030641" w:rsidRPr="00F8529D">
        <w:rPr>
          <w:sz w:val="22"/>
          <w:szCs w:val="22"/>
        </w:rPr>
        <w:t>zanonimizować pozostałe dane dotyczące pracownika w sposób zapewniający ochronę danych osobowych, zgodnie z</w:t>
      </w:r>
      <w:r w:rsidR="00177854">
        <w:rPr>
          <w:sz w:val="22"/>
          <w:szCs w:val="22"/>
        </w:rPr>
        <w:t xml:space="preserve"> </w:t>
      </w:r>
      <w:r w:rsidR="00030641" w:rsidRPr="00F8529D">
        <w:rPr>
          <w:sz w:val="22"/>
          <w:szCs w:val="22"/>
        </w:rPr>
        <w:t>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87" w:name="_Hlk27122381"/>
      <w:r w:rsidR="00030641" w:rsidRPr="00F8529D">
        <w:rPr>
          <w:sz w:val="22"/>
          <w:szCs w:val="22"/>
        </w:rPr>
        <w:t>Dz.U. z 2019 r. poz. 1781</w:t>
      </w:r>
      <w:bookmarkEnd w:id="187"/>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pPr>
        <w:numPr>
          <w:ilvl w:val="0"/>
          <w:numId w:val="46"/>
        </w:numPr>
        <w:spacing w:after="40"/>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393B89FE" w:rsidR="000C23F8" w:rsidRPr="00F8529D" w:rsidRDefault="000C23F8">
      <w:pPr>
        <w:numPr>
          <w:ilvl w:val="0"/>
          <w:numId w:val="46"/>
        </w:numPr>
        <w:spacing w:after="40"/>
        <w:ind w:hanging="357"/>
        <w:jc w:val="both"/>
        <w:rPr>
          <w:sz w:val="22"/>
          <w:szCs w:val="22"/>
        </w:rPr>
      </w:pPr>
      <w:bookmarkStart w:id="188"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w:t>
      </w:r>
      <w:r w:rsidR="00177854">
        <w:rPr>
          <w:sz w:val="22"/>
          <w:szCs w:val="22"/>
        </w:rPr>
        <w:t> </w:t>
      </w:r>
      <w:r w:rsidR="006A5D84" w:rsidRPr="00F8529D">
        <w:rPr>
          <w:sz w:val="22"/>
          <w:szCs w:val="22"/>
        </w:rPr>
        <w:t>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 xml:space="preserve">a w razie konieczności poniesienia przez Zamawiającego jakichkolwiek dodatkowych kosztów z tym związanych, w szczególności kar i składek z tytułu </w:t>
      </w:r>
      <w:r w:rsidR="006A5D84" w:rsidRPr="00F8529D">
        <w:rPr>
          <w:sz w:val="22"/>
          <w:szCs w:val="22"/>
        </w:rPr>
        <w:lastRenderedPageBreak/>
        <w:t>ubezpieczenia społecznego oraz odsetek od zaległości z tytułu obciążeń publicznoprawnych, a także kosztów sądowych, Zamawiający obciąży dodatkowo Wykonawcę tymi kosztami.</w:t>
      </w:r>
    </w:p>
    <w:bookmarkEnd w:id="188"/>
    <w:p w14:paraId="56C69D97" w14:textId="704D391F" w:rsidR="000C23F8" w:rsidRPr="00F8529D" w:rsidRDefault="000C23F8">
      <w:pPr>
        <w:numPr>
          <w:ilvl w:val="0"/>
          <w:numId w:val="46"/>
        </w:numPr>
        <w:spacing w:after="40"/>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a stosunek pracy został z nimi rozwiązany na podstawie artykułu 52 § 1 pkt. 1) i 3) Kodeksu Pracy.</w:t>
      </w:r>
    </w:p>
    <w:p w14:paraId="1C989F45" w14:textId="3CBC2EE5" w:rsidR="000C23F8" w:rsidRPr="00F8529D" w:rsidRDefault="000C23F8">
      <w:pPr>
        <w:numPr>
          <w:ilvl w:val="0"/>
          <w:numId w:val="46"/>
        </w:numPr>
        <w:spacing w:after="40"/>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i terminową realizację zamówienia przy zatrudnieniu innych osób.</w:t>
      </w:r>
    </w:p>
    <w:p w14:paraId="2622E5BF" w14:textId="77777777" w:rsidR="000C23F8" w:rsidRPr="00F8529D" w:rsidRDefault="000C23F8">
      <w:pPr>
        <w:numPr>
          <w:ilvl w:val="0"/>
          <w:numId w:val="46"/>
        </w:numPr>
        <w:spacing w:after="40"/>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6733CD">
      <w:pPr>
        <w:pStyle w:val="Nagwek2"/>
        <w:spacing w:before="0" w:after="40"/>
      </w:pPr>
      <w:bookmarkStart w:id="189" w:name="_Toc64016206"/>
      <w:bookmarkStart w:id="190" w:name="_Toc106095869"/>
      <w:bookmarkStart w:id="191" w:name="_Toc106096309"/>
      <w:bookmarkStart w:id="192" w:name="_Toc106096413"/>
      <w:bookmarkStart w:id="193" w:name="_Toc215225934"/>
      <w:bookmarkStart w:id="194" w:name="_Hlk147301573"/>
      <w:bookmarkEnd w:id="184"/>
      <w:r w:rsidRPr="00F8529D">
        <w:t>§ 10. Podwykonawstwo</w:t>
      </w:r>
      <w:bookmarkEnd w:id="189"/>
      <w:bookmarkEnd w:id="190"/>
      <w:bookmarkEnd w:id="191"/>
      <w:bookmarkEnd w:id="192"/>
      <w:bookmarkEnd w:id="193"/>
    </w:p>
    <w:p w14:paraId="64F55AD4" w14:textId="3A2374FD" w:rsidR="00430097" w:rsidRPr="00F8529D" w:rsidRDefault="00430097">
      <w:pPr>
        <w:numPr>
          <w:ilvl w:val="0"/>
          <w:numId w:val="55"/>
        </w:numPr>
        <w:spacing w:after="40"/>
        <w:ind w:left="284" w:hanging="284"/>
        <w:jc w:val="both"/>
        <w:rPr>
          <w:sz w:val="22"/>
          <w:szCs w:val="22"/>
        </w:rPr>
      </w:pPr>
      <w:bookmarkStart w:id="195" w:name="_Hlk68846287"/>
      <w:bookmarkEnd w:id="194"/>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pPr>
        <w:numPr>
          <w:ilvl w:val="0"/>
          <w:numId w:val="55"/>
        </w:numPr>
        <w:spacing w:after="40"/>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55"/>
        </w:numPr>
        <w:spacing w:after="40"/>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55"/>
        </w:numPr>
        <w:spacing w:after="40"/>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55"/>
        </w:numPr>
        <w:spacing w:after="40"/>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55"/>
        </w:numPr>
        <w:spacing w:after="40"/>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55"/>
        </w:numPr>
        <w:spacing w:after="40"/>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55"/>
        </w:numPr>
        <w:spacing w:after="40"/>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55"/>
        </w:numPr>
        <w:spacing w:after="40"/>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pPr>
        <w:pStyle w:val="Akapitzlist"/>
        <w:numPr>
          <w:ilvl w:val="1"/>
          <w:numId w:val="55"/>
        </w:numPr>
        <w:spacing w:after="40"/>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55"/>
        </w:numPr>
        <w:spacing w:after="40"/>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55"/>
        </w:numPr>
        <w:spacing w:after="40"/>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55"/>
        </w:numPr>
        <w:spacing w:after="40"/>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6110EB25" w:rsidR="00430097" w:rsidRPr="00F8529D" w:rsidRDefault="00430097">
      <w:pPr>
        <w:numPr>
          <w:ilvl w:val="0"/>
          <w:numId w:val="55"/>
        </w:numPr>
        <w:spacing w:after="40"/>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w:t>
      </w:r>
      <w:r w:rsidR="00177854">
        <w:rPr>
          <w:sz w:val="22"/>
          <w:szCs w:val="22"/>
        </w:rPr>
        <w:t>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pPr>
        <w:numPr>
          <w:ilvl w:val="1"/>
          <w:numId w:val="55"/>
        </w:numPr>
        <w:spacing w:after="40"/>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55"/>
        </w:numPr>
        <w:spacing w:after="40"/>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55"/>
        </w:numPr>
        <w:spacing w:after="40"/>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55"/>
        </w:numPr>
        <w:spacing w:after="40"/>
        <w:ind w:left="993" w:hanging="426"/>
        <w:jc w:val="both"/>
        <w:rPr>
          <w:sz w:val="22"/>
          <w:szCs w:val="22"/>
        </w:rPr>
      </w:pPr>
      <w:r w:rsidRPr="00F8529D">
        <w:rPr>
          <w:sz w:val="22"/>
          <w:szCs w:val="22"/>
        </w:rPr>
        <w:lastRenderedPageBreak/>
        <w:t>Podwykonawca nie spełnia warunków udziału w postępowaniu określonych w SWZ.</w:t>
      </w:r>
    </w:p>
    <w:p w14:paraId="775BCF53" w14:textId="77777777" w:rsidR="00430097" w:rsidRPr="00F8529D" w:rsidRDefault="00430097">
      <w:pPr>
        <w:numPr>
          <w:ilvl w:val="0"/>
          <w:numId w:val="55"/>
        </w:numPr>
        <w:spacing w:after="40"/>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pPr>
        <w:numPr>
          <w:ilvl w:val="0"/>
          <w:numId w:val="55"/>
        </w:numPr>
        <w:spacing w:after="40"/>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6" w:name="_Hlk144463822"/>
      <w:r w:rsidRPr="00F8529D">
        <w:rPr>
          <w:sz w:val="22"/>
          <w:szCs w:val="22"/>
        </w:rPr>
        <w:t>warunków udziału w postępowaniu</w:t>
      </w:r>
      <w:bookmarkEnd w:id="196"/>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55"/>
        </w:numPr>
        <w:spacing w:after="40"/>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7" w:name="_Hlk146783179"/>
      <w:r w:rsidRPr="00F8529D">
        <w:rPr>
          <w:sz w:val="22"/>
          <w:szCs w:val="22"/>
        </w:rPr>
        <w:t>Powierzenie wykonania części Umowy przez Podwykonawcę dalszemu podwykonawcy wymaga dodatkowo uprzedniej pisemnej zgody Wykonawcy na taką czynność.</w:t>
      </w:r>
    </w:p>
    <w:bookmarkEnd w:id="197"/>
    <w:p w14:paraId="7C221DDD" w14:textId="77777777" w:rsidR="00430097" w:rsidRPr="00F8529D" w:rsidRDefault="00430097">
      <w:pPr>
        <w:numPr>
          <w:ilvl w:val="0"/>
          <w:numId w:val="55"/>
        </w:numPr>
        <w:spacing w:after="40"/>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pPr>
        <w:numPr>
          <w:ilvl w:val="0"/>
          <w:numId w:val="55"/>
        </w:numPr>
        <w:spacing w:after="40"/>
        <w:ind w:left="360"/>
        <w:jc w:val="both"/>
        <w:rPr>
          <w:sz w:val="22"/>
          <w:szCs w:val="22"/>
        </w:rPr>
      </w:pPr>
      <w:bookmarkStart w:id="198"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5"/>
      <w:bookmarkEnd w:id="198"/>
    </w:p>
    <w:p w14:paraId="1BF0BEE2" w14:textId="77777777" w:rsidR="00430097" w:rsidRPr="00F8529D" w:rsidRDefault="00430097">
      <w:pPr>
        <w:numPr>
          <w:ilvl w:val="0"/>
          <w:numId w:val="55"/>
        </w:numPr>
        <w:spacing w:after="40"/>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6733CD">
      <w:pPr>
        <w:pStyle w:val="Nagwek2"/>
        <w:spacing w:before="0" w:after="40"/>
      </w:pPr>
      <w:bookmarkStart w:id="199" w:name="_Toc64016207"/>
      <w:bookmarkStart w:id="200" w:name="_Toc106095870"/>
      <w:bookmarkStart w:id="201" w:name="_Toc106096310"/>
      <w:bookmarkStart w:id="202" w:name="_Toc106096414"/>
      <w:bookmarkStart w:id="203" w:name="_Toc215225935"/>
      <w:bookmarkStart w:id="204" w:name="_Hlk67826260"/>
      <w:r w:rsidRPr="00F8529D">
        <w:t>§ 11. Nadzór i koordynacja</w:t>
      </w:r>
      <w:bookmarkEnd w:id="199"/>
      <w:bookmarkEnd w:id="200"/>
      <w:bookmarkEnd w:id="201"/>
      <w:bookmarkEnd w:id="202"/>
      <w:bookmarkEnd w:id="203"/>
    </w:p>
    <w:p w14:paraId="6F855A53" w14:textId="352A83A3" w:rsidR="000C23F8" w:rsidRPr="00F8529D" w:rsidRDefault="000C23F8">
      <w:pPr>
        <w:numPr>
          <w:ilvl w:val="0"/>
          <w:numId w:val="44"/>
        </w:numPr>
        <w:spacing w:after="40"/>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6733CD">
      <w:pPr>
        <w:spacing w:after="40"/>
        <w:ind w:left="360"/>
        <w:jc w:val="both"/>
        <w:rPr>
          <w:sz w:val="22"/>
          <w:szCs w:val="22"/>
        </w:rPr>
      </w:pPr>
      <w:r w:rsidRPr="00F8529D">
        <w:rPr>
          <w:sz w:val="22"/>
          <w:szCs w:val="22"/>
        </w:rPr>
        <w:t>…………………………  tel. …….   e-mail …..</w:t>
      </w:r>
    </w:p>
    <w:p w14:paraId="634BCCBC" w14:textId="3F288986" w:rsidR="000C23F8" w:rsidRPr="00F8529D" w:rsidRDefault="000C23F8">
      <w:pPr>
        <w:numPr>
          <w:ilvl w:val="0"/>
          <w:numId w:val="44"/>
        </w:numPr>
        <w:spacing w:after="40"/>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6733CD">
      <w:pPr>
        <w:spacing w:after="40"/>
        <w:ind w:left="360"/>
        <w:jc w:val="both"/>
        <w:rPr>
          <w:sz w:val="22"/>
          <w:szCs w:val="22"/>
        </w:rPr>
      </w:pPr>
      <w:r w:rsidRPr="00F8529D">
        <w:rPr>
          <w:sz w:val="22"/>
          <w:szCs w:val="22"/>
        </w:rPr>
        <w:t>………………………..   tel. ……..   e-mail …..</w:t>
      </w:r>
    </w:p>
    <w:p w14:paraId="32946C83" w14:textId="28E0D1E9" w:rsidR="000C23F8" w:rsidRPr="00F8529D" w:rsidRDefault="000C23F8">
      <w:pPr>
        <w:numPr>
          <w:ilvl w:val="0"/>
          <w:numId w:val="44"/>
        </w:numPr>
        <w:spacing w:after="40"/>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1638724E" w:rsidR="000C23F8" w:rsidRPr="00F8529D" w:rsidRDefault="000C23F8">
      <w:pPr>
        <w:numPr>
          <w:ilvl w:val="0"/>
          <w:numId w:val="44"/>
        </w:numPr>
        <w:spacing w:after="40"/>
        <w:jc w:val="both"/>
        <w:rPr>
          <w:sz w:val="22"/>
          <w:szCs w:val="22"/>
        </w:rPr>
      </w:pPr>
      <w:r w:rsidRPr="00F8529D">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177854">
        <w:rPr>
          <w:sz w:val="22"/>
          <w:szCs w:val="22"/>
        </w:rPr>
        <w:t> </w:t>
      </w:r>
      <w:r w:rsidRPr="00F8529D">
        <w:rPr>
          <w:sz w:val="22"/>
          <w:szCs w:val="22"/>
        </w:rPr>
        <w:t xml:space="preserve">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6733CD">
      <w:pPr>
        <w:pStyle w:val="Nagwek2"/>
        <w:spacing w:before="0" w:after="40"/>
      </w:pPr>
      <w:bookmarkStart w:id="205" w:name="_Toc64016208"/>
      <w:bookmarkStart w:id="206" w:name="_Toc106095871"/>
      <w:bookmarkStart w:id="207" w:name="_Toc106096311"/>
      <w:bookmarkStart w:id="208" w:name="_Toc106096415"/>
      <w:bookmarkStart w:id="209" w:name="_Toc215225936"/>
      <w:bookmarkStart w:id="210" w:name="_Hlk105672888"/>
      <w:r w:rsidRPr="00F8529D">
        <w:t>§ 12. Badania kontrolne (Audyt)</w:t>
      </w:r>
      <w:bookmarkEnd w:id="205"/>
      <w:bookmarkEnd w:id="206"/>
      <w:bookmarkEnd w:id="207"/>
      <w:bookmarkEnd w:id="208"/>
      <w:bookmarkEnd w:id="209"/>
    </w:p>
    <w:p w14:paraId="4D5C0A00" w14:textId="77777777" w:rsidR="000C23F8" w:rsidRPr="00F8529D" w:rsidRDefault="000C23F8">
      <w:pPr>
        <w:numPr>
          <w:ilvl w:val="0"/>
          <w:numId w:val="45"/>
        </w:numPr>
        <w:spacing w:after="40"/>
        <w:ind w:left="426" w:hanging="426"/>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45"/>
        </w:numPr>
        <w:spacing w:after="40"/>
        <w:ind w:left="851" w:hanging="425"/>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45"/>
        </w:numPr>
        <w:spacing w:after="40"/>
        <w:ind w:left="851" w:hanging="425"/>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45"/>
        </w:numPr>
        <w:spacing w:after="40"/>
        <w:ind w:left="851" w:hanging="425"/>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45"/>
        </w:numPr>
        <w:spacing w:after="40"/>
        <w:ind w:left="851" w:hanging="425"/>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45"/>
        </w:numPr>
        <w:spacing w:after="40"/>
        <w:ind w:left="851" w:hanging="425"/>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45"/>
        </w:numPr>
        <w:spacing w:after="40"/>
        <w:ind w:left="851" w:hanging="425"/>
        <w:jc w:val="both"/>
        <w:rPr>
          <w:sz w:val="22"/>
          <w:szCs w:val="22"/>
        </w:rPr>
      </w:pPr>
      <w:r w:rsidRPr="00F8529D">
        <w:rPr>
          <w:sz w:val="22"/>
          <w:szCs w:val="22"/>
        </w:rPr>
        <w:t>posiadania przez Wykonawcę wymaganych dopuszczeń i certyfikatów.</w:t>
      </w:r>
    </w:p>
    <w:p w14:paraId="34993B61" w14:textId="77777777" w:rsidR="000C23F8" w:rsidRPr="00F8529D" w:rsidRDefault="000C23F8">
      <w:pPr>
        <w:numPr>
          <w:ilvl w:val="0"/>
          <w:numId w:val="45"/>
        </w:numPr>
        <w:spacing w:after="40"/>
        <w:ind w:left="426" w:hanging="426"/>
        <w:jc w:val="both"/>
        <w:rPr>
          <w:sz w:val="22"/>
          <w:szCs w:val="22"/>
        </w:rPr>
      </w:pPr>
      <w:r w:rsidRPr="00F8529D">
        <w:rPr>
          <w:sz w:val="22"/>
          <w:szCs w:val="22"/>
        </w:rPr>
        <w:lastRenderedPageBreak/>
        <w:t>Czas trwania Audytu może wynieść od 1 do 5 dni roboczych (dni od poniedziałku do piątku z wyłączeniem dni ustawowo wolnych od pracy).</w:t>
      </w:r>
    </w:p>
    <w:p w14:paraId="7587D958" w14:textId="3B2E3A8C" w:rsidR="000C23F8" w:rsidRPr="00F8529D" w:rsidRDefault="000C23F8">
      <w:pPr>
        <w:numPr>
          <w:ilvl w:val="0"/>
          <w:numId w:val="45"/>
        </w:numPr>
        <w:spacing w:after="40"/>
        <w:ind w:left="426" w:hanging="426"/>
        <w:jc w:val="both"/>
        <w:rPr>
          <w:sz w:val="22"/>
          <w:szCs w:val="22"/>
        </w:rPr>
      </w:pPr>
      <w:r w:rsidRPr="00F8529D">
        <w:rPr>
          <w:sz w:val="22"/>
          <w:szCs w:val="22"/>
        </w:rPr>
        <w:t>Liczba Audytów w trakcie trwania Umowy nie może przekroczyć 2 na rok kalendarzowy obowiązywania Umowy</w:t>
      </w:r>
      <w:bookmarkStart w:id="211" w:name="_Hlk148344040"/>
      <w:r w:rsidR="00382754" w:rsidRPr="00F8529D">
        <w:rPr>
          <w:sz w:val="22"/>
          <w:szCs w:val="22"/>
        </w:rPr>
        <w:t>, z zastrzeżeniem ust. 4 poniżej.</w:t>
      </w:r>
    </w:p>
    <w:p w14:paraId="2B9A925A" w14:textId="5B68C2CA" w:rsidR="006322B0" w:rsidRPr="00F8529D" w:rsidRDefault="006322B0">
      <w:pPr>
        <w:numPr>
          <w:ilvl w:val="0"/>
          <w:numId w:val="45"/>
        </w:numPr>
        <w:spacing w:after="40"/>
        <w:ind w:left="426" w:hanging="426"/>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1"/>
    <w:p w14:paraId="77A9EE64" w14:textId="17E256CE" w:rsidR="000C23F8" w:rsidRPr="00F8529D" w:rsidRDefault="000C23F8">
      <w:pPr>
        <w:numPr>
          <w:ilvl w:val="0"/>
          <w:numId w:val="45"/>
        </w:numPr>
        <w:spacing w:after="40"/>
        <w:ind w:left="426" w:hanging="426"/>
        <w:jc w:val="both"/>
        <w:rPr>
          <w:sz w:val="22"/>
          <w:szCs w:val="22"/>
        </w:rPr>
      </w:pPr>
      <w:r w:rsidRPr="00F8529D">
        <w:rPr>
          <w:sz w:val="22"/>
          <w:szCs w:val="22"/>
        </w:rPr>
        <w:t>Zasady ustalenia terminu przeprowadzenia Audytu</w:t>
      </w:r>
      <w:r w:rsidR="00A326D5" w:rsidRPr="00F8529D">
        <w:rPr>
          <w:sz w:val="22"/>
          <w:szCs w:val="22"/>
        </w:rPr>
        <w:t xml:space="preserve"> </w:t>
      </w:r>
      <w:bookmarkStart w:id="212" w:name="_Hlk146783280"/>
      <w:r w:rsidR="00A326D5" w:rsidRPr="00F8529D">
        <w:rPr>
          <w:sz w:val="22"/>
          <w:szCs w:val="22"/>
        </w:rPr>
        <w:t>są następujące</w:t>
      </w:r>
      <w:r w:rsidRPr="00F8529D">
        <w:rPr>
          <w:sz w:val="22"/>
          <w:szCs w:val="22"/>
        </w:rPr>
        <w:t>:</w:t>
      </w:r>
      <w:bookmarkEnd w:id="212"/>
    </w:p>
    <w:p w14:paraId="4D2B620C" w14:textId="77777777" w:rsidR="000C23F8" w:rsidRPr="00F8529D" w:rsidRDefault="000C23F8">
      <w:pPr>
        <w:numPr>
          <w:ilvl w:val="1"/>
          <w:numId w:val="45"/>
        </w:numPr>
        <w:spacing w:after="40"/>
        <w:ind w:left="851" w:hanging="425"/>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45"/>
        </w:numPr>
        <w:spacing w:after="40"/>
        <w:ind w:left="851" w:hanging="425"/>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45"/>
        </w:numPr>
        <w:spacing w:after="40"/>
        <w:ind w:left="1134" w:hanging="283"/>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45"/>
        </w:numPr>
        <w:spacing w:after="40"/>
        <w:ind w:left="1134" w:hanging="283"/>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45"/>
        </w:numPr>
        <w:spacing w:after="40"/>
        <w:ind w:left="1134" w:hanging="283"/>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10A97CCE" w:rsidR="000C23F8" w:rsidRPr="00F8529D" w:rsidRDefault="000C23F8">
      <w:pPr>
        <w:numPr>
          <w:ilvl w:val="1"/>
          <w:numId w:val="45"/>
        </w:numPr>
        <w:spacing w:after="40"/>
        <w:ind w:left="851" w:hanging="425"/>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i</w:t>
      </w:r>
      <w:r w:rsidR="00177854">
        <w:rPr>
          <w:sz w:val="22"/>
          <w:szCs w:val="22"/>
        </w:rPr>
        <w:t> </w:t>
      </w:r>
      <w:r w:rsidR="00A326D5" w:rsidRPr="00F8529D">
        <w:rPr>
          <w:sz w:val="22"/>
          <w:szCs w:val="22"/>
        </w:rPr>
        <w:t xml:space="preserve">zakresu </w:t>
      </w:r>
      <w:r w:rsidRPr="00F8529D">
        <w:rPr>
          <w:sz w:val="22"/>
          <w:szCs w:val="22"/>
        </w:rPr>
        <w:t>Audytu;</w:t>
      </w:r>
    </w:p>
    <w:p w14:paraId="6558D873" w14:textId="77777777" w:rsidR="000C23F8" w:rsidRPr="00F8529D" w:rsidRDefault="000C23F8">
      <w:pPr>
        <w:numPr>
          <w:ilvl w:val="1"/>
          <w:numId w:val="45"/>
        </w:numPr>
        <w:spacing w:after="40"/>
        <w:ind w:left="851" w:hanging="425"/>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45"/>
        </w:numPr>
        <w:spacing w:after="40"/>
        <w:ind w:left="1134" w:hanging="283"/>
        <w:jc w:val="both"/>
        <w:rPr>
          <w:sz w:val="22"/>
          <w:szCs w:val="22"/>
        </w:rPr>
      </w:pPr>
      <w:r w:rsidRPr="00F8529D">
        <w:rPr>
          <w:sz w:val="22"/>
          <w:szCs w:val="22"/>
        </w:rPr>
        <w:t>uwzględnienie ich albo</w:t>
      </w:r>
    </w:p>
    <w:p w14:paraId="4382BD5B" w14:textId="77777777" w:rsidR="000C23F8" w:rsidRPr="00F8529D" w:rsidRDefault="000C23F8">
      <w:pPr>
        <w:numPr>
          <w:ilvl w:val="2"/>
          <w:numId w:val="45"/>
        </w:numPr>
        <w:spacing w:after="40"/>
        <w:ind w:left="1134" w:hanging="283"/>
        <w:jc w:val="both"/>
        <w:rPr>
          <w:sz w:val="22"/>
          <w:szCs w:val="22"/>
        </w:rPr>
      </w:pPr>
      <w:r w:rsidRPr="00F8529D">
        <w:rPr>
          <w:sz w:val="22"/>
          <w:szCs w:val="22"/>
        </w:rPr>
        <w:t>uzasadnienie odmowy ich uwzględnienia;</w:t>
      </w:r>
    </w:p>
    <w:p w14:paraId="09A72E4B" w14:textId="34BBB3CF" w:rsidR="000C23F8" w:rsidRPr="00F8529D" w:rsidRDefault="000C23F8">
      <w:pPr>
        <w:numPr>
          <w:ilvl w:val="1"/>
          <w:numId w:val="45"/>
        </w:numPr>
        <w:spacing w:after="40"/>
        <w:ind w:left="851" w:hanging="425"/>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pPr>
        <w:numPr>
          <w:ilvl w:val="2"/>
          <w:numId w:val="45"/>
        </w:numPr>
        <w:spacing w:after="40"/>
        <w:ind w:left="1134" w:hanging="283"/>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408AB3AA" w:rsidR="000C23F8" w:rsidRPr="00F8529D" w:rsidRDefault="000C23F8">
      <w:pPr>
        <w:numPr>
          <w:ilvl w:val="2"/>
          <w:numId w:val="45"/>
        </w:numPr>
        <w:spacing w:after="40"/>
        <w:ind w:left="1134" w:hanging="283"/>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w:t>
      </w:r>
      <w:r w:rsidR="00177854">
        <w:rPr>
          <w:sz w:val="22"/>
          <w:szCs w:val="22"/>
        </w:rPr>
        <w:t> </w:t>
      </w:r>
      <w:r w:rsidRPr="00F8529D">
        <w:rPr>
          <w:sz w:val="22"/>
          <w:szCs w:val="22"/>
        </w:rPr>
        <w:t>uwzględnieniem uwag wniesionych przez Wykonawcę;</w:t>
      </w:r>
    </w:p>
    <w:p w14:paraId="1201BFE1" w14:textId="77777777" w:rsidR="000C23F8" w:rsidRPr="00F8529D" w:rsidRDefault="000C23F8">
      <w:pPr>
        <w:numPr>
          <w:ilvl w:val="2"/>
          <w:numId w:val="45"/>
        </w:numPr>
        <w:spacing w:after="40"/>
        <w:ind w:left="1134" w:hanging="283"/>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2DDC320E" w:rsidR="000C23F8" w:rsidRPr="00F8529D" w:rsidRDefault="000C23F8">
      <w:pPr>
        <w:numPr>
          <w:ilvl w:val="0"/>
          <w:numId w:val="45"/>
        </w:numPr>
        <w:spacing w:after="40"/>
        <w:ind w:left="426" w:hanging="426"/>
        <w:jc w:val="both"/>
        <w:rPr>
          <w:sz w:val="22"/>
          <w:szCs w:val="22"/>
        </w:rPr>
      </w:pPr>
      <w:r w:rsidRPr="00F8529D">
        <w:rPr>
          <w:sz w:val="22"/>
          <w:szCs w:val="22"/>
        </w:rPr>
        <w:t>W przypadku wystąpienia utrudnień w rozpoczęciu lub przeprowadzeniu lub zakończeniu Audytu z</w:t>
      </w:r>
      <w:r w:rsidR="00177854">
        <w:rPr>
          <w:sz w:val="22"/>
          <w:szCs w:val="22"/>
        </w:rPr>
        <w:t> </w:t>
      </w:r>
      <w:r w:rsidRPr="00F8529D">
        <w:rPr>
          <w:sz w:val="22"/>
          <w:szCs w:val="22"/>
        </w:rPr>
        <w:t>przyczyn leżących po stronie Wykonawcy, Zamawiający wezwie Wykonawcę do umożliwienia rozpoczęcia lub prowadzenia lub zakończenia Audytu w wyznaczonym terminie nie dłuższym niż 5</w:t>
      </w:r>
      <w:r w:rsidR="00177854">
        <w:rPr>
          <w:sz w:val="22"/>
          <w:szCs w:val="22"/>
        </w:rPr>
        <w:t> </w:t>
      </w:r>
      <w:r w:rsidRPr="00F8529D">
        <w:rPr>
          <w:sz w:val="22"/>
          <w:szCs w:val="22"/>
        </w:rPr>
        <w:t>dni roboczych.</w:t>
      </w:r>
    </w:p>
    <w:p w14:paraId="5046A258" w14:textId="57A319BB" w:rsidR="000C23F8" w:rsidRPr="00F8529D" w:rsidRDefault="000C23F8">
      <w:pPr>
        <w:numPr>
          <w:ilvl w:val="0"/>
          <w:numId w:val="45"/>
        </w:numPr>
        <w:spacing w:after="40"/>
        <w:ind w:left="426" w:hanging="426"/>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pPr>
        <w:numPr>
          <w:ilvl w:val="0"/>
          <w:numId w:val="45"/>
        </w:numPr>
        <w:spacing w:after="40"/>
        <w:ind w:left="426" w:hanging="426"/>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pPr>
        <w:numPr>
          <w:ilvl w:val="0"/>
          <w:numId w:val="45"/>
        </w:numPr>
        <w:spacing w:after="40"/>
        <w:ind w:left="426" w:hanging="426"/>
        <w:jc w:val="both"/>
        <w:rPr>
          <w:sz w:val="22"/>
          <w:szCs w:val="22"/>
        </w:rPr>
      </w:pPr>
      <w:r w:rsidRPr="00F8529D">
        <w:rPr>
          <w:sz w:val="22"/>
          <w:szCs w:val="22"/>
        </w:rPr>
        <w:t>Wyniki Audytu zatwierdzone przez Pełnomocnika Zamawiającego zostaną przekazane Wykonawcy.</w:t>
      </w:r>
    </w:p>
    <w:p w14:paraId="00247657" w14:textId="3E902D96" w:rsidR="000C23F8" w:rsidRPr="00F8529D" w:rsidRDefault="000C23F8">
      <w:pPr>
        <w:numPr>
          <w:ilvl w:val="0"/>
          <w:numId w:val="45"/>
        </w:numPr>
        <w:spacing w:after="40"/>
        <w:ind w:left="426" w:hanging="426"/>
        <w:jc w:val="both"/>
        <w:rPr>
          <w:sz w:val="22"/>
          <w:szCs w:val="22"/>
        </w:rPr>
      </w:pPr>
      <w:r w:rsidRPr="00F8529D">
        <w:rPr>
          <w:sz w:val="22"/>
          <w:szCs w:val="22"/>
        </w:rPr>
        <w:t>Wyniki Audytu stwierdzające nienależyte wykonywanie Umowy lub realizację Umowy niezgodnie z</w:t>
      </w:r>
      <w:r w:rsidR="00177854">
        <w:rPr>
          <w:sz w:val="22"/>
          <w:szCs w:val="22"/>
        </w:rPr>
        <w:t> </w:t>
      </w:r>
      <w:r w:rsidRPr="00F8529D">
        <w:rPr>
          <w:sz w:val="22"/>
          <w:szCs w:val="22"/>
        </w:rPr>
        <w:t>przepisami prawa lub regulacjami wewnętrznymi Zamawiającego, mogą być podstawą odstąpienia od Umowy z winy Wykonawcy</w:t>
      </w:r>
      <w:r w:rsidR="004D5DFE" w:rsidRPr="00F8529D">
        <w:rPr>
          <w:sz w:val="22"/>
          <w:szCs w:val="22"/>
        </w:rPr>
        <w:t xml:space="preserve">, </w:t>
      </w:r>
      <w:bookmarkStart w:id="213" w:name="_Hlk146783344"/>
      <w:r w:rsidR="004D5DFE" w:rsidRPr="00F8529D">
        <w:rPr>
          <w:sz w:val="22"/>
          <w:szCs w:val="22"/>
        </w:rPr>
        <w:t>na zasadach określonych w § 14 ust. 4 Umowy</w:t>
      </w:r>
      <w:r w:rsidRPr="00F8529D">
        <w:rPr>
          <w:sz w:val="22"/>
          <w:szCs w:val="22"/>
        </w:rPr>
        <w:t>.</w:t>
      </w:r>
      <w:bookmarkEnd w:id="213"/>
    </w:p>
    <w:p w14:paraId="114D874C" w14:textId="53583406" w:rsidR="000C23F8" w:rsidRPr="000E4913" w:rsidRDefault="000C23F8" w:rsidP="006733CD">
      <w:pPr>
        <w:pStyle w:val="Nagwek2"/>
        <w:spacing w:before="0" w:after="40"/>
      </w:pPr>
      <w:bookmarkStart w:id="214" w:name="_Toc64016209"/>
      <w:bookmarkStart w:id="215" w:name="_Toc106095872"/>
      <w:bookmarkStart w:id="216" w:name="_Toc106096312"/>
      <w:bookmarkStart w:id="217" w:name="_Toc106096416"/>
      <w:bookmarkStart w:id="218" w:name="_Toc215225937"/>
      <w:bookmarkStart w:id="219" w:name="_Hlk156823361"/>
      <w:bookmarkStart w:id="220" w:name="_Hlk155701067"/>
      <w:bookmarkEnd w:id="204"/>
      <w:bookmarkEnd w:id="210"/>
      <w:r w:rsidRPr="000E4913">
        <w:t>§ 1</w:t>
      </w:r>
      <w:r>
        <w:t>3</w:t>
      </w:r>
      <w:r w:rsidRPr="000E4913">
        <w:t>. Kary umowne i odpowiedzialność</w:t>
      </w:r>
      <w:bookmarkEnd w:id="214"/>
      <w:bookmarkEnd w:id="215"/>
      <w:bookmarkEnd w:id="216"/>
      <w:bookmarkEnd w:id="217"/>
      <w:bookmarkEnd w:id="218"/>
    </w:p>
    <w:bookmarkEnd w:id="219"/>
    <w:bookmarkEnd w:id="220"/>
    <w:p w14:paraId="664C1B0A" w14:textId="5A7E0FE5" w:rsidR="000C23F8" w:rsidRPr="000E4913" w:rsidRDefault="000C23F8">
      <w:pPr>
        <w:numPr>
          <w:ilvl w:val="0"/>
          <w:numId w:val="47"/>
        </w:numPr>
        <w:spacing w:after="40"/>
        <w:ind w:left="426" w:hanging="426"/>
        <w:jc w:val="both"/>
        <w:rPr>
          <w:sz w:val="22"/>
          <w:szCs w:val="22"/>
        </w:rPr>
      </w:pPr>
      <w:r>
        <w:rPr>
          <w:sz w:val="22"/>
          <w:szCs w:val="22"/>
        </w:rPr>
        <w:t>Zamawiający</w:t>
      </w:r>
      <w:r w:rsidRPr="000E4913">
        <w:rPr>
          <w:sz w:val="22"/>
          <w:szCs w:val="22"/>
        </w:rPr>
        <w:t xml:space="preserve"> może naliczyć Wykonawcy kary umowne:</w:t>
      </w:r>
    </w:p>
    <w:p w14:paraId="49D57F6C" w14:textId="77777777" w:rsidR="00942B74" w:rsidRPr="00A24DF2" w:rsidRDefault="00942B74">
      <w:pPr>
        <w:numPr>
          <w:ilvl w:val="1"/>
          <w:numId w:val="79"/>
        </w:numPr>
        <w:spacing w:after="40"/>
        <w:ind w:left="851" w:hanging="425"/>
        <w:contextualSpacing/>
        <w:rPr>
          <w:color w:val="000000"/>
          <w:sz w:val="22"/>
          <w:szCs w:val="22"/>
        </w:rPr>
      </w:pPr>
      <w:bookmarkStart w:id="221" w:name="_Hlk67826332"/>
      <w:r w:rsidRPr="00A24DF2">
        <w:rPr>
          <w:color w:val="000000"/>
          <w:sz w:val="22"/>
          <w:szCs w:val="22"/>
        </w:rPr>
        <w:t>za każdy rozpoczęty dzień zwłoki w realizacji przedmiotu Umowy w wysokości:</w:t>
      </w:r>
    </w:p>
    <w:p w14:paraId="1E8634B1" w14:textId="77777777" w:rsidR="00942B74" w:rsidRPr="00A24DF2" w:rsidRDefault="00942B74">
      <w:pPr>
        <w:numPr>
          <w:ilvl w:val="0"/>
          <w:numId w:val="80"/>
        </w:numPr>
        <w:spacing w:after="40"/>
        <w:contextualSpacing/>
        <w:rPr>
          <w:color w:val="000000"/>
          <w:sz w:val="22"/>
          <w:szCs w:val="22"/>
        </w:rPr>
      </w:pPr>
      <w:r w:rsidRPr="00A24DF2">
        <w:rPr>
          <w:color w:val="000000"/>
          <w:sz w:val="22"/>
          <w:szCs w:val="22"/>
        </w:rPr>
        <w:t xml:space="preserve">od 1 do 30 dnia - 0,1 % wartości netto niezrealizowanej w terminie części Umowy za każdy dzień, </w:t>
      </w:r>
    </w:p>
    <w:p w14:paraId="1DA037B4" w14:textId="77777777" w:rsidR="00942B74" w:rsidRPr="00A24DF2" w:rsidRDefault="00942B74">
      <w:pPr>
        <w:numPr>
          <w:ilvl w:val="0"/>
          <w:numId w:val="80"/>
        </w:numPr>
        <w:spacing w:after="40"/>
        <w:contextualSpacing/>
        <w:rPr>
          <w:color w:val="000000"/>
          <w:sz w:val="22"/>
          <w:szCs w:val="22"/>
        </w:rPr>
      </w:pPr>
      <w:r w:rsidRPr="00A24DF2">
        <w:rPr>
          <w:color w:val="000000"/>
          <w:sz w:val="22"/>
          <w:szCs w:val="22"/>
        </w:rPr>
        <w:t xml:space="preserve">od 31 do 60 dnia - 0,2 % wartości netto niezrealizowanej w terminie części Umowy za każdy dzień, </w:t>
      </w:r>
    </w:p>
    <w:p w14:paraId="2685C038" w14:textId="77777777" w:rsidR="00942B74" w:rsidRPr="00A24DF2" w:rsidRDefault="00942B74">
      <w:pPr>
        <w:numPr>
          <w:ilvl w:val="0"/>
          <w:numId w:val="80"/>
        </w:numPr>
        <w:spacing w:after="40"/>
        <w:contextualSpacing/>
        <w:jc w:val="both"/>
        <w:rPr>
          <w:color w:val="000000"/>
          <w:sz w:val="22"/>
          <w:szCs w:val="22"/>
        </w:rPr>
      </w:pPr>
      <w:r w:rsidRPr="00A24DF2">
        <w:rPr>
          <w:color w:val="000000"/>
          <w:sz w:val="22"/>
          <w:szCs w:val="22"/>
        </w:rPr>
        <w:t xml:space="preserve">od 61 dnia - 0,5 % wartości netto niezrealizowanej w terminie części Umowy za </w:t>
      </w:r>
      <w:r>
        <w:rPr>
          <w:color w:val="000000"/>
          <w:sz w:val="22"/>
          <w:szCs w:val="22"/>
        </w:rPr>
        <w:t>k</w:t>
      </w:r>
      <w:r w:rsidRPr="00A24DF2">
        <w:rPr>
          <w:color w:val="000000"/>
          <w:sz w:val="22"/>
          <w:szCs w:val="22"/>
        </w:rPr>
        <w:t>ażdy dzień.</w:t>
      </w:r>
    </w:p>
    <w:p w14:paraId="742BF749" w14:textId="0520DECA" w:rsidR="00942B74" w:rsidRPr="00177854" w:rsidRDefault="00942B74">
      <w:pPr>
        <w:numPr>
          <w:ilvl w:val="1"/>
          <w:numId w:val="79"/>
        </w:numPr>
        <w:spacing w:after="40"/>
        <w:ind w:left="851" w:hanging="425"/>
        <w:contextualSpacing/>
        <w:jc w:val="both"/>
        <w:rPr>
          <w:i/>
          <w:iCs/>
          <w:sz w:val="22"/>
          <w:szCs w:val="22"/>
        </w:rPr>
      </w:pPr>
      <w:r w:rsidRPr="00177854">
        <w:rPr>
          <w:color w:val="000000"/>
          <w:sz w:val="22"/>
          <w:szCs w:val="22"/>
        </w:rPr>
        <w:lastRenderedPageBreak/>
        <w:t>za niedotrzymanie czasów przyjazdu serwisu oraz usunięcia awarii w okresie obowiązywania gwarancji w wysokości 0,02% wartości umowy netto za każdą rozpoczętą godzinę zwłoki ponad terminy określone w umowie § 6</w:t>
      </w:r>
      <w:r w:rsidR="00406333">
        <w:rPr>
          <w:color w:val="000000"/>
          <w:sz w:val="22"/>
          <w:szCs w:val="22"/>
        </w:rPr>
        <w:t>,</w:t>
      </w:r>
    </w:p>
    <w:p w14:paraId="34E3E7F9" w14:textId="68554BA1" w:rsidR="000C23F8" w:rsidRPr="00177854" w:rsidRDefault="000C23F8">
      <w:pPr>
        <w:numPr>
          <w:ilvl w:val="1"/>
          <w:numId w:val="79"/>
        </w:numPr>
        <w:spacing w:after="40"/>
        <w:ind w:left="851" w:hanging="425"/>
        <w:contextualSpacing/>
        <w:jc w:val="both"/>
        <w:rPr>
          <w:color w:val="000000"/>
          <w:sz w:val="22"/>
          <w:szCs w:val="22"/>
        </w:rPr>
      </w:pPr>
      <w:r w:rsidRPr="00177854">
        <w:rPr>
          <w:color w:val="000000"/>
          <w:sz w:val="22"/>
          <w:szCs w:val="22"/>
        </w:rPr>
        <w:t>w przypadku stwierdzenia, że prace</w:t>
      </w:r>
      <w:r w:rsidR="007D221B" w:rsidRPr="00177854">
        <w:rPr>
          <w:color w:val="000000"/>
          <w:sz w:val="22"/>
          <w:szCs w:val="22"/>
        </w:rPr>
        <w:t xml:space="preserve"> są</w:t>
      </w:r>
      <w:r w:rsidRPr="00177854">
        <w:rPr>
          <w:color w:val="000000"/>
          <w:sz w:val="22"/>
          <w:szCs w:val="22"/>
        </w:rPr>
        <w:t xml:space="preserve"> wykonywane na terenie </w:t>
      </w:r>
      <w:r w:rsidR="000241D8" w:rsidRPr="00177854">
        <w:rPr>
          <w:color w:val="000000"/>
          <w:sz w:val="22"/>
          <w:szCs w:val="22"/>
        </w:rPr>
        <w:t>Zamawiającego</w:t>
      </w:r>
      <w:r w:rsidRPr="00177854">
        <w:rPr>
          <w:color w:val="000000"/>
          <w:sz w:val="22"/>
          <w:szCs w:val="22"/>
        </w:rPr>
        <w:t xml:space="preserve"> przez pracowników </w:t>
      </w:r>
      <w:r w:rsidR="00C97F95" w:rsidRPr="00177854">
        <w:rPr>
          <w:color w:val="000000"/>
          <w:sz w:val="22"/>
          <w:szCs w:val="22"/>
        </w:rPr>
        <w:t>W</w:t>
      </w:r>
      <w:r w:rsidRPr="00177854">
        <w:rPr>
          <w:color w:val="000000"/>
          <w:sz w:val="22"/>
          <w:szCs w:val="22"/>
        </w:rPr>
        <w:t>ykonawcy nie posługujących się językiem polskim w mowie i piśmie w stopniu warunkującym porozumiewanie się w wysokości 200,00</w:t>
      </w:r>
      <w:r w:rsidR="008468F9" w:rsidRPr="00177854">
        <w:rPr>
          <w:color w:val="000000"/>
          <w:sz w:val="22"/>
          <w:szCs w:val="22"/>
        </w:rPr>
        <w:t> </w:t>
      </w:r>
      <w:r w:rsidRPr="00177854">
        <w:rPr>
          <w:color w:val="000000"/>
          <w:sz w:val="22"/>
          <w:szCs w:val="22"/>
        </w:rPr>
        <w:t>zł za każdy stwierdzony przypadek</w:t>
      </w:r>
      <w:r w:rsidR="006C7E43" w:rsidRPr="00177854">
        <w:rPr>
          <w:color w:val="000000"/>
          <w:sz w:val="22"/>
          <w:szCs w:val="22"/>
        </w:rPr>
        <w:t xml:space="preserve"> (każdego pracownika), kara może zostać nałożona wielokrotnie w odniesieniu do tego samego pracownika, jeżeli będzie on wykonywał pracę na terenie Zamawiającego w kolejnych dniach,</w:t>
      </w:r>
    </w:p>
    <w:p w14:paraId="3DF24470" w14:textId="3A79A963" w:rsidR="000C23F8" w:rsidRPr="00177854" w:rsidRDefault="000C23F8">
      <w:pPr>
        <w:numPr>
          <w:ilvl w:val="1"/>
          <w:numId w:val="79"/>
        </w:numPr>
        <w:spacing w:after="40"/>
        <w:ind w:left="851" w:hanging="425"/>
        <w:contextualSpacing/>
        <w:jc w:val="both"/>
        <w:rPr>
          <w:color w:val="000000"/>
          <w:sz w:val="22"/>
          <w:szCs w:val="22"/>
        </w:rPr>
      </w:pPr>
      <w:r w:rsidRPr="00177854">
        <w:rPr>
          <w:color w:val="000000"/>
          <w:sz w:val="22"/>
          <w:szCs w:val="22"/>
        </w:rPr>
        <w:t>za naruszenie przez Wykonawcę obowiązku zachowania poufności w wysokości 5%</w:t>
      </w:r>
      <w:r w:rsidR="00BE6CDE" w:rsidRPr="00177854">
        <w:rPr>
          <w:color w:val="000000"/>
          <w:sz w:val="22"/>
          <w:szCs w:val="22"/>
        </w:rPr>
        <w:t xml:space="preserve"> </w:t>
      </w:r>
      <w:r w:rsidR="00666EF5" w:rsidRPr="00177854">
        <w:rPr>
          <w:color w:val="000000"/>
          <w:sz w:val="22"/>
          <w:szCs w:val="22"/>
        </w:rPr>
        <w:t>w</w:t>
      </w:r>
      <w:r w:rsidRPr="00177854">
        <w:rPr>
          <w:color w:val="000000"/>
          <w:sz w:val="22"/>
          <w:szCs w:val="22"/>
        </w:rPr>
        <w:t>artości Umowy</w:t>
      </w:r>
      <w:r w:rsidR="00666EF5" w:rsidRPr="00177854">
        <w:rPr>
          <w:color w:val="000000"/>
          <w:sz w:val="22"/>
          <w:szCs w:val="22"/>
        </w:rPr>
        <w:t xml:space="preserve"> netto</w:t>
      </w:r>
      <w:r w:rsidRPr="00177854">
        <w:rPr>
          <w:color w:val="000000"/>
          <w:sz w:val="22"/>
          <w:szCs w:val="22"/>
        </w:rPr>
        <w:t xml:space="preserve">, o której mowa w § 3 ust. 1, </w:t>
      </w:r>
      <w:bookmarkStart w:id="222" w:name="_Hlk146783575"/>
      <w:r w:rsidR="007D221B" w:rsidRPr="00177854">
        <w:rPr>
          <w:color w:val="000000"/>
          <w:sz w:val="22"/>
          <w:szCs w:val="22"/>
        </w:rPr>
        <w:t>za każdy stwierdzony przypadek,</w:t>
      </w:r>
    </w:p>
    <w:bookmarkEnd w:id="222"/>
    <w:p w14:paraId="12386344" w14:textId="77777777" w:rsidR="000C23F8" w:rsidRPr="00F8529D" w:rsidRDefault="000C23F8">
      <w:pPr>
        <w:numPr>
          <w:ilvl w:val="1"/>
          <w:numId w:val="79"/>
        </w:numPr>
        <w:spacing w:after="40"/>
        <w:ind w:left="851" w:hanging="425"/>
        <w:contextualSpacing/>
        <w:jc w:val="both"/>
        <w:rPr>
          <w:sz w:val="22"/>
          <w:szCs w:val="22"/>
        </w:rPr>
      </w:pPr>
      <w:r w:rsidRPr="00177854">
        <w:rPr>
          <w:color w:val="000000"/>
          <w:sz w:val="22"/>
          <w:szCs w:val="22"/>
        </w:rPr>
        <w:t>w przypadku</w:t>
      </w:r>
      <w:r w:rsidRPr="00177854">
        <w:rPr>
          <w:sz w:val="22"/>
          <w:szCs w:val="22"/>
        </w:rPr>
        <w:t xml:space="preserve"> stawienia</w:t>
      </w:r>
      <w:r w:rsidRPr="00F8529D">
        <w:rPr>
          <w:sz w:val="22"/>
          <w:szCs w:val="22"/>
        </w:rPr>
        <w:t xml:space="preserve"> się do pracy lub wykonywana pracy przez pracowników Wykonawcy:</w:t>
      </w:r>
    </w:p>
    <w:p w14:paraId="1844F4BB" w14:textId="5833AC6D" w:rsidR="000C23F8" w:rsidRPr="00F8529D" w:rsidRDefault="000C23F8">
      <w:pPr>
        <w:numPr>
          <w:ilvl w:val="2"/>
          <w:numId w:val="47"/>
        </w:numPr>
        <w:spacing w:after="40"/>
        <w:ind w:left="1134" w:hanging="283"/>
        <w:jc w:val="both"/>
        <w:rPr>
          <w:sz w:val="22"/>
          <w:szCs w:val="22"/>
        </w:rPr>
      </w:pPr>
      <w:r w:rsidRPr="00F8529D">
        <w:rPr>
          <w:sz w:val="22"/>
          <w:szCs w:val="22"/>
        </w:rPr>
        <w:t>w stanie po użyciu alkoholu (stan po użyciu alkoholu zachodzi, gdy zawartość alkoholu w</w:t>
      </w:r>
      <w:r w:rsidR="00177854">
        <w:rPr>
          <w:sz w:val="22"/>
          <w:szCs w:val="22"/>
        </w:rPr>
        <w:t> </w:t>
      </w:r>
      <w:r w:rsidRPr="00F8529D">
        <w:rPr>
          <w:sz w:val="22"/>
          <w:szCs w:val="22"/>
        </w:rPr>
        <w:t>organizmie wynosi lub prowadzi do stężenia we krwi od 0,2‰ do 0,5‰ alkoholu albo obecności w wydychanym powietrzu od 0,1 mg do 0,25 mg alkoholu w 1 dm3)</w:t>
      </w:r>
      <w:r w:rsidR="006D5019" w:rsidRPr="00F8529D">
        <w:rPr>
          <w:sz w:val="22"/>
          <w:szCs w:val="22"/>
        </w:rPr>
        <w:t>,</w:t>
      </w:r>
    </w:p>
    <w:p w14:paraId="286D7949" w14:textId="2504090F" w:rsidR="000C23F8" w:rsidRPr="00F8529D" w:rsidRDefault="000C23F8">
      <w:pPr>
        <w:numPr>
          <w:ilvl w:val="2"/>
          <w:numId w:val="47"/>
        </w:numPr>
        <w:spacing w:after="40"/>
        <w:ind w:left="1134" w:hanging="283"/>
        <w:jc w:val="both"/>
        <w:rPr>
          <w:sz w:val="22"/>
          <w:szCs w:val="22"/>
        </w:rPr>
      </w:pPr>
      <w:r w:rsidRPr="00F8529D">
        <w:rPr>
          <w:sz w:val="22"/>
          <w:szCs w:val="22"/>
        </w:rPr>
        <w:t>w stanie nietrzeźwości (stan nietrzeźwości zachodzi, gdy zawartość alkoholu w organizmie wynosi lub prowadzi do stężenia we krwi powyżej 0,5‰ alkoholu albo obecności wydychanym powietrzu powyżej 0,25 mg alkoholu w 1 dm3)</w:t>
      </w:r>
      <w:r w:rsidR="006D5019" w:rsidRPr="00F8529D">
        <w:rPr>
          <w:sz w:val="22"/>
          <w:szCs w:val="22"/>
        </w:rPr>
        <w:t>,</w:t>
      </w:r>
    </w:p>
    <w:p w14:paraId="0AD2A6B6" w14:textId="15742D8C" w:rsidR="000C23F8" w:rsidRPr="00F8529D" w:rsidRDefault="000C23F8">
      <w:pPr>
        <w:numPr>
          <w:ilvl w:val="2"/>
          <w:numId w:val="47"/>
        </w:numPr>
        <w:spacing w:after="40"/>
        <w:ind w:left="1134" w:hanging="283"/>
        <w:jc w:val="both"/>
        <w:rPr>
          <w:sz w:val="22"/>
          <w:szCs w:val="22"/>
        </w:rPr>
      </w:pPr>
      <w:r w:rsidRPr="00F8529D">
        <w:rPr>
          <w:sz w:val="22"/>
          <w:szCs w:val="22"/>
        </w:rPr>
        <w:t xml:space="preserve">którzy są pod wpływem narkotyków lub innych substancji, których oddziaływanie na organizm pracownika uniemożliwia należyte wykonanie obowiązków pracowniczych (dalej inne substancje), </w:t>
      </w:r>
    </w:p>
    <w:p w14:paraId="4E5248A4" w14:textId="390A8123" w:rsidR="000C23F8" w:rsidRPr="00F8529D" w:rsidRDefault="000C23F8">
      <w:pPr>
        <w:numPr>
          <w:ilvl w:val="2"/>
          <w:numId w:val="47"/>
        </w:numPr>
        <w:spacing w:after="40"/>
        <w:ind w:left="1134" w:hanging="283"/>
        <w:jc w:val="both"/>
        <w:rPr>
          <w:sz w:val="22"/>
          <w:szCs w:val="22"/>
        </w:rPr>
      </w:pPr>
      <w:r w:rsidRPr="00F8529D">
        <w:rPr>
          <w:sz w:val="22"/>
          <w:szCs w:val="22"/>
        </w:rPr>
        <w:t>którzy używają lub spożywają alkohol, narkotyki lub inne substancji w czasie pracy lub na</w:t>
      </w:r>
      <w:r w:rsidR="00177854">
        <w:rPr>
          <w:sz w:val="22"/>
          <w:szCs w:val="22"/>
        </w:rPr>
        <w:t> </w:t>
      </w:r>
      <w:r w:rsidRPr="00F8529D">
        <w:rPr>
          <w:sz w:val="22"/>
          <w:szCs w:val="22"/>
        </w:rPr>
        <w:t>terenie zakładu pracy,</w:t>
      </w:r>
    </w:p>
    <w:p w14:paraId="45B9A214" w14:textId="284318F7" w:rsidR="000C23F8" w:rsidRPr="00F8529D" w:rsidRDefault="000C23F8">
      <w:pPr>
        <w:numPr>
          <w:ilvl w:val="2"/>
          <w:numId w:val="47"/>
        </w:numPr>
        <w:spacing w:after="40"/>
        <w:ind w:left="1134" w:hanging="283"/>
        <w:jc w:val="both"/>
        <w:rPr>
          <w:sz w:val="22"/>
          <w:szCs w:val="22"/>
        </w:rPr>
      </w:pPr>
      <w:r w:rsidRPr="00F8529D">
        <w:rPr>
          <w:sz w:val="22"/>
          <w:szCs w:val="22"/>
        </w:rPr>
        <w:t>którzy wnoszą alkohol, narkotyki lub inne substancje na teren zakładu pracy</w:t>
      </w:r>
      <w:r w:rsidR="006D5019" w:rsidRPr="00F8529D">
        <w:rPr>
          <w:sz w:val="22"/>
          <w:szCs w:val="22"/>
        </w:rPr>
        <w:t>,</w:t>
      </w:r>
    </w:p>
    <w:p w14:paraId="7D8BC5AF" w14:textId="32A2B412" w:rsidR="000C23F8" w:rsidRPr="00F8529D" w:rsidRDefault="000C23F8" w:rsidP="00177854">
      <w:pPr>
        <w:spacing w:after="40"/>
        <w:ind w:left="851"/>
        <w:jc w:val="both"/>
        <w:rPr>
          <w:sz w:val="22"/>
          <w:szCs w:val="22"/>
        </w:rPr>
      </w:pPr>
      <w:r w:rsidRPr="00F8529D">
        <w:rPr>
          <w:sz w:val="22"/>
          <w:szCs w:val="22"/>
        </w:rPr>
        <w:t>w wysokości 1</w:t>
      </w:r>
      <w:r w:rsidR="008468F9">
        <w:rPr>
          <w:sz w:val="22"/>
          <w:szCs w:val="22"/>
        </w:rPr>
        <w:t> </w:t>
      </w:r>
      <w:r w:rsidRPr="00F8529D">
        <w:rPr>
          <w:sz w:val="22"/>
          <w:szCs w:val="22"/>
        </w:rPr>
        <w:t>000,00</w:t>
      </w:r>
      <w:r w:rsidR="008468F9">
        <w:rPr>
          <w:sz w:val="22"/>
          <w:szCs w:val="22"/>
        </w:rPr>
        <w:t> </w:t>
      </w:r>
      <w:r w:rsidRPr="00F8529D">
        <w:rPr>
          <w:sz w:val="22"/>
          <w:szCs w:val="22"/>
        </w:rPr>
        <w:t>zł za każdy stwierdzony przypadek;</w:t>
      </w:r>
    </w:p>
    <w:p w14:paraId="762BC468" w14:textId="35C53F79" w:rsidR="000C23F8" w:rsidRPr="00F8529D" w:rsidRDefault="000C23F8">
      <w:pPr>
        <w:numPr>
          <w:ilvl w:val="1"/>
          <w:numId w:val="79"/>
        </w:numPr>
        <w:spacing w:after="40"/>
        <w:ind w:left="851" w:hanging="425"/>
        <w:contextualSpacing/>
        <w:jc w:val="both"/>
        <w:rPr>
          <w:sz w:val="22"/>
          <w:szCs w:val="22"/>
        </w:rPr>
      </w:pPr>
      <w:r w:rsidRPr="00F8529D">
        <w:rPr>
          <w:sz w:val="22"/>
          <w:szCs w:val="22"/>
        </w:rPr>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1 000 </w:t>
      </w:r>
      <w:r w:rsidR="008468F9">
        <w:rPr>
          <w:sz w:val="22"/>
          <w:szCs w:val="22"/>
        </w:rPr>
        <w:t>,00 </w:t>
      </w:r>
      <w:r w:rsidR="00DA44BE" w:rsidRPr="00F8529D">
        <w:rPr>
          <w:sz w:val="22"/>
          <w:szCs w:val="22"/>
        </w:rPr>
        <w:t>zł za</w:t>
      </w:r>
      <w:r w:rsidRPr="00F8529D">
        <w:rPr>
          <w:sz w:val="22"/>
          <w:szCs w:val="22"/>
        </w:rPr>
        <w:t xml:space="preserve"> każdy stwierdzony przypadek, a jeżeli w wyniku zaboru doszło do zniszczenia mienia </w:t>
      </w:r>
      <w:bookmarkStart w:id="223"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23"/>
    <w:p w14:paraId="081AB11C" w14:textId="2BDE980B" w:rsidR="000C23F8" w:rsidRPr="00177854" w:rsidRDefault="000C23F8">
      <w:pPr>
        <w:numPr>
          <w:ilvl w:val="1"/>
          <w:numId w:val="79"/>
        </w:numPr>
        <w:spacing w:after="40"/>
        <w:ind w:left="851" w:hanging="425"/>
        <w:contextualSpacing/>
        <w:jc w:val="both"/>
        <w:rPr>
          <w:sz w:val="22"/>
          <w:szCs w:val="22"/>
        </w:rPr>
      </w:pPr>
      <w:r w:rsidRPr="00F8529D">
        <w:rPr>
          <w:sz w:val="22"/>
          <w:szCs w:val="22"/>
        </w:rPr>
        <w:t xml:space="preserve">za każdy stwierdzony przypadek naruszenia obowiązku </w:t>
      </w:r>
      <w:bookmarkStart w:id="224" w:name="_Hlk146784463"/>
      <w:r w:rsidR="006D5019" w:rsidRPr="00F8529D">
        <w:rPr>
          <w:sz w:val="22"/>
          <w:szCs w:val="22"/>
        </w:rPr>
        <w:t xml:space="preserve">w </w:t>
      </w:r>
      <w:r w:rsidR="006D5019" w:rsidRPr="00177854">
        <w:rPr>
          <w:sz w:val="22"/>
          <w:szCs w:val="22"/>
        </w:rPr>
        <w:t xml:space="preserve">zakresie </w:t>
      </w:r>
      <w:r w:rsidRPr="00177854">
        <w:rPr>
          <w:sz w:val="22"/>
          <w:szCs w:val="22"/>
        </w:rPr>
        <w:t>zatrudnienia</w:t>
      </w:r>
      <w:r w:rsidR="006D5019" w:rsidRPr="00177854">
        <w:rPr>
          <w:sz w:val="22"/>
          <w:szCs w:val="22"/>
        </w:rPr>
        <w:t>, określonego</w:t>
      </w:r>
      <w:r w:rsidRPr="00177854">
        <w:rPr>
          <w:sz w:val="22"/>
          <w:szCs w:val="22"/>
        </w:rPr>
        <w:t xml:space="preserve"> w</w:t>
      </w:r>
      <w:r w:rsidR="00177854">
        <w:rPr>
          <w:sz w:val="22"/>
          <w:szCs w:val="22"/>
        </w:rPr>
        <w:t> </w:t>
      </w:r>
      <w:r w:rsidRPr="00177854">
        <w:rPr>
          <w:sz w:val="22"/>
          <w:szCs w:val="22"/>
        </w:rPr>
        <w:t>§</w:t>
      </w:r>
      <w:r w:rsidR="00993697">
        <w:rPr>
          <w:sz w:val="22"/>
          <w:szCs w:val="22"/>
        </w:rPr>
        <w:t> </w:t>
      </w:r>
      <w:r w:rsidRPr="00177854">
        <w:rPr>
          <w:sz w:val="22"/>
          <w:szCs w:val="22"/>
        </w:rPr>
        <w:t xml:space="preserve">9 ust. 1 </w:t>
      </w:r>
      <w:bookmarkEnd w:id="224"/>
      <w:r w:rsidRPr="00177854">
        <w:rPr>
          <w:sz w:val="22"/>
          <w:szCs w:val="22"/>
        </w:rPr>
        <w:t>- w wysokości równej miesięcznemu minimalnemu wynagrodzeniu za pracę ustalonemu zgodnie z przepisami ustawy z dnia 10.10.2002</w:t>
      </w:r>
      <w:r w:rsidR="00177854" w:rsidRPr="00177854">
        <w:rPr>
          <w:sz w:val="22"/>
          <w:szCs w:val="22"/>
        </w:rPr>
        <w:t> </w:t>
      </w:r>
      <w:r w:rsidRPr="00177854">
        <w:rPr>
          <w:sz w:val="22"/>
          <w:szCs w:val="22"/>
        </w:rPr>
        <w:t>r. o minimalnym wynagrodzeniu za</w:t>
      </w:r>
      <w:r w:rsidR="00993697">
        <w:rPr>
          <w:sz w:val="22"/>
          <w:szCs w:val="22"/>
        </w:rPr>
        <w:t> </w:t>
      </w:r>
      <w:r w:rsidRPr="00177854">
        <w:rPr>
          <w:sz w:val="22"/>
          <w:szCs w:val="22"/>
        </w:rPr>
        <w:t xml:space="preserve">pracę obowiązującemu w </w:t>
      </w:r>
      <w:r w:rsidR="006D5019" w:rsidRPr="00177854">
        <w:rPr>
          <w:sz w:val="22"/>
          <w:szCs w:val="22"/>
        </w:rPr>
        <w:t>czasie</w:t>
      </w:r>
      <w:r w:rsidRPr="00177854">
        <w:rPr>
          <w:sz w:val="22"/>
          <w:szCs w:val="22"/>
        </w:rPr>
        <w:t>, w którym stwierdzono naruszenie</w:t>
      </w:r>
      <w:r w:rsidR="00E50E3A" w:rsidRPr="00177854">
        <w:rPr>
          <w:sz w:val="22"/>
          <w:szCs w:val="22"/>
        </w:rPr>
        <w:t xml:space="preserve"> (jeżeli dotyczy)</w:t>
      </w:r>
      <w:r w:rsidR="00177854" w:rsidRPr="00177854">
        <w:rPr>
          <w:sz w:val="22"/>
          <w:szCs w:val="22"/>
        </w:rPr>
        <w:t>.</w:t>
      </w:r>
    </w:p>
    <w:p w14:paraId="0309453C" w14:textId="17FB766E" w:rsidR="000C23F8" w:rsidRPr="00177854" w:rsidRDefault="000C23F8">
      <w:pPr>
        <w:numPr>
          <w:ilvl w:val="1"/>
          <w:numId w:val="79"/>
        </w:numPr>
        <w:spacing w:after="40"/>
        <w:ind w:left="851" w:hanging="425"/>
        <w:contextualSpacing/>
        <w:jc w:val="both"/>
        <w:rPr>
          <w:sz w:val="22"/>
          <w:szCs w:val="22"/>
        </w:rPr>
      </w:pPr>
      <w:r w:rsidRPr="00E66F78">
        <w:rPr>
          <w:sz w:val="22"/>
          <w:szCs w:val="22"/>
        </w:rPr>
        <w:t xml:space="preserve">w </w:t>
      </w:r>
      <w:r w:rsidRPr="00F8529D">
        <w:rPr>
          <w:sz w:val="22"/>
          <w:szCs w:val="22"/>
        </w:rPr>
        <w:t>przypadku zaniechania złożenia zapotrzebowania na świadczenia Zamawiającego i</w:t>
      </w:r>
      <w:r w:rsidR="00177854">
        <w:rPr>
          <w:sz w:val="22"/>
          <w:szCs w:val="22"/>
        </w:rPr>
        <w:t> </w:t>
      </w:r>
      <w:r w:rsidRPr="00F8529D">
        <w:rPr>
          <w:sz w:val="22"/>
          <w:szCs w:val="22"/>
        </w:rPr>
        <w:t>skorzystania przez Wykonawcę lub jego pracowników ze świadczeń Zamawiającego</w:t>
      </w:r>
      <w:r w:rsidR="00ED1FF7" w:rsidRPr="00F8529D">
        <w:rPr>
          <w:sz w:val="22"/>
          <w:szCs w:val="22"/>
        </w:rPr>
        <w:t>,</w:t>
      </w:r>
      <w:r w:rsidR="00CB277B" w:rsidRPr="00F8529D">
        <w:rPr>
          <w:sz w:val="22"/>
          <w:szCs w:val="22"/>
        </w:rPr>
        <w:t xml:space="preserve"> </w:t>
      </w:r>
      <w:bookmarkStart w:id="225" w:name="_Hlk146784540"/>
      <w:r w:rsidR="000241D8" w:rsidRPr="00F8529D">
        <w:rPr>
          <w:sz w:val="22"/>
          <w:szCs w:val="22"/>
        </w:rPr>
        <w:t>w</w:t>
      </w:r>
      <w:r w:rsidR="00177854">
        <w:rPr>
          <w:sz w:val="22"/>
          <w:szCs w:val="22"/>
        </w:rPr>
        <w:t> </w:t>
      </w:r>
      <w:r w:rsidR="000241D8" w:rsidRPr="00F8529D">
        <w:rPr>
          <w:sz w:val="22"/>
          <w:szCs w:val="22"/>
        </w:rPr>
        <w:t>wysokości 50</w:t>
      </w:r>
      <w:r w:rsidR="008468F9">
        <w:rPr>
          <w:sz w:val="22"/>
          <w:szCs w:val="22"/>
        </w:rPr>
        <w:t>,00 </w:t>
      </w:r>
      <w:r w:rsidR="000241D8" w:rsidRPr="00F8529D">
        <w:rPr>
          <w:sz w:val="22"/>
          <w:szCs w:val="22"/>
        </w:rPr>
        <w:t xml:space="preserve">zł za każdy stwierdzony </w:t>
      </w:r>
      <w:r w:rsidR="000241D8" w:rsidRPr="00177854">
        <w:rPr>
          <w:sz w:val="22"/>
          <w:szCs w:val="22"/>
        </w:rPr>
        <w:t xml:space="preserve">przypadek - </w:t>
      </w:r>
      <w:r w:rsidR="00CB277B" w:rsidRPr="00177854">
        <w:rPr>
          <w:sz w:val="22"/>
          <w:szCs w:val="22"/>
        </w:rPr>
        <w:t>niezależnie od konieczności zapłaty wynagrodzenia za skorzystanie z takiego świadczenia</w:t>
      </w:r>
      <w:bookmarkEnd w:id="225"/>
      <w:r w:rsidR="00177854" w:rsidRPr="00177854">
        <w:rPr>
          <w:sz w:val="22"/>
          <w:szCs w:val="22"/>
        </w:rPr>
        <w:t>.</w:t>
      </w:r>
    </w:p>
    <w:p w14:paraId="4DACB222" w14:textId="4A98A237" w:rsidR="000C23F8" w:rsidRPr="00F8529D" w:rsidRDefault="00D0028C">
      <w:pPr>
        <w:numPr>
          <w:ilvl w:val="0"/>
          <w:numId w:val="47"/>
        </w:numPr>
        <w:spacing w:after="40"/>
        <w:ind w:left="426" w:hanging="426"/>
        <w:jc w:val="both"/>
        <w:rPr>
          <w:sz w:val="22"/>
          <w:szCs w:val="22"/>
        </w:rPr>
      </w:pPr>
      <w:bookmarkStart w:id="226" w:name="_Hlk144479888"/>
      <w:bookmarkStart w:id="227" w:name="_Hlk146784619"/>
      <w:r w:rsidRPr="00177854">
        <w:rPr>
          <w:sz w:val="22"/>
          <w:szCs w:val="22"/>
        </w:rPr>
        <w:t>W przypadku nieprzystąpienia przez Wykonawcę do wykonywania przedmiotu Umowy w całości lub części w umówionym terminie</w:t>
      </w:r>
      <w:r w:rsidR="00F960BF" w:rsidRPr="00177854">
        <w:rPr>
          <w:sz w:val="22"/>
          <w:szCs w:val="22"/>
        </w:rPr>
        <w:t xml:space="preserve">, </w:t>
      </w:r>
      <w:r w:rsidRPr="00177854">
        <w:rPr>
          <w:sz w:val="22"/>
          <w:szCs w:val="22"/>
        </w:rPr>
        <w:t xml:space="preserve">Zamawiający uprawniony jest do zlecenia wykonania przedmiotu Umowy w całości lub części innemu </w:t>
      </w:r>
      <w:r w:rsidR="00A76426" w:rsidRPr="00177854">
        <w:rPr>
          <w:sz w:val="22"/>
          <w:szCs w:val="22"/>
        </w:rPr>
        <w:t>w</w:t>
      </w:r>
      <w:r w:rsidRPr="00177854">
        <w:rPr>
          <w:sz w:val="22"/>
          <w:szCs w:val="22"/>
        </w:rPr>
        <w:t xml:space="preserve">ykonawcy, bez konieczności uzyskiwania zgody Sądu o której mowa w art. 480 Kodeksu cywilnego. </w:t>
      </w:r>
      <w:r w:rsidR="000C23F8" w:rsidRPr="00177854">
        <w:rPr>
          <w:sz w:val="22"/>
          <w:szCs w:val="22"/>
        </w:rPr>
        <w:t xml:space="preserve">W przypadku konieczności zlecenia przez Zamawiającego realizacji zamówienia innemu </w:t>
      </w:r>
      <w:r w:rsidRPr="00177854">
        <w:rPr>
          <w:sz w:val="22"/>
          <w:szCs w:val="22"/>
        </w:rPr>
        <w:t>w</w:t>
      </w:r>
      <w:r w:rsidR="000C23F8" w:rsidRPr="00177854">
        <w:rPr>
          <w:sz w:val="22"/>
          <w:szCs w:val="22"/>
        </w:rPr>
        <w:t>ykonawcy</w:t>
      </w:r>
      <w:r w:rsidRPr="00177854">
        <w:rPr>
          <w:sz w:val="22"/>
          <w:szCs w:val="22"/>
        </w:rPr>
        <w:t xml:space="preserve">, Zamawiającemu, niezależnie od innych </w:t>
      </w:r>
      <w:r w:rsidR="00DA4361" w:rsidRPr="00177854">
        <w:rPr>
          <w:sz w:val="22"/>
          <w:szCs w:val="22"/>
        </w:rPr>
        <w:t>uprawnień</w:t>
      </w:r>
      <w:r w:rsidR="00F66B98" w:rsidRPr="00177854">
        <w:rPr>
          <w:sz w:val="22"/>
          <w:szCs w:val="22"/>
        </w:rPr>
        <w:t>,</w:t>
      </w:r>
      <w:r w:rsidRPr="00177854">
        <w:rPr>
          <w:sz w:val="22"/>
          <w:szCs w:val="22"/>
        </w:rPr>
        <w:t xml:space="preserve"> </w:t>
      </w:r>
      <w:r w:rsidR="00DA4361" w:rsidRPr="00177854">
        <w:rPr>
          <w:sz w:val="22"/>
          <w:szCs w:val="22"/>
        </w:rPr>
        <w:t>przysługuje</w:t>
      </w:r>
      <w:r w:rsidRPr="00177854">
        <w:rPr>
          <w:sz w:val="22"/>
          <w:szCs w:val="22"/>
        </w:rPr>
        <w:t xml:space="preserve"> prawo żądania od Wykonawcy zapłaty kwoty stanowiącej różnicę pomiędzy kosztami</w:t>
      </w:r>
      <w:r w:rsidR="00177854">
        <w:rPr>
          <w:sz w:val="22"/>
          <w:szCs w:val="22"/>
        </w:rPr>
        <w:t xml:space="preserve"> </w:t>
      </w:r>
      <w:r w:rsidRPr="00177854">
        <w:rPr>
          <w:sz w:val="22"/>
          <w:szCs w:val="22"/>
        </w:rPr>
        <w:t xml:space="preserve">realizacji zamówienia poniesionymi przez Zamawiającego a wynagrodzeniem </w:t>
      </w:r>
      <w:r w:rsidRPr="00F8529D">
        <w:rPr>
          <w:sz w:val="22"/>
          <w:szCs w:val="22"/>
        </w:rPr>
        <w:t>obliczonym z</w:t>
      </w:r>
      <w:r w:rsidR="00177854">
        <w:rPr>
          <w:sz w:val="22"/>
          <w:szCs w:val="22"/>
        </w:rPr>
        <w:t> </w:t>
      </w:r>
      <w:r w:rsidRPr="00F8529D">
        <w:rPr>
          <w:sz w:val="22"/>
          <w:szCs w:val="22"/>
        </w:rPr>
        <w:t>zastosowaniem cen określonych w Umowie.</w:t>
      </w:r>
      <w:bookmarkStart w:id="228" w:name="_Hlk144479920"/>
      <w:bookmarkEnd w:id="226"/>
    </w:p>
    <w:bookmarkEnd w:id="227"/>
    <w:bookmarkEnd w:id="228"/>
    <w:p w14:paraId="753A8E07" w14:textId="77777777" w:rsidR="000C23F8" w:rsidRPr="00F8529D" w:rsidRDefault="000C23F8">
      <w:pPr>
        <w:numPr>
          <w:ilvl w:val="0"/>
          <w:numId w:val="47"/>
        </w:numPr>
        <w:spacing w:after="40"/>
        <w:ind w:left="426" w:hanging="426"/>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0FE4DAA1" w:rsidR="000C23F8" w:rsidRPr="00F8529D" w:rsidRDefault="000C23F8">
      <w:pPr>
        <w:numPr>
          <w:ilvl w:val="1"/>
          <w:numId w:val="47"/>
        </w:numPr>
        <w:spacing w:after="40"/>
        <w:ind w:left="851" w:hanging="425"/>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EA698B" w:rsidRDefault="000C23F8">
      <w:pPr>
        <w:numPr>
          <w:ilvl w:val="1"/>
          <w:numId w:val="47"/>
        </w:numPr>
        <w:spacing w:after="40"/>
        <w:ind w:left="851" w:hanging="425"/>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2C277996" w:rsidR="0072470D" w:rsidRPr="00EA698B" w:rsidRDefault="000C23F8">
      <w:pPr>
        <w:numPr>
          <w:ilvl w:val="0"/>
          <w:numId w:val="47"/>
        </w:numPr>
        <w:spacing w:after="40"/>
        <w:ind w:left="426" w:hanging="426"/>
        <w:jc w:val="both"/>
        <w:rPr>
          <w:sz w:val="22"/>
          <w:szCs w:val="22"/>
        </w:rPr>
      </w:pPr>
      <w:bookmarkStart w:id="229" w:name="_Hlk146784751"/>
      <w:r w:rsidRPr="00EA698B">
        <w:rPr>
          <w:sz w:val="22"/>
          <w:szCs w:val="22"/>
        </w:rPr>
        <w:lastRenderedPageBreak/>
        <w:t>W przypadku</w:t>
      </w:r>
      <w:r w:rsidR="0072470D" w:rsidRPr="00EA698B">
        <w:rPr>
          <w:sz w:val="22"/>
          <w:szCs w:val="22"/>
        </w:rPr>
        <w:t>:</w:t>
      </w:r>
    </w:p>
    <w:p w14:paraId="6203BE13" w14:textId="35F61493" w:rsidR="0072470D" w:rsidRPr="00F8529D" w:rsidRDefault="0072470D">
      <w:pPr>
        <w:numPr>
          <w:ilvl w:val="1"/>
          <w:numId w:val="47"/>
        </w:numPr>
        <w:spacing w:after="40"/>
        <w:ind w:left="851" w:hanging="425"/>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pPr>
        <w:numPr>
          <w:ilvl w:val="0"/>
          <w:numId w:val="47"/>
        </w:numPr>
        <w:spacing w:after="40"/>
        <w:ind w:left="426" w:hanging="426"/>
        <w:jc w:val="both"/>
        <w:rPr>
          <w:sz w:val="22"/>
          <w:szCs w:val="22"/>
        </w:rPr>
      </w:pPr>
      <w:r w:rsidRPr="00F8529D">
        <w:rPr>
          <w:sz w:val="22"/>
          <w:szCs w:val="22"/>
        </w:rPr>
        <w:t xml:space="preserve">Wykonawca może naliczyć Zamawiającemu karę umowną: </w:t>
      </w:r>
    </w:p>
    <w:p w14:paraId="4A5EBD00" w14:textId="45A6B47A" w:rsidR="00F66B98" w:rsidRDefault="00F66B98">
      <w:pPr>
        <w:numPr>
          <w:ilvl w:val="1"/>
          <w:numId w:val="47"/>
        </w:numPr>
        <w:spacing w:after="40"/>
        <w:ind w:left="851" w:hanging="425"/>
        <w:jc w:val="both"/>
        <w:rPr>
          <w:sz w:val="22"/>
          <w:szCs w:val="22"/>
        </w:rPr>
      </w:pPr>
      <w:bookmarkStart w:id="230" w:name="_Hlk148947447"/>
      <w:r w:rsidRPr="00F8529D">
        <w:rPr>
          <w:sz w:val="22"/>
          <w:szCs w:val="22"/>
        </w:rPr>
        <w:t xml:space="preserve">za odstąpienie od Umowy w całości przez którąkolwiek ze Stron z winy Zamawiającego </w:t>
      </w:r>
      <w:r w:rsidR="00177854">
        <w:rPr>
          <w:sz w:val="22"/>
          <w:szCs w:val="22"/>
        </w:rPr>
        <w:t>–</w:t>
      </w:r>
      <w:r w:rsidRPr="00F8529D">
        <w:rPr>
          <w:sz w:val="22"/>
          <w:szCs w:val="22"/>
        </w:rPr>
        <w:t xml:space="preserve"> w</w:t>
      </w:r>
      <w:r w:rsidR="00177854">
        <w:rPr>
          <w:sz w:val="22"/>
          <w:szCs w:val="22"/>
        </w:rPr>
        <w:t> </w:t>
      </w:r>
      <w:r w:rsidRPr="00F8529D">
        <w:rPr>
          <w:sz w:val="22"/>
          <w:szCs w:val="22"/>
        </w:rPr>
        <w:t>wysokości 20% wartości netto Umowy, o której mowa w § 3 ust. 1.</w:t>
      </w:r>
    </w:p>
    <w:bookmarkEnd w:id="230"/>
    <w:p w14:paraId="2A2CF2DB" w14:textId="085428BF" w:rsidR="000C23F8" w:rsidRPr="00F8529D" w:rsidRDefault="004B24AC">
      <w:pPr>
        <w:numPr>
          <w:ilvl w:val="0"/>
          <w:numId w:val="47"/>
        </w:numPr>
        <w:spacing w:after="40"/>
        <w:ind w:left="426" w:hanging="426"/>
        <w:jc w:val="both"/>
        <w:rPr>
          <w:sz w:val="22"/>
          <w:szCs w:val="22"/>
        </w:rPr>
      </w:pPr>
      <w:r w:rsidRPr="00F8529D">
        <w:rPr>
          <w:sz w:val="22"/>
          <w:szCs w:val="22"/>
        </w:rPr>
        <w:t xml:space="preserve">Kary umowne podlegają kumulacji, </w:t>
      </w:r>
      <w:r w:rsidR="005C4237" w:rsidRPr="00F8529D">
        <w:rPr>
          <w:sz w:val="22"/>
          <w:szCs w:val="22"/>
        </w:rPr>
        <w:t xml:space="preserve">w tym kara umowna za 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w:t>
      </w:r>
      <w:r w:rsidR="000C23F8" w:rsidRPr="00177854">
        <w:rPr>
          <w:sz w:val="22"/>
          <w:szCs w:val="22"/>
        </w:rPr>
        <w:t xml:space="preserve">przekroczy </w:t>
      </w:r>
      <w:r w:rsidR="00EA698B" w:rsidRPr="00177854">
        <w:rPr>
          <w:sz w:val="22"/>
          <w:szCs w:val="22"/>
        </w:rPr>
        <w:t>60%</w:t>
      </w:r>
      <w:r w:rsidR="00EA698B">
        <w:rPr>
          <w:sz w:val="22"/>
          <w:szCs w:val="22"/>
        </w:rPr>
        <w:t xml:space="preserve">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pPr>
        <w:numPr>
          <w:ilvl w:val="0"/>
          <w:numId w:val="47"/>
        </w:numPr>
        <w:spacing w:after="40"/>
        <w:ind w:left="426" w:hanging="426"/>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pPr>
        <w:numPr>
          <w:ilvl w:val="0"/>
          <w:numId w:val="47"/>
        </w:numPr>
        <w:spacing w:after="40"/>
        <w:ind w:left="426" w:hanging="426"/>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0D7208FA" w:rsidR="000C23F8" w:rsidRPr="008326BE" w:rsidRDefault="000C23F8">
      <w:pPr>
        <w:numPr>
          <w:ilvl w:val="0"/>
          <w:numId w:val="47"/>
        </w:numPr>
        <w:spacing w:after="40"/>
        <w:ind w:left="426" w:hanging="426"/>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bookmarkEnd w:id="221"/>
      <w:bookmarkEnd w:id="229"/>
    </w:p>
    <w:p w14:paraId="4E1E67AC" w14:textId="77777777" w:rsidR="000C23F8" w:rsidRPr="00F8529D" w:rsidRDefault="000C23F8" w:rsidP="006733CD">
      <w:pPr>
        <w:pStyle w:val="Nagwek2"/>
        <w:spacing w:before="0" w:after="40"/>
      </w:pPr>
      <w:bookmarkStart w:id="231" w:name="_Toc83291685"/>
      <w:bookmarkStart w:id="232" w:name="_Toc106095873"/>
      <w:bookmarkStart w:id="233" w:name="_Toc106096313"/>
      <w:bookmarkStart w:id="234" w:name="_Toc106096417"/>
      <w:bookmarkStart w:id="235" w:name="_Toc215225938"/>
      <w:r w:rsidRPr="00F8529D">
        <w:t>§ 14. Rozwiązanie, odstąpienie lub wypowiedzenie Umowy</w:t>
      </w:r>
      <w:bookmarkEnd w:id="231"/>
      <w:bookmarkEnd w:id="232"/>
      <w:bookmarkEnd w:id="233"/>
      <w:bookmarkEnd w:id="234"/>
      <w:bookmarkEnd w:id="235"/>
    </w:p>
    <w:p w14:paraId="7F7C0D91" w14:textId="77777777" w:rsidR="000C23F8" w:rsidRPr="00F8529D" w:rsidRDefault="000C23F8">
      <w:pPr>
        <w:numPr>
          <w:ilvl w:val="0"/>
          <w:numId w:val="48"/>
        </w:numPr>
        <w:spacing w:after="40"/>
        <w:ind w:left="426" w:hanging="426"/>
        <w:jc w:val="both"/>
        <w:rPr>
          <w:sz w:val="22"/>
          <w:szCs w:val="22"/>
        </w:rPr>
      </w:pPr>
      <w:bookmarkStart w:id="236" w:name="_Hlk146784907"/>
      <w:r w:rsidRPr="00F8529D">
        <w:rPr>
          <w:sz w:val="22"/>
          <w:szCs w:val="22"/>
        </w:rPr>
        <w:t>Strony mogą rozwiązać Umowę na mocy porozumienia Stron.</w:t>
      </w:r>
    </w:p>
    <w:p w14:paraId="55217CF2" w14:textId="1F935AFA" w:rsidR="000C23F8" w:rsidRPr="005D0EC8" w:rsidRDefault="000C23F8">
      <w:pPr>
        <w:numPr>
          <w:ilvl w:val="0"/>
          <w:numId w:val="48"/>
        </w:numPr>
        <w:spacing w:after="40"/>
        <w:ind w:left="426" w:hanging="426"/>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w:t>
      </w:r>
      <w:r w:rsidRPr="005D0EC8">
        <w:rPr>
          <w:sz w:val="22"/>
          <w:szCs w:val="22"/>
        </w:rPr>
        <w:t>od Umowy</w:t>
      </w:r>
      <w:r w:rsidR="00202054" w:rsidRPr="005D0EC8">
        <w:rPr>
          <w:sz w:val="22"/>
          <w:szCs w:val="22"/>
        </w:rPr>
        <w:t xml:space="preserve"> (ex </w:t>
      </w:r>
      <w:proofErr w:type="spellStart"/>
      <w:r w:rsidR="00202054" w:rsidRPr="005D0EC8">
        <w:rPr>
          <w:sz w:val="22"/>
          <w:szCs w:val="22"/>
        </w:rPr>
        <w:t>tunc</w:t>
      </w:r>
      <w:proofErr w:type="spellEnd"/>
      <w:r w:rsidR="00202054" w:rsidRPr="005D0EC8">
        <w:rPr>
          <w:sz w:val="22"/>
          <w:szCs w:val="22"/>
        </w:rPr>
        <w:t xml:space="preserve"> – wstecz)</w:t>
      </w:r>
      <w:r w:rsidRPr="005D0EC8">
        <w:rPr>
          <w:sz w:val="22"/>
          <w:szCs w:val="22"/>
        </w:rPr>
        <w:t xml:space="preserve"> </w:t>
      </w:r>
      <w:bookmarkStart w:id="237" w:name="_Hlk144467170"/>
      <w:r w:rsidRPr="005D0EC8">
        <w:rPr>
          <w:sz w:val="22"/>
          <w:szCs w:val="22"/>
        </w:rPr>
        <w:t>w całości lub części</w:t>
      </w:r>
      <w:bookmarkEnd w:id="237"/>
      <w:r w:rsidR="00202054" w:rsidRPr="005D0EC8">
        <w:rPr>
          <w:sz w:val="22"/>
          <w:szCs w:val="22"/>
        </w:rPr>
        <w:t xml:space="preserve"> lub wypowiedzieć Umowę</w:t>
      </w:r>
      <w:r w:rsidRPr="005D0EC8">
        <w:rPr>
          <w:sz w:val="22"/>
          <w:szCs w:val="22"/>
        </w:rPr>
        <w:t xml:space="preserve"> </w:t>
      </w:r>
      <w:r w:rsidR="00202054" w:rsidRPr="005D0EC8">
        <w:rPr>
          <w:sz w:val="22"/>
          <w:szCs w:val="22"/>
        </w:rPr>
        <w:t>(</w:t>
      </w:r>
      <w:r w:rsidRPr="005D0EC8">
        <w:rPr>
          <w:sz w:val="22"/>
          <w:szCs w:val="22"/>
        </w:rPr>
        <w:t xml:space="preserve">ex nunc </w:t>
      </w:r>
      <w:r w:rsidR="00D04E9B" w:rsidRPr="005D0EC8">
        <w:rPr>
          <w:sz w:val="22"/>
          <w:szCs w:val="22"/>
        </w:rPr>
        <w:t>–</w:t>
      </w:r>
      <w:r w:rsidR="00202054" w:rsidRPr="005D0EC8">
        <w:rPr>
          <w:sz w:val="22"/>
          <w:szCs w:val="22"/>
        </w:rPr>
        <w:t xml:space="preserve"> </w:t>
      </w:r>
      <w:r w:rsidRPr="005D0EC8">
        <w:rPr>
          <w:sz w:val="22"/>
          <w:szCs w:val="22"/>
        </w:rPr>
        <w:t>od teraz)</w:t>
      </w:r>
      <w:r w:rsidR="0072470D" w:rsidRPr="005D0EC8">
        <w:rPr>
          <w:sz w:val="22"/>
          <w:szCs w:val="22"/>
        </w:rPr>
        <w:t xml:space="preserve"> w całości lub części</w:t>
      </w:r>
      <w:r w:rsidR="00202054" w:rsidRPr="005D0EC8">
        <w:rPr>
          <w:sz w:val="22"/>
          <w:szCs w:val="22"/>
        </w:rPr>
        <w:t>,</w:t>
      </w:r>
      <w:r w:rsidRPr="005D0EC8">
        <w:rPr>
          <w:sz w:val="22"/>
          <w:szCs w:val="22"/>
        </w:rPr>
        <w:t xml:space="preserve"> w</w:t>
      </w:r>
      <w:r w:rsidR="005D0EC8" w:rsidRPr="005D0EC8">
        <w:rPr>
          <w:sz w:val="22"/>
          <w:szCs w:val="22"/>
        </w:rPr>
        <w:t xml:space="preserve"> </w:t>
      </w:r>
      <w:r w:rsidRPr="005D0EC8">
        <w:rPr>
          <w:sz w:val="22"/>
          <w:szCs w:val="22"/>
        </w:rPr>
        <w:t>przypadku:</w:t>
      </w:r>
    </w:p>
    <w:p w14:paraId="00C320C4" w14:textId="77777777" w:rsidR="000C23F8" w:rsidRPr="00F8529D" w:rsidRDefault="000C23F8">
      <w:pPr>
        <w:numPr>
          <w:ilvl w:val="1"/>
          <w:numId w:val="48"/>
        </w:numPr>
        <w:spacing w:after="40"/>
        <w:ind w:left="851" w:hanging="425"/>
        <w:jc w:val="both"/>
        <w:rPr>
          <w:sz w:val="22"/>
          <w:szCs w:val="22"/>
        </w:rPr>
      </w:pPr>
      <w:r w:rsidRPr="005D0EC8">
        <w:rPr>
          <w:sz w:val="22"/>
          <w:szCs w:val="22"/>
        </w:rPr>
        <w:t xml:space="preserve">wygaśnięcia ubezpieczenia Wykonawcy i nieprzedłużenia ochrony ubezpieczeniowej </w:t>
      </w:r>
      <w:r w:rsidRPr="00F8529D">
        <w:rPr>
          <w:sz w:val="22"/>
          <w:szCs w:val="22"/>
        </w:rPr>
        <w:t>w okresie realizacji Umowy,</w:t>
      </w:r>
    </w:p>
    <w:p w14:paraId="58CCB24E" w14:textId="77777777" w:rsidR="000C23F8" w:rsidRPr="00F8529D" w:rsidRDefault="000C23F8">
      <w:pPr>
        <w:numPr>
          <w:ilvl w:val="1"/>
          <w:numId w:val="48"/>
        </w:numPr>
        <w:spacing w:after="40"/>
        <w:ind w:left="851" w:hanging="425"/>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64C8F262" w:rsidR="000C23F8" w:rsidRPr="00F8529D" w:rsidRDefault="000C23F8">
      <w:pPr>
        <w:numPr>
          <w:ilvl w:val="1"/>
          <w:numId w:val="48"/>
        </w:numPr>
        <w:spacing w:after="40"/>
        <w:ind w:left="851" w:hanging="425"/>
        <w:jc w:val="both"/>
        <w:rPr>
          <w:sz w:val="22"/>
          <w:szCs w:val="22"/>
        </w:rPr>
      </w:pPr>
      <w:bookmarkStart w:id="238"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w:t>
      </w:r>
    </w:p>
    <w:bookmarkEnd w:id="238"/>
    <w:p w14:paraId="3CE94781" w14:textId="5D693CC1" w:rsidR="000C23F8" w:rsidRPr="00F8529D" w:rsidRDefault="000C23F8">
      <w:pPr>
        <w:numPr>
          <w:ilvl w:val="1"/>
          <w:numId w:val="48"/>
        </w:numPr>
        <w:spacing w:after="40"/>
        <w:ind w:left="851" w:hanging="425"/>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pPr>
        <w:numPr>
          <w:ilvl w:val="1"/>
          <w:numId w:val="48"/>
        </w:numPr>
        <w:spacing w:after="40"/>
        <w:ind w:left="851" w:hanging="425"/>
        <w:jc w:val="both"/>
        <w:rPr>
          <w:sz w:val="22"/>
          <w:szCs w:val="22"/>
        </w:rPr>
      </w:pPr>
      <w:r w:rsidRPr="00F8529D">
        <w:rPr>
          <w:sz w:val="22"/>
          <w:szCs w:val="22"/>
        </w:rPr>
        <w:t>innego niż określone powyżej nienależytego wykonywania Umowy, w szczególności:</w:t>
      </w:r>
    </w:p>
    <w:p w14:paraId="3F07452E" w14:textId="60EFEEAD" w:rsidR="000C23F8" w:rsidRPr="00F8529D" w:rsidRDefault="000C23F8">
      <w:pPr>
        <w:numPr>
          <w:ilvl w:val="2"/>
          <w:numId w:val="48"/>
        </w:numPr>
        <w:spacing w:after="40"/>
        <w:ind w:left="1134" w:hanging="283"/>
        <w:jc w:val="both"/>
        <w:rPr>
          <w:sz w:val="22"/>
          <w:szCs w:val="22"/>
        </w:rPr>
      </w:pPr>
      <w:r w:rsidRPr="00F8529D">
        <w:rPr>
          <w:sz w:val="22"/>
          <w:szCs w:val="22"/>
        </w:rPr>
        <w:t>wykonywania Umowy w sposób skutkujący szkodą w mieniu Zamawiającego,</w:t>
      </w:r>
    </w:p>
    <w:p w14:paraId="14F5C896" w14:textId="0EDE065C" w:rsidR="000C23F8" w:rsidRPr="00F8529D" w:rsidRDefault="000C23F8">
      <w:pPr>
        <w:numPr>
          <w:ilvl w:val="2"/>
          <w:numId w:val="48"/>
        </w:numPr>
        <w:spacing w:after="40"/>
        <w:ind w:left="1134" w:hanging="283"/>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pPr>
        <w:numPr>
          <w:ilvl w:val="2"/>
          <w:numId w:val="48"/>
        </w:numPr>
        <w:spacing w:after="40"/>
        <w:ind w:left="1134" w:hanging="283"/>
        <w:jc w:val="both"/>
        <w:rPr>
          <w:sz w:val="22"/>
          <w:szCs w:val="22"/>
        </w:rPr>
      </w:pPr>
      <w:bookmarkStart w:id="239"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39"/>
      <w:r w:rsidRPr="00F8529D">
        <w:rPr>
          <w:sz w:val="22"/>
          <w:szCs w:val="22"/>
        </w:rPr>
        <w:t>,</w:t>
      </w:r>
    </w:p>
    <w:p w14:paraId="50AE23C0" w14:textId="77777777" w:rsidR="000C23F8" w:rsidRPr="00F8529D" w:rsidRDefault="000C23F8">
      <w:pPr>
        <w:numPr>
          <w:ilvl w:val="1"/>
          <w:numId w:val="48"/>
        </w:numPr>
        <w:spacing w:after="40"/>
        <w:ind w:left="851" w:hanging="425"/>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pPr>
        <w:numPr>
          <w:ilvl w:val="1"/>
          <w:numId w:val="48"/>
        </w:numPr>
        <w:spacing w:after="40"/>
        <w:ind w:left="851" w:hanging="425"/>
        <w:jc w:val="both"/>
        <w:rPr>
          <w:sz w:val="22"/>
          <w:szCs w:val="22"/>
        </w:rPr>
      </w:pPr>
      <w:r w:rsidRPr="00F8529D">
        <w:rPr>
          <w:sz w:val="22"/>
          <w:szCs w:val="22"/>
        </w:rPr>
        <w:t>otwarcia postępowania likwidacyjnego Wykonawcy.</w:t>
      </w:r>
    </w:p>
    <w:p w14:paraId="5B08583D" w14:textId="561EE9F2" w:rsidR="000C23F8" w:rsidRPr="00F8529D" w:rsidRDefault="000C23F8">
      <w:pPr>
        <w:numPr>
          <w:ilvl w:val="0"/>
          <w:numId w:val="48"/>
        </w:numPr>
        <w:spacing w:after="40"/>
        <w:ind w:left="426" w:hanging="426"/>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5D0EC8">
        <w:rPr>
          <w:sz w:val="22"/>
          <w:szCs w:val="22"/>
        </w:rPr>
        <w:t>7)</w:t>
      </w:r>
      <w:r w:rsidRPr="00993697">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044D8221" w:rsidR="00A603EC" w:rsidRPr="00F8529D" w:rsidRDefault="00A603EC">
      <w:pPr>
        <w:numPr>
          <w:ilvl w:val="0"/>
          <w:numId w:val="48"/>
        </w:numPr>
        <w:spacing w:after="40"/>
        <w:ind w:left="426" w:hanging="426"/>
        <w:jc w:val="both"/>
        <w:rPr>
          <w:sz w:val="22"/>
          <w:szCs w:val="22"/>
        </w:rPr>
      </w:pPr>
      <w:bookmarkStart w:id="240" w:name="_Hlk146784951"/>
      <w:bookmarkEnd w:id="236"/>
      <w:r w:rsidRPr="00F8529D">
        <w:rPr>
          <w:sz w:val="22"/>
          <w:szCs w:val="22"/>
        </w:rPr>
        <w:t>Z uprawnienia do odstąpienia od Umowy</w:t>
      </w:r>
      <w:r w:rsidR="004E15BD" w:rsidRPr="00F8529D">
        <w:rPr>
          <w:sz w:val="22"/>
          <w:szCs w:val="22"/>
        </w:rPr>
        <w:t xml:space="preserve"> (w </w:t>
      </w:r>
      <w:r w:rsidR="004E15BD" w:rsidRPr="00177854">
        <w:rPr>
          <w:sz w:val="22"/>
          <w:szCs w:val="22"/>
        </w:rPr>
        <w:t>całości lub części)</w:t>
      </w:r>
      <w:r w:rsidRPr="00177854">
        <w:rPr>
          <w:sz w:val="22"/>
          <w:szCs w:val="22"/>
        </w:rPr>
        <w:t xml:space="preserve">, w przypadkach </w:t>
      </w:r>
      <w:r w:rsidRPr="00F8529D">
        <w:rPr>
          <w:sz w:val="22"/>
          <w:szCs w:val="22"/>
        </w:rPr>
        <w:t xml:space="preserve">określonych </w:t>
      </w:r>
      <w:r w:rsidR="004E15BD" w:rsidRPr="00F8529D">
        <w:rPr>
          <w:sz w:val="22"/>
          <w:szCs w:val="22"/>
        </w:rPr>
        <w:t>w ust. 2 powyżej, a także w innych przypadkach określonych w Umowie, Zamawiający może skorzystać w</w:t>
      </w:r>
      <w:r w:rsidR="00993697">
        <w:rPr>
          <w:sz w:val="22"/>
          <w:szCs w:val="22"/>
        </w:rPr>
        <w:t> </w:t>
      </w:r>
      <w:r w:rsidR="004E15BD" w:rsidRPr="00F8529D">
        <w:rPr>
          <w:sz w:val="22"/>
          <w:szCs w:val="22"/>
        </w:rPr>
        <w:t>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w:t>
      </w:r>
      <w:r w:rsidR="004E6FA6" w:rsidRPr="00F8529D">
        <w:rPr>
          <w:sz w:val="22"/>
          <w:szCs w:val="22"/>
        </w:rPr>
        <w:lastRenderedPageBreak/>
        <w:t>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993697">
        <w:rPr>
          <w:sz w:val="22"/>
          <w:szCs w:val="22"/>
        </w:rPr>
        <w:t> </w:t>
      </w:r>
      <w:r w:rsidR="00F77798" w:rsidRPr="00F8529D">
        <w:rPr>
          <w:sz w:val="22"/>
          <w:szCs w:val="22"/>
        </w:rPr>
        <w:t>w przypadku braku gwarancji lub rękojmi dotyczącej przedmiotu umowy, nie później niż do dnia, w</w:t>
      </w:r>
      <w:r w:rsidR="00993697">
        <w:rPr>
          <w:sz w:val="22"/>
          <w:szCs w:val="22"/>
        </w:rPr>
        <w:t> </w:t>
      </w:r>
      <w:r w:rsidR="00F77798" w:rsidRPr="00F8529D">
        <w:rPr>
          <w:sz w:val="22"/>
          <w:szCs w:val="22"/>
        </w:rPr>
        <w:t>którym upływa 90 dzień od dnia zakończenia obowiązywania Umowy.</w:t>
      </w:r>
    </w:p>
    <w:p w14:paraId="54F214BB" w14:textId="13ECE2CD" w:rsidR="00160C0C" w:rsidRDefault="00160C0C">
      <w:pPr>
        <w:numPr>
          <w:ilvl w:val="0"/>
          <w:numId w:val="48"/>
        </w:numPr>
        <w:spacing w:after="40"/>
        <w:ind w:left="426" w:hanging="426"/>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B246286" w14:textId="295ED3F9" w:rsidR="00DA44BE" w:rsidRPr="00F671AA" w:rsidRDefault="00DA44BE">
      <w:pPr>
        <w:numPr>
          <w:ilvl w:val="0"/>
          <w:numId w:val="48"/>
        </w:numPr>
        <w:spacing w:after="40"/>
        <w:ind w:left="426" w:hanging="426"/>
        <w:jc w:val="both"/>
        <w:rPr>
          <w:sz w:val="22"/>
          <w:szCs w:val="22"/>
        </w:rPr>
      </w:pPr>
      <w:r w:rsidRPr="00DA44BE">
        <w:rPr>
          <w:sz w:val="22"/>
          <w:szCs w:val="22"/>
        </w:rPr>
        <w:t>W przypadku odstąpienia od Umowy, w razie wystąpienia konieczności rozliczenia części Umowy wykonanej (prawidłowo) do dnia odstąpienia, rozliczenie zostanie dokonane przy zastosowaniu stawek i cen jednostkowych nie wyższych aniżeli te</w:t>
      </w:r>
      <w:r w:rsidR="005D0EC8">
        <w:rPr>
          <w:sz w:val="22"/>
          <w:szCs w:val="22"/>
        </w:rPr>
        <w:t xml:space="preserve"> określone w ofercie Wykonawcy.</w:t>
      </w:r>
    </w:p>
    <w:p w14:paraId="1288ED1A" w14:textId="26EF6EE6" w:rsidR="000C23F8" w:rsidRPr="00595487" w:rsidRDefault="000C23F8">
      <w:pPr>
        <w:numPr>
          <w:ilvl w:val="0"/>
          <w:numId w:val="48"/>
        </w:numPr>
        <w:spacing w:after="40"/>
        <w:ind w:left="426" w:hanging="426"/>
        <w:jc w:val="both"/>
        <w:rPr>
          <w:sz w:val="22"/>
          <w:szCs w:val="22"/>
        </w:rPr>
      </w:pPr>
      <w:r w:rsidRPr="00F671AA">
        <w:rPr>
          <w:sz w:val="22"/>
          <w:szCs w:val="22"/>
        </w:rPr>
        <w:t xml:space="preserve">Zamawiającemu przysługuje </w:t>
      </w:r>
      <w:r w:rsidR="0072470D" w:rsidRPr="00F671AA">
        <w:rPr>
          <w:sz w:val="22"/>
          <w:szCs w:val="22"/>
        </w:rPr>
        <w:t xml:space="preserve">także </w:t>
      </w:r>
      <w:r w:rsidRPr="00F671AA">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w:t>
      </w:r>
      <w:r w:rsidR="00993697">
        <w:rPr>
          <w:sz w:val="22"/>
          <w:szCs w:val="22"/>
        </w:rPr>
        <w:t xml:space="preserve"> </w:t>
      </w:r>
      <w:r w:rsidRPr="00F8529D">
        <w:rPr>
          <w:sz w:val="22"/>
          <w:szCs w:val="22"/>
        </w:rPr>
        <w:t xml:space="preserve">zachowaniem okresu wypowiedzenia </w:t>
      </w:r>
      <w:r w:rsidRPr="005D0EC8">
        <w:rPr>
          <w:sz w:val="22"/>
          <w:szCs w:val="22"/>
        </w:rPr>
        <w:t>wynoszącego 30 dni, w</w:t>
      </w:r>
      <w:r w:rsidR="005D0EC8" w:rsidRPr="005D0EC8">
        <w:rPr>
          <w:sz w:val="22"/>
          <w:szCs w:val="22"/>
        </w:rPr>
        <w:t xml:space="preserve"> </w:t>
      </w:r>
      <w:r w:rsidRPr="005D0EC8">
        <w:rPr>
          <w:sz w:val="22"/>
          <w:szCs w:val="22"/>
        </w:rPr>
        <w:t>przypadku</w:t>
      </w:r>
      <w:r w:rsidRPr="00595487">
        <w:rPr>
          <w:sz w:val="22"/>
          <w:szCs w:val="22"/>
        </w:rPr>
        <w:t>:</w:t>
      </w:r>
    </w:p>
    <w:p w14:paraId="29FCAF3A" w14:textId="77777777" w:rsidR="000C23F8" w:rsidRPr="00595487" w:rsidRDefault="000C23F8">
      <w:pPr>
        <w:numPr>
          <w:ilvl w:val="1"/>
          <w:numId w:val="48"/>
        </w:numPr>
        <w:spacing w:after="40"/>
        <w:ind w:left="851" w:hanging="425"/>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pPr>
        <w:numPr>
          <w:ilvl w:val="1"/>
          <w:numId w:val="48"/>
        </w:numPr>
        <w:spacing w:after="40"/>
        <w:ind w:left="851" w:hanging="425"/>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pPr>
        <w:numPr>
          <w:ilvl w:val="1"/>
          <w:numId w:val="48"/>
        </w:numPr>
        <w:spacing w:after="40"/>
        <w:ind w:left="851" w:hanging="425"/>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pPr>
        <w:numPr>
          <w:ilvl w:val="0"/>
          <w:numId w:val="48"/>
        </w:numPr>
        <w:spacing w:after="40"/>
        <w:ind w:left="426" w:hanging="426"/>
        <w:jc w:val="both"/>
        <w:rPr>
          <w:sz w:val="22"/>
          <w:szCs w:val="22"/>
        </w:rPr>
      </w:pPr>
      <w:r w:rsidRPr="00595487">
        <w:rPr>
          <w:sz w:val="22"/>
          <w:szCs w:val="22"/>
        </w:rPr>
        <w:t xml:space="preserve">Oświadczenie o odstąpieniu lub wypowiedzeniu Umowy wymaga formy pisemnej pod rygorem nieważności. </w:t>
      </w:r>
    </w:p>
    <w:p w14:paraId="1FA7EFCA" w14:textId="34C21093" w:rsidR="008326BE" w:rsidRPr="00242367" w:rsidRDefault="008326BE">
      <w:pPr>
        <w:numPr>
          <w:ilvl w:val="0"/>
          <w:numId w:val="48"/>
        </w:numPr>
        <w:spacing w:after="40"/>
        <w:ind w:left="426" w:hanging="426"/>
        <w:jc w:val="both"/>
        <w:rPr>
          <w:sz w:val="22"/>
          <w:szCs w:val="22"/>
        </w:rPr>
      </w:pPr>
      <w:bookmarkStart w:id="241" w:name="_Hlk156822481"/>
      <w:r w:rsidRPr="00242367">
        <w:rPr>
          <w:sz w:val="22"/>
          <w:szCs w:val="22"/>
        </w:rPr>
        <w:t>W przypadku odstąpienia od Umowy lub wypowiedzenia Umowy Wykonawca zobowiązany jest do</w:t>
      </w:r>
      <w:r w:rsidR="00993697">
        <w:rPr>
          <w:sz w:val="22"/>
          <w:szCs w:val="22"/>
        </w:rPr>
        <w:t> </w:t>
      </w:r>
      <w:r w:rsidRPr="00242367">
        <w:rPr>
          <w:sz w:val="22"/>
          <w:szCs w:val="22"/>
        </w:rPr>
        <w:t xml:space="preserve">zaprzestania realizacji przedmiotu Umowy od dnia, w którym nastąpiło odstąpienie lub rozwiązanie Umowy. W przypadku wystąpienia konieczności rozliczenia części Umowy wykonanej (prawidłowo) do dnia odstąpieni lub wypowiedzenia, </w:t>
      </w:r>
      <w:r w:rsidRPr="005D0EC8">
        <w:rPr>
          <w:sz w:val="22"/>
          <w:szCs w:val="22"/>
        </w:rPr>
        <w:t>Wykonawca na żądanie Zamawiającego sporządza ewidencję wykonanych (prawidłowo) i nierozliczonych usług w celu rozliczenia wykonanej części Umowy, która podlega weryfikacji Zamawiającego. W przypadku, gdy Wykonawca w terminie do 30 dni od</w:t>
      </w:r>
      <w:r w:rsidR="00993697">
        <w:rPr>
          <w:sz w:val="22"/>
          <w:szCs w:val="22"/>
        </w:rPr>
        <w:t> </w:t>
      </w:r>
      <w:r w:rsidRPr="005D0EC8">
        <w:rPr>
          <w:sz w:val="22"/>
          <w:szCs w:val="22"/>
        </w:rPr>
        <w:t xml:space="preserve">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t>
      </w:r>
      <w:r w:rsidRPr="00242367">
        <w:rPr>
          <w:sz w:val="22"/>
          <w:szCs w:val="22"/>
        </w:rPr>
        <w:t>w inny sposób.</w:t>
      </w:r>
    </w:p>
    <w:bookmarkEnd w:id="241"/>
    <w:p w14:paraId="7AFC93DB" w14:textId="0EA2D2E9" w:rsidR="000C23F8" w:rsidRPr="00595487" w:rsidRDefault="000C23F8">
      <w:pPr>
        <w:numPr>
          <w:ilvl w:val="0"/>
          <w:numId w:val="48"/>
        </w:numPr>
        <w:spacing w:after="40"/>
        <w:ind w:left="426" w:hanging="426"/>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6733CD">
      <w:pPr>
        <w:pStyle w:val="Nagwek2"/>
        <w:spacing w:before="0" w:after="40"/>
      </w:pPr>
      <w:bookmarkStart w:id="242" w:name="_Toc64016211"/>
      <w:bookmarkStart w:id="243" w:name="_Toc106095874"/>
      <w:bookmarkStart w:id="244" w:name="_Toc106096314"/>
      <w:bookmarkStart w:id="245" w:name="_Toc106096418"/>
      <w:bookmarkStart w:id="246" w:name="_Toc215225939"/>
      <w:bookmarkStart w:id="247" w:name="_Hlk148332977"/>
      <w:bookmarkStart w:id="248" w:name="_Hlk67826402"/>
      <w:bookmarkEnd w:id="240"/>
      <w:r w:rsidRPr="00E66F78">
        <w:t>§ 1</w:t>
      </w:r>
      <w:r>
        <w:t>5</w:t>
      </w:r>
      <w:r w:rsidRPr="00E66F78">
        <w:t xml:space="preserve">. </w:t>
      </w:r>
      <w:bookmarkStart w:id="249" w:name="_Hlk147835254"/>
      <w:r w:rsidRPr="00E66F78">
        <w:t>Zmiany Umowy</w:t>
      </w:r>
      <w:bookmarkEnd w:id="242"/>
      <w:bookmarkEnd w:id="243"/>
      <w:bookmarkEnd w:id="244"/>
      <w:bookmarkEnd w:id="245"/>
      <w:bookmarkEnd w:id="246"/>
    </w:p>
    <w:p w14:paraId="7A640859" w14:textId="1C32B75B" w:rsidR="000C23F8" w:rsidRPr="00F8529D" w:rsidRDefault="000C23F8">
      <w:pPr>
        <w:pStyle w:val="Akapitzlist"/>
        <w:numPr>
          <w:ilvl w:val="0"/>
          <w:numId w:val="60"/>
        </w:numPr>
        <w:spacing w:after="40"/>
        <w:ind w:left="426" w:hanging="426"/>
        <w:jc w:val="both"/>
        <w:rPr>
          <w:sz w:val="22"/>
          <w:szCs w:val="22"/>
        </w:rPr>
      </w:pPr>
      <w:r w:rsidRPr="00F8529D">
        <w:rPr>
          <w:sz w:val="22"/>
          <w:szCs w:val="22"/>
        </w:rPr>
        <w:t>Zmiana Umowy wymaga zawarcia aneksu do Umowy w formie pisemnej pod rygorem nieważności, z</w:t>
      </w:r>
      <w:r w:rsidR="00177854">
        <w:rPr>
          <w:sz w:val="22"/>
          <w:szCs w:val="22"/>
        </w:rPr>
        <w:t> </w:t>
      </w:r>
      <w:r w:rsidRPr="00F8529D">
        <w:rPr>
          <w:sz w:val="22"/>
          <w:szCs w:val="22"/>
        </w:rPr>
        <w:t>zastrzeżeniem ust. 3.</w:t>
      </w:r>
    </w:p>
    <w:p w14:paraId="6AA12CC6" w14:textId="5D5F789C" w:rsidR="000C23F8" w:rsidRPr="00F8529D" w:rsidRDefault="000C23F8">
      <w:pPr>
        <w:numPr>
          <w:ilvl w:val="0"/>
          <w:numId w:val="60"/>
        </w:numPr>
        <w:spacing w:after="40"/>
        <w:ind w:left="426" w:hanging="426"/>
        <w:jc w:val="both"/>
        <w:rPr>
          <w:sz w:val="22"/>
          <w:szCs w:val="22"/>
        </w:rPr>
      </w:pPr>
      <w:r w:rsidRPr="00F8529D">
        <w:rPr>
          <w:sz w:val="22"/>
          <w:szCs w:val="22"/>
        </w:rPr>
        <w:t>Zamawiający przewiduje możliwość dokonania następujących zmian postanowień zawartej Umowy w</w:t>
      </w:r>
      <w:r w:rsidR="00177854">
        <w:rPr>
          <w:sz w:val="22"/>
          <w:szCs w:val="22"/>
        </w:rPr>
        <w:t> </w:t>
      </w:r>
      <w:r w:rsidRPr="00F8529D">
        <w:rPr>
          <w:sz w:val="22"/>
          <w:szCs w:val="22"/>
        </w:rPr>
        <w:t>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w:t>
      </w:r>
    </w:p>
    <w:p w14:paraId="443F9E3E" w14:textId="77777777" w:rsidR="000C23F8" w:rsidRPr="00F8529D" w:rsidRDefault="000C23F8">
      <w:pPr>
        <w:numPr>
          <w:ilvl w:val="1"/>
          <w:numId w:val="60"/>
        </w:numPr>
        <w:spacing w:after="40"/>
        <w:ind w:left="851" w:hanging="425"/>
        <w:jc w:val="both"/>
        <w:rPr>
          <w:sz w:val="22"/>
          <w:szCs w:val="22"/>
        </w:rPr>
      </w:pPr>
      <w:r w:rsidRPr="00F8529D">
        <w:rPr>
          <w:sz w:val="22"/>
          <w:szCs w:val="22"/>
        </w:rPr>
        <w:t>Zmiany terminu realizacji Umowy:</w:t>
      </w:r>
    </w:p>
    <w:p w14:paraId="5F68A927" w14:textId="24950A7F" w:rsidR="00FA7198" w:rsidRPr="003B67E9" w:rsidRDefault="000C23F8">
      <w:pPr>
        <w:pStyle w:val="Akapitzlist"/>
        <w:numPr>
          <w:ilvl w:val="2"/>
          <w:numId w:val="60"/>
        </w:numPr>
        <w:spacing w:after="40"/>
        <w:ind w:left="1134" w:hanging="283"/>
        <w:jc w:val="both"/>
        <w:rPr>
          <w:sz w:val="22"/>
          <w:szCs w:val="22"/>
        </w:rPr>
      </w:pPr>
      <w:r w:rsidRPr="003B67E9">
        <w:rPr>
          <w:sz w:val="22"/>
          <w:szCs w:val="22"/>
        </w:rPr>
        <w:t xml:space="preserve">wydłużenie terminu obowiązywania Umowy, jeżeli w przewidzianym terminie nie zostanie osiągnięta </w:t>
      </w:r>
      <w:r w:rsidR="004B24AC" w:rsidRPr="003B67E9">
        <w:rPr>
          <w:sz w:val="22"/>
          <w:szCs w:val="22"/>
        </w:rPr>
        <w:t>w</w:t>
      </w:r>
      <w:r w:rsidRPr="003B67E9">
        <w:rPr>
          <w:sz w:val="22"/>
          <w:szCs w:val="22"/>
        </w:rPr>
        <w:t>artość Umowy określona w § 3 ust 1 jednakże wyłącznie o czas świadczenia usług, za które wynagrodzenie nie przekroczy tej wartości,</w:t>
      </w:r>
    </w:p>
    <w:p w14:paraId="2A001001" w14:textId="3D192F3E" w:rsidR="000C23F8" w:rsidRPr="00F8529D" w:rsidRDefault="000C23F8">
      <w:pPr>
        <w:numPr>
          <w:ilvl w:val="2"/>
          <w:numId w:val="60"/>
        </w:numPr>
        <w:spacing w:after="40"/>
        <w:ind w:left="1134" w:hanging="283"/>
        <w:jc w:val="both"/>
        <w:rPr>
          <w:sz w:val="22"/>
          <w:szCs w:val="22"/>
        </w:rPr>
      </w:pPr>
      <w:r w:rsidRPr="00F8529D">
        <w:rPr>
          <w:sz w:val="22"/>
          <w:szCs w:val="22"/>
        </w:rPr>
        <w:t>zmiany spowodowane warunkami atmosferycznymi, w szczególności wystąpieniem klęski żywiołowej lub nietypowych warunków atmosferycznych uniemożliwiających realizację usług,</w:t>
      </w:r>
    </w:p>
    <w:p w14:paraId="5F72B97F" w14:textId="77777777" w:rsidR="000C23F8" w:rsidRPr="00E66F78" w:rsidRDefault="000C23F8">
      <w:pPr>
        <w:numPr>
          <w:ilvl w:val="2"/>
          <w:numId w:val="60"/>
        </w:numPr>
        <w:spacing w:after="40"/>
        <w:ind w:left="1134" w:hanging="283"/>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60"/>
        </w:numPr>
        <w:spacing w:after="40"/>
        <w:ind w:left="1134" w:hanging="283"/>
        <w:jc w:val="both"/>
        <w:rPr>
          <w:sz w:val="22"/>
          <w:szCs w:val="22"/>
        </w:rPr>
      </w:pPr>
      <w:r w:rsidRPr="00E66F78">
        <w:rPr>
          <w:sz w:val="22"/>
          <w:szCs w:val="22"/>
        </w:rPr>
        <w:t>zmiany będące następstwem działania organów administracji,</w:t>
      </w:r>
    </w:p>
    <w:p w14:paraId="602514D4" w14:textId="0ACB0D54" w:rsidR="000C23F8" w:rsidRPr="00E66F78" w:rsidRDefault="000C23F8">
      <w:pPr>
        <w:numPr>
          <w:ilvl w:val="2"/>
          <w:numId w:val="60"/>
        </w:numPr>
        <w:spacing w:after="40"/>
        <w:ind w:left="1134" w:hanging="283"/>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r w:rsidR="00993697">
        <w:rPr>
          <w:sz w:val="22"/>
          <w:szCs w:val="22"/>
        </w:rPr>
        <w:t>,</w:t>
      </w:r>
    </w:p>
    <w:p w14:paraId="099CFF2E" w14:textId="518393CB" w:rsidR="000C23F8" w:rsidRPr="00F8529D" w:rsidRDefault="000C23F8">
      <w:pPr>
        <w:numPr>
          <w:ilvl w:val="2"/>
          <w:numId w:val="60"/>
        </w:numPr>
        <w:spacing w:after="40"/>
        <w:ind w:left="1134" w:hanging="283"/>
        <w:jc w:val="both"/>
        <w:rPr>
          <w:sz w:val="22"/>
          <w:szCs w:val="22"/>
        </w:rPr>
      </w:pPr>
      <w:r w:rsidRPr="00E66F78">
        <w:rPr>
          <w:sz w:val="22"/>
          <w:szCs w:val="22"/>
        </w:rPr>
        <w:lastRenderedPageBreak/>
        <w:t xml:space="preserve">zmiany spowodowane innymi przyczynami </w:t>
      </w:r>
      <w:r w:rsidRPr="00F8529D">
        <w:rPr>
          <w:sz w:val="22"/>
          <w:szCs w:val="22"/>
        </w:rPr>
        <w:t>zewnętrznymi niezależnymi od Zamawiającego oraz Wykonawcy skutkującymi niemożliwością realizacji Umowy</w:t>
      </w:r>
      <w:r w:rsidR="00993697">
        <w:rPr>
          <w:sz w:val="22"/>
          <w:szCs w:val="22"/>
        </w:rPr>
        <w:t>,</w:t>
      </w:r>
    </w:p>
    <w:p w14:paraId="66F64C58" w14:textId="6C2144C4" w:rsidR="000C23F8" w:rsidRPr="00F8529D" w:rsidRDefault="000C23F8">
      <w:pPr>
        <w:numPr>
          <w:ilvl w:val="2"/>
          <w:numId w:val="60"/>
        </w:numPr>
        <w:spacing w:after="40"/>
        <w:ind w:left="1134" w:hanging="283"/>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r w:rsidR="00993697">
        <w:rPr>
          <w:sz w:val="22"/>
          <w:szCs w:val="22"/>
        </w:rPr>
        <w:t>,</w:t>
      </w:r>
    </w:p>
    <w:p w14:paraId="11DBB47F" w14:textId="1244141A" w:rsidR="000C23F8" w:rsidRPr="00F8529D" w:rsidRDefault="000C23F8">
      <w:pPr>
        <w:numPr>
          <w:ilvl w:val="2"/>
          <w:numId w:val="60"/>
        </w:numPr>
        <w:spacing w:after="40"/>
        <w:ind w:left="1134" w:hanging="283"/>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pPr>
        <w:numPr>
          <w:ilvl w:val="1"/>
          <w:numId w:val="60"/>
        </w:numPr>
        <w:spacing w:after="40"/>
        <w:ind w:left="851" w:hanging="425"/>
        <w:jc w:val="both"/>
        <w:rPr>
          <w:sz w:val="22"/>
          <w:szCs w:val="22"/>
        </w:rPr>
      </w:pPr>
      <w:r w:rsidRPr="00F8529D">
        <w:rPr>
          <w:sz w:val="22"/>
          <w:szCs w:val="22"/>
        </w:rPr>
        <w:t>Zmiany sposobu spełnienia świadczenia:</w:t>
      </w:r>
    </w:p>
    <w:p w14:paraId="330DA1F9" w14:textId="77777777" w:rsidR="000C23F8" w:rsidRPr="00F8529D" w:rsidRDefault="000C23F8">
      <w:pPr>
        <w:numPr>
          <w:ilvl w:val="2"/>
          <w:numId w:val="60"/>
        </w:numPr>
        <w:spacing w:after="40"/>
        <w:ind w:left="1134" w:hanging="283"/>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pPr>
        <w:numPr>
          <w:ilvl w:val="2"/>
          <w:numId w:val="60"/>
        </w:numPr>
        <w:spacing w:after="40"/>
        <w:ind w:left="1134" w:hanging="283"/>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B7FF466" w:rsidR="00F244A3" w:rsidRPr="00993697" w:rsidRDefault="00F244A3">
      <w:pPr>
        <w:pStyle w:val="Akapitzlist"/>
        <w:numPr>
          <w:ilvl w:val="0"/>
          <w:numId w:val="81"/>
        </w:numPr>
        <w:spacing w:after="40"/>
        <w:ind w:left="1418" w:hanging="284"/>
        <w:jc w:val="both"/>
        <w:rPr>
          <w:sz w:val="22"/>
          <w:szCs w:val="22"/>
        </w:rPr>
      </w:pPr>
      <w:r w:rsidRPr="00993697">
        <w:rPr>
          <w:sz w:val="22"/>
          <w:szCs w:val="22"/>
        </w:rPr>
        <w:t>obniżenia cen jednostkowych lub wartości Umowy</w:t>
      </w:r>
      <w:r w:rsidR="00993697">
        <w:rPr>
          <w:sz w:val="22"/>
          <w:szCs w:val="22"/>
        </w:rPr>
        <w:t>,</w:t>
      </w:r>
    </w:p>
    <w:p w14:paraId="575F3AB0" w14:textId="2A58A64F" w:rsidR="00F244A3" w:rsidRPr="00993697" w:rsidRDefault="00F244A3">
      <w:pPr>
        <w:pStyle w:val="Akapitzlist"/>
        <w:numPr>
          <w:ilvl w:val="0"/>
          <w:numId w:val="81"/>
        </w:numPr>
        <w:spacing w:after="40"/>
        <w:ind w:left="1418" w:hanging="284"/>
        <w:jc w:val="both"/>
        <w:rPr>
          <w:sz w:val="22"/>
          <w:szCs w:val="22"/>
        </w:rPr>
      </w:pPr>
      <w:r w:rsidRPr="00993697">
        <w:rPr>
          <w:sz w:val="22"/>
          <w:szCs w:val="22"/>
        </w:rPr>
        <w:t>braku zmiany przedmiotu i zakresu Umowy.</w:t>
      </w:r>
    </w:p>
    <w:p w14:paraId="2D0B9863" w14:textId="77777777" w:rsidR="000C23F8" w:rsidRPr="00F8529D" w:rsidRDefault="000C23F8">
      <w:pPr>
        <w:numPr>
          <w:ilvl w:val="2"/>
          <w:numId w:val="60"/>
        </w:numPr>
        <w:spacing w:after="40"/>
        <w:ind w:left="1134" w:hanging="283"/>
        <w:jc w:val="both"/>
        <w:rPr>
          <w:sz w:val="22"/>
          <w:szCs w:val="22"/>
        </w:rPr>
      </w:pPr>
      <w:r w:rsidRPr="00F8529D">
        <w:rPr>
          <w:sz w:val="22"/>
          <w:szCs w:val="22"/>
        </w:rPr>
        <w:t>dostosowanie do wymagań wynikających ze zmian przepisów prawa powszechnie obowiązującego,</w:t>
      </w:r>
    </w:p>
    <w:p w14:paraId="30E1DA05" w14:textId="3C8F777B" w:rsidR="000C23F8" w:rsidRPr="00F8529D" w:rsidRDefault="000C23F8">
      <w:pPr>
        <w:numPr>
          <w:ilvl w:val="2"/>
          <w:numId w:val="60"/>
        </w:numPr>
        <w:spacing w:after="40"/>
        <w:ind w:left="1134" w:hanging="283"/>
        <w:jc w:val="both"/>
        <w:rPr>
          <w:sz w:val="22"/>
          <w:szCs w:val="22"/>
        </w:rPr>
      </w:pPr>
      <w:r w:rsidRPr="00F8529D">
        <w:rPr>
          <w:sz w:val="22"/>
          <w:szCs w:val="22"/>
        </w:rPr>
        <w:t>pojawienie się na rynku nowej technologii, sprzętu lub metody realizacji usług, co wpływa na</w:t>
      </w:r>
      <w:r w:rsidR="00177854">
        <w:rPr>
          <w:sz w:val="22"/>
          <w:szCs w:val="22"/>
        </w:rPr>
        <w:t> </w:t>
      </w:r>
      <w:r w:rsidRPr="00F8529D">
        <w:rPr>
          <w:sz w:val="22"/>
          <w:szCs w:val="22"/>
        </w:rPr>
        <w:t>wystąpienie oszczędności lub usprawnienia realizacji Umowy,</w:t>
      </w:r>
    </w:p>
    <w:p w14:paraId="6375B34D" w14:textId="45C84640" w:rsidR="000C23F8" w:rsidRPr="00F8529D" w:rsidRDefault="000C23F8">
      <w:pPr>
        <w:numPr>
          <w:ilvl w:val="2"/>
          <w:numId w:val="60"/>
        </w:numPr>
        <w:spacing w:after="40"/>
        <w:ind w:left="1134" w:hanging="283"/>
        <w:jc w:val="both"/>
        <w:rPr>
          <w:sz w:val="22"/>
          <w:szCs w:val="22"/>
        </w:rPr>
      </w:pPr>
      <w:r w:rsidRPr="00F8529D">
        <w:rPr>
          <w:sz w:val="22"/>
          <w:szCs w:val="22"/>
        </w:rPr>
        <w:t>konieczność zmiany sprzętu wykorzystywanego do realizacji Umowy ze względu na</w:t>
      </w:r>
      <w:r w:rsidR="00177854">
        <w:rPr>
          <w:sz w:val="22"/>
          <w:szCs w:val="22"/>
        </w:rPr>
        <w:t> </w:t>
      </w:r>
      <w:r w:rsidRPr="00F8529D">
        <w:rPr>
          <w:sz w:val="22"/>
          <w:szCs w:val="22"/>
        </w:rPr>
        <w:t>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pPr>
        <w:numPr>
          <w:ilvl w:val="2"/>
          <w:numId w:val="60"/>
        </w:numPr>
        <w:spacing w:after="40"/>
        <w:ind w:left="1134" w:hanging="283"/>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pPr>
        <w:numPr>
          <w:ilvl w:val="2"/>
          <w:numId w:val="60"/>
        </w:numPr>
        <w:spacing w:after="40"/>
        <w:ind w:left="1134" w:hanging="283"/>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pPr>
        <w:numPr>
          <w:ilvl w:val="2"/>
          <w:numId w:val="60"/>
        </w:numPr>
        <w:spacing w:after="40"/>
        <w:ind w:left="1134" w:hanging="283"/>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22EF3C0" w:rsidR="000C23F8" w:rsidRPr="00F8529D" w:rsidRDefault="00DA44BE">
      <w:pPr>
        <w:numPr>
          <w:ilvl w:val="2"/>
          <w:numId w:val="60"/>
        </w:numPr>
        <w:spacing w:after="40"/>
        <w:ind w:left="1134" w:hanging="283"/>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w:t>
      </w:r>
      <w:r w:rsidR="00177854">
        <w:rPr>
          <w:sz w:val="22"/>
          <w:szCs w:val="22"/>
        </w:rPr>
        <w:t> </w:t>
      </w:r>
      <w:r w:rsidR="000C23F8" w:rsidRPr="00F8529D">
        <w:rPr>
          <w:sz w:val="22"/>
          <w:szCs w:val="22"/>
        </w:rPr>
        <w:t>wzrostu wynagrodzenia Wykonawcy jedynie w wysokości poniesionych przez niego, udokumentowanych kosztów w związku z wprowadzeniem zmiany.</w:t>
      </w:r>
    </w:p>
    <w:p w14:paraId="1D55EEF2" w14:textId="450DE962" w:rsidR="000C23F8" w:rsidRPr="00F8529D" w:rsidRDefault="000C23F8">
      <w:pPr>
        <w:numPr>
          <w:ilvl w:val="1"/>
          <w:numId w:val="60"/>
        </w:numPr>
        <w:spacing w:after="40"/>
        <w:ind w:left="851" w:hanging="425"/>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4D8C322E" w14:textId="7FCAB931" w:rsidR="000C23F8" w:rsidRPr="00F8529D" w:rsidRDefault="000C23F8" w:rsidP="00993697">
      <w:pPr>
        <w:pStyle w:val="Akapitzlist"/>
        <w:spacing w:after="40"/>
        <w:ind w:left="709"/>
        <w:jc w:val="both"/>
        <w:rPr>
          <w:sz w:val="6"/>
          <w:szCs w:val="6"/>
        </w:rPr>
      </w:pPr>
      <w:bookmarkStart w:id="250" w:name="_Hlk148344507"/>
      <w:r w:rsidRPr="00F8529D">
        <w:rPr>
          <w:sz w:val="22"/>
          <w:szCs w:val="22"/>
        </w:rPr>
        <w:t>Zmniejszenie lub zwiększenie zakresu rzeczowego Umowy poprzez jego dostosowanie do</w:t>
      </w:r>
      <w:r w:rsidR="00177854">
        <w:rPr>
          <w:sz w:val="22"/>
          <w:szCs w:val="22"/>
        </w:rPr>
        <w:t> </w:t>
      </w:r>
      <w:r w:rsidRPr="00F8529D">
        <w:rPr>
          <w:sz w:val="22"/>
          <w:szCs w:val="22"/>
        </w:rPr>
        <w:t>aktualnej sytuacji Zamawiającego w związku z dokonanymi u Zamawiającego zmianami ze</w:t>
      </w:r>
      <w:r w:rsidR="00177854">
        <w:rPr>
          <w:sz w:val="22"/>
          <w:szCs w:val="22"/>
        </w:rPr>
        <w:t> </w:t>
      </w:r>
      <w:r w:rsidRPr="00F8529D">
        <w:rPr>
          <w:sz w:val="22"/>
          <w:szCs w:val="22"/>
        </w:rPr>
        <w:t>względów technologicznych, organizacyjnych i ekonomicznych</w:t>
      </w:r>
      <w:bookmarkStart w:id="251" w:name="_Hlk147848467"/>
      <w:r w:rsidR="00F244A3" w:rsidRPr="00F8529D">
        <w:rPr>
          <w:sz w:val="22"/>
          <w:szCs w:val="22"/>
        </w:rPr>
        <w:t xml:space="preserve">, </w:t>
      </w:r>
      <w:bookmarkEnd w:id="250"/>
      <w:bookmarkEnd w:id="251"/>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1AFC93F1" w14:textId="4046216F" w:rsidR="006F715D" w:rsidRPr="00572C2B" w:rsidRDefault="000C23F8">
      <w:pPr>
        <w:pStyle w:val="Akapitzlist"/>
        <w:numPr>
          <w:ilvl w:val="0"/>
          <w:numId w:val="60"/>
        </w:numPr>
        <w:spacing w:after="40"/>
        <w:ind w:left="426" w:hanging="426"/>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3A463B52" w14:textId="201BEA90" w:rsidR="006F715D" w:rsidRPr="00A33BF6" w:rsidRDefault="006F715D">
      <w:pPr>
        <w:pStyle w:val="Akapitzlist"/>
        <w:numPr>
          <w:ilvl w:val="0"/>
          <w:numId w:val="56"/>
        </w:numPr>
        <w:spacing w:after="40"/>
        <w:ind w:left="709" w:hanging="284"/>
        <w:jc w:val="both"/>
        <w:rPr>
          <w:sz w:val="22"/>
          <w:szCs w:val="22"/>
        </w:rPr>
      </w:pPr>
      <w:bookmarkStart w:id="252" w:name="_Hlk147848517"/>
      <w:r w:rsidRPr="00A33BF6">
        <w:rPr>
          <w:sz w:val="22"/>
          <w:szCs w:val="22"/>
        </w:rPr>
        <w:t xml:space="preserve">zmiana zasad dokonywania odbiorów świadczonych usług, o której mowa w </w:t>
      </w:r>
      <w:bookmarkStart w:id="253" w:name="_Hlk148344566"/>
      <w:r w:rsidRPr="00A33BF6">
        <w:rPr>
          <w:sz w:val="22"/>
          <w:szCs w:val="22"/>
        </w:rPr>
        <w:t xml:space="preserve">§15 </w:t>
      </w:r>
      <w:bookmarkEnd w:id="253"/>
      <w:r w:rsidRPr="00A33BF6">
        <w:rPr>
          <w:sz w:val="22"/>
          <w:szCs w:val="22"/>
        </w:rPr>
        <w:t>ust. 2 pkt 2) lit.</w:t>
      </w:r>
      <w:r w:rsidR="00993697">
        <w:rPr>
          <w:sz w:val="22"/>
          <w:szCs w:val="22"/>
        </w:rPr>
        <w:t> </w:t>
      </w:r>
      <w:r w:rsidRPr="00A33BF6">
        <w:rPr>
          <w:sz w:val="22"/>
          <w:szCs w:val="22"/>
        </w:rPr>
        <w:t>f),</w:t>
      </w:r>
    </w:p>
    <w:bookmarkEnd w:id="252"/>
    <w:p w14:paraId="335E9567" w14:textId="77777777" w:rsidR="006F715D" w:rsidRPr="00A33BF6" w:rsidRDefault="006F715D">
      <w:pPr>
        <w:pStyle w:val="Akapitzlist"/>
        <w:numPr>
          <w:ilvl w:val="0"/>
          <w:numId w:val="56"/>
        </w:numPr>
        <w:spacing w:after="40"/>
        <w:ind w:left="709" w:hanging="284"/>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32110CC2" w:rsidR="006F715D" w:rsidRPr="00A33BF6" w:rsidRDefault="006F715D">
      <w:pPr>
        <w:pStyle w:val="Akapitzlist"/>
        <w:numPr>
          <w:ilvl w:val="0"/>
          <w:numId w:val="56"/>
        </w:numPr>
        <w:spacing w:after="40"/>
        <w:ind w:left="709" w:hanging="284"/>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pPr>
        <w:pStyle w:val="Akapitzlist"/>
        <w:numPr>
          <w:ilvl w:val="0"/>
          <w:numId w:val="56"/>
        </w:numPr>
        <w:spacing w:after="40"/>
        <w:ind w:left="709" w:hanging="284"/>
        <w:jc w:val="both"/>
        <w:rPr>
          <w:sz w:val="22"/>
          <w:szCs w:val="22"/>
        </w:rPr>
      </w:pPr>
      <w:r w:rsidRPr="00A33BF6">
        <w:rPr>
          <w:sz w:val="22"/>
          <w:szCs w:val="22"/>
        </w:rPr>
        <w:t>zmiana osób odpowiedzialnych za nadzór (§11 ust. 3),</w:t>
      </w:r>
    </w:p>
    <w:p w14:paraId="1A4E7840" w14:textId="602D8754" w:rsidR="006F715D" w:rsidRPr="00EC36B9" w:rsidRDefault="006F715D">
      <w:pPr>
        <w:pStyle w:val="Akapitzlist"/>
        <w:numPr>
          <w:ilvl w:val="0"/>
          <w:numId w:val="56"/>
        </w:numPr>
        <w:spacing w:after="40"/>
        <w:ind w:left="709" w:hanging="284"/>
        <w:jc w:val="both"/>
        <w:rPr>
          <w:i/>
          <w:iCs/>
          <w:sz w:val="22"/>
          <w:szCs w:val="22"/>
        </w:rPr>
      </w:pPr>
      <w:r w:rsidRPr="00A33BF6">
        <w:rPr>
          <w:sz w:val="22"/>
          <w:szCs w:val="22"/>
        </w:rPr>
        <w:lastRenderedPageBreak/>
        <w:t xml:space="preserve">zmiana terminu realizacji w związku z wystąpieniem siły </w:t>
      </w:r>
      <w:r w:rsidRPr="00EC36B9">
        <w:rPr>
          <w:sz w:val="22"/>
          <w:szCs w:val="22"/>
        </w:rPr>
        <w:t>wyższej, wg zasad określonych w</w:t>
      </w:r>
      <w:r w:rsidR="00993697">
        <w:rPr>
          <w:sz w:val="22"/>
          <w:szCs w:val="22"/>
        </w:rPr>
        <w:t xml:space="preserve"> </w:t>
      </w:r>
      <w:r w:rsidRPr="00EC36B9">
        <w:rPr>
          <w:sz w:val="22"/>
          <w:szCs w:val="22"/>
        </w:rPr>
        <w:t>§2</w:t>
      </w:r>
      <w:r>
        <w:rPr>
          <w:sz w:val="22"/>
          <w:szCs w:val="22"/>
        </w:rPr>
        <w:t>1</w:t>
      </w:r>
      <w:r w:rsidRPr="00EC36B9">
        <w:rPr>
          <w:sz w:val="22"/>
          <w:szCs w:val="22"/>
        </w:rPr>
        <w:t xml:space="preserve"> ust.4.</w:t>
      </w:r>
    </w:p>
    <w:p w14:paraId="461CC0AD" w14:textId="10E68E08" w:rsidR="00F536DE" w:rsidRPr="005D0EC8" w:rsidRDefault="004F3468" w:rsidP="005D0EC8">
      <w:pPr>
        <w:pStyle w:val="Nagwek2"/>
        <w:spacing w:before="0" w:after="120"/>
        <w:rPr>
          <w:i/>
          <w:iCs/>
        </w:rPr>
      </w:pPr>
      <w:bookmarkStart w:id="254" w:name="_Toc215225940"/>
      <w:bookmarkEnd w:id="247"/>
      <w:bookmarkEnd w:id="249"/>
      <w:r w:rsidRPr="004F3468">
        <w:t xml:space="preserve">§ 16. </w:t>
      </w:r>
      <w:r w:rsidR="00F536DE" w:rsidRPr="00B71040">
        <w:t>Waloryzacja</w:t>
      </w:r>
      <w:r w:rsidR="005D0EC8">
        <w:t xml:space="preserve"> </w:t>
      </w:r>
      <w:r w:rsidR="005D0EC8">
        <w:rPr>
          <w:i/>
          <w:iCs/>
        </w:rPr>
        <w:t>(nie dotyczy)</w:t>
      </w:r>
      <w:bookmarkEnd w:id="254"/>
    </w:p>
    <w:p w14:paraId="32DF3309" w14:textId="77E37E41" w:rsidR="000C23F8" w:rsidRPr="00500E2A" w:rsidRDefault="000C23F8" w:rsidP="006733CD">
      <w:pPr>
        <w:pStyle w:val="Nagwek2"/>
        <w:spacing w:before="0" w:after="40"/>
      </w:pPr>
      <w:bookmarkStart w:id="255" w:name="_Toc64016213"/>
      <w:bookmarkStart w:id="256" w:name="_Toc106095875"/>
      <w:bookmarkStart w:id="257" w:name="_Toc106096315"/>
      <w:bookmarkStart w:id="258" w:name="_Toc106096419"/>
      <w:bookmarkStart w:id="259" w:name="_Toc215225941"/>
      <w:bookmarkStart w:id="260" w:name="_Hlk67826426"/>
      <w:bookmarkEnd w:id="248"/>
      <w:r w:rsidRPr="00500E2A">
        <w:t>§</w:t>
      </w:r>
      <w:r>
        <w:t xml:space="preserve"> </w:t>
      </w:r>
      <w:r w:rsidRPr="00500E2A">
        <w:t>1</w:t>
      </w:r>
      <w:r w:rsidR="00B71040">
        <w:t>7</w:t>
      </w:r>
      <w:r w:rsidRPr="00500E2A">
        <w:t>. Ochrona danych osobowych</w:t>
      </w:r>
      <w:bookmarkEnd w:id="255"/>
      <w:bookmarkEnd w:id="256"/>
      <w:bookmarkEnd w:id="257"/>
      <w:bookmarkEnd w:id="258"/>
      <w:bookmarkEnd w:id="259"/>
    </w:p>
    <w:p w14:paraId="37B5AD72" w14:textId="77777777" w:rsidR="000C23F8" w:rsidRDefault="000C23F8" w:rsidP="00993697">
      <w:pPr>
        <w:pStyle w:val="Akapitzlist"/>
        <w:spacing w:after="40"/>
        <w:ind w:left="0"/>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60"/>
    </w:p>
    <w:p w14:paraId="58527156" w14:textId="6D6F6A0A" w:rsidR="000C23F8" w:rsidRPr="00E66F78" w:rsidRDefault="000C23F8" w:rsidP="006733CD">
      <w:pPr>
        <w:pStyle w:val="Nagwek2"/>
        <w:spacing w:before="0" w:after="40"/>
      </w:pPr>
      <w:bookmarkStart w:id="261" w:name="_Toc64016214"/>
      <w:bookmarkStart w:id="262" w:name="_Toc106095876"/>
      <w:bookmarkStart w:id="263" w:name="_Toc106096316"/>
      <w:bookmarkStart w:id="264" w:name="_Toc106096420"/>
      <w:bookmarkStart w:id="265" w:name="_Toc215225942"/>
      <w:r w:rsidRPr="00500E2A">
        <w:t>§</w:t>
      </w:r>
      <w:r>
        <w:t xml:space="preserve"> </w:t>
      </w:r>
      <w:r w:rsidRPr="00500E2A">
        <w:t>1</w:t>
      </w:r>
      <w:r w:rsidR="00B71040">
        <w:t>8</w:t>
      </w:r>
      <w:r w:rsidRPr="00500E2A">
        <w:t xml:space="preserve">. Ochrona tajemnic </w:t>
      </w:r>
      <w:r w:rsidRPr="00E66F78">
        <w:t>przedsiębiorcy, zachowanie poufności</w:t>
      </w:r>
      <w:bookmarkEnd w:id="261"/>
      <w:bookmarkEnd w:id="262"/>
      <w:bookmarkEnd w:id="263"/>
      <w:bookmarkEnd w:id="264"/>
      <w:bookmarkEnd w:id="265"/>
    </w:p>
    <w:p w14:paraId="6DD2CBE1" w14:textId="67F59B2D" w:rsidR="000C23F8" w:rsidRPr="00E66F78" w:rsidRDefault="000C23F8">
      <w:pPr>
        <w:numPr>
          <w:ilvl w:val="0"/>
          <w:numId w:val="49"/>
        </w:numPr>
        <w:spacing w:after="40"/>
        <w:ind w:left="426" w:hanging="426"/>
        <w:jc w:val="both"/>
        <w:rPr>
          <w:sz w:val="22"/>
          <w:szCs w:val="22"/>
        </w:rPr>
      </w:pPr>
      <w:bookmarkStart w:id="266" w:name="_Hlk67826457"/>
      <w:r w:rsidRPr="00E66F78">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w:t>
      </w:r>
      <w:r w:rsidR="00406333">
        <w:rPr>
          <w:sz w:val="22"/>
          <w:szCs w:val="22"/>
        </w:rPr>
        <w:t xml:space="preserve"> </w:t>
      </w:r>
      <w:r w:rsidRPr="00E66F78">
        <w:rPr>
          <w:sz w:val="22"/>
          <w:szCs w:val="22"/>
        </w:rPr>
        <w:t xml:space="preserve">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69FF877D" w:rsidR="000C23F8" w:rsidRPr="00E66F78" w:rsidRDefault="000C23F8">
      <w:pPr>
        <w:numPr>
          <w:ilvl w:val="0"/>
          <w:numId w:val="49"/>
        </w:numPr>
        <w:spacing w:after="40"/>
        <w:ind w:left="426" w:hanging="426"/>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w:t>
      </w:r>
      <w:r w:rsidR="00406333">
        <w:rPr>
          <w:sz w:val="22"/>
          <w:szCs w:val="22"/>
        </w:rPr>
        <w:t> </w:t>
      </w:r>
      <w:r w:rsidRPr="00E66F78">
        <w:rPr>
          <w:sz w:val="22"/>
          <w:szCs w:val="22"/>
        </w:rPr>
        <w:t>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pPr>
        <w:numPr>
          <w:ilvl w:val="0"/>
          <w:numId w:val="49"/>
        </w:numPr>
        <w:spacing w:after="40"/>
        <w:ind w:left="426" w:hanging="426"/>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pPr>
        <w:numPr>
          <w:ilvl w:val="0"/>
          <w:numId w:val="49"/>
        </w:numPr>
        <w:spacing w:after="40"/>
        <w:ind w:left="426" w:hanging="426"/>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pPr>
        <w:numPr>
          <w:ilvl w:val="1"/>
          <w:numId w:val="49"/>
        </w:numPr>
        <w:spacing w:after="40"/>
        <w:ind w:left="851" w:hanging="425"/>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87301EC" w:rsidR="000C23F8" w:rsidRPr="00E66F78" w:rsidRDefault="000C23F8">
      <w:pPr>
        <w:numPr>
          <w:ilvl w:val="1"/>
          <w:numId w:val="49"/>
        </w:numPr>
        <w:spacing w:after="40"/>
        <w:ind w:left="851" w:hanging="425"/>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w:t>
      </w:r>
    </w:p>
    <w:p w14:paraId="79B686BD" w14:textId="52CB1968" w:rsidR="000C23F8" w:rsidRPr="00E66F78" w:rsidRDefault="000C23F8">
      <w:pPr>
        <w:numPr>
          <w:ilvl w:val="1"/>
          <w:numId w:val="49"/>
        </w:numPr>
        <w:spacing w:after="40"/>
        <w:ind w:left="851" w:hanging="425"/>
        <w:jc w:val="both"/>
        <w:rPr>
          <w:sz w:val="22"/>
          <w:szCs w:val="22"/>
        </w:rPr>
      </w:pPr>
      <w:r w:rsidRPr="00E66F78">
        <w:rPr>
          <w:sz w:val="22"/>
          <w:szCs w:val="22"/>
        </w:rPr>
        <w:t>jest powszechnie znana lub została ujawniona publiczne bez naruszenia niniejszej klauzuli poufności.</w:t>
      </w:r>
    </w:p>
    <w:p w14:paraId="6A5BF818" w14:textId="39D65C0A" w:rsidR="000C23F8" w:rsidRPr="00E66F78" w:rsidRDefault="000C23F8">
      <w:pPr>
        <w:numPr>
          <w:ilvl w:val="0"/>
          <w:numId w:val="49"/>
        </w:numPr>
        <w:spacing w:after="40"/>
        <w:ind w:left="426" w:hanging="426"/>
        <w:jc w:val="both"/>
        <w:rPr>
          <w:sz w:val="22"/>
          <w:szCs w:val="22"/>
        </w:rPr>
      </w:pPr>
      <w:r w:rsidRPr="00E66F78">
        <w:rPr>
          <w:sz w:val="22"/>
          <w:szCs w:val="22"/>
        </w:rPr>
        <w:t>Ujawnienie informacji stanowiących tajemnicę przedsiębiorstwa jest także dopuszczalne w</w:t>
      </w:r>
      <w:r w:rsidR="00177854">
        <w:rPr>
          <w:sz w:val="22"/>
          <w:szCs w:val="22"/>
        </w:rPr>
        <w:t> </w:t>
      </w:r>
      <w:r w:rsidRPr="00E66F78">
        <w:rPr>
          <w:sz w:val="22"/>
          <w:szCs w:val="22"/>
        </w:rPr>
        <w:t>następujących sytuacjach:</w:t>
      </w:r>
    </w:p>
    <w:p w14:paraId="65499F3C" w14:textId="1A35E64F" w:rsidR="000C23F8" w:rsidRPr="00E66F78" w:rsidRDefault="000C23F8">
      <w:pPr>
        <w:numPr>
          <w:ilvl w:val="1"/>
          <w:numId w:val="49"/>
        </w:numPr>
        <w:spacing w:after="40"/>
        <w:ind w:left="851" w:hanging="425"/>
        <w:jc w:val="both"/>
        <w:rPr>
          <w:sz w:val="22"/>
          <w:szCs w:val="22"/>
        </w:rPr>
      </w:pPr>
      <w:r w:rsidRPr="00E66F78">
        <w:rPr>
          <w:sz w:val="22"/>
          <w:szCs w:val="22"/>
        </w:rPr>
        <w:t>Wykonawca może w razie potrzeby dzielić się informacjami związanymi z realizacją Umowy z</w:t>
      </w:r>
      <w:r w:rsidR="00177854">
        <w:rPr>
          <w:sz w:val="22"/>
          <w:szCs w:val="22"/>
        </w:rPr>
        <w:t> </w:t>
      </w:r>
      <w:r w:rsidRPr="00E66F78">
        <w:rPr>
          <w:sz w:val="22"/>
          <w:szCs w:val="22"/>
        </w:rPr>
        <w:t>Podwykonawcami zaangażowanymi w realizację Umowy, z zastrzeżeniem zachowania poufności informacji przez Podwykonawców;</w:t>
      </w:r>
    </w:p>
    <w:p w14:paraId="546EBDED" w14:textId="2A4034BD" w:rsidR="000C23F8" w:rsidRPr="00500E2A" w:rsidRDefault="000C23F8">
      <w:pPr>
        <w:numPr>
          <w:ilvl w:val="1"/>
          <w:numId w:val="49"/>
        </w:numPr>
        <w:spacing w:after="40"/>
        <w:ind w:left="851" w:hanging="425"/>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ubezpieczyciele zobowiązani ustawowo do zachowania tajemnicy zawodowej</w:t>
      </w:r>
      <w:r w:rsidR="00993697">
        <w:rPr>
          <w:sz w:val="22"/>
          <w:szCs w:val="22"/>
        </w:rPr>
        <w:t>;</w:t>
      </w:r>
    </w:p>
    <w:p w14:paraId="377913FA" w14:textId="20419677" w:rsidR="000C23F8" w:rsidRPr="00E66F78" w:rsidRDefault="000C23F8">
      <w:pPr>
        <w:numPr>
          <w:ilvl w:val="1"/>
          <w:numId w:val="49"/>
        </w:numPr>
        <w:spacing w:after="40"/>
        <w:ind w:left="851" w:hanging="425"/>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gdy obowiązek przekazania im takich informacji wynika z przepisów prawa.</w:t>
      </w:r>
    </w:p>
    <w:p w14:paraId="3B00205B" w14:textId="77777777" w:rsidR="000C23F8" w:rsidRPr="00500E2A" w:rsidRDefault="000C23F8">
      <w:pPr>
        <w:numPr>
          <w:ilvl w:val="0"/>
          <w:numId w:val="49"/>
        </w:numPr>
        <w:spacing w:after="40"/>
        <w:ind w:left="426" w:hanging="426"/>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5638DFDE" w:rsidR="000C23F8" w:rsidRPr="00E66F78" w:rsidRDefault="000C23F8">
      <w:pPr>
        <w:numPr>
          <w:ilvl w:val="0"/>
          <w:numId w:val="49"/>
        </w:numPr>
        <w:spacing w:after="40"/>
        <w:ind w:left="426" w:hanging="426"/>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w:t>
      </w:r>
      <w:r w:rsidR="00177854">
        <w:rPr>
          <w:sz w:val="22"/>
          <w:szCs w:val="22"/>
        </w:rPr>
        <w:t> </w:t>
      </w:r>
      <w:r w:rsidRPr="00E66F78">
        <w:rPr>
          <w:sz w:val="22"/>
          <w:szCs w:val="22"/>
        </w:rPr>
        <w:t>jednocześnie nie służy do jej realizacji, z zastrzeżeniem ust. 4 i 5 .</w:t>
      </w:r>
    </w:p>
    <w:p w14:paraId="2EA46192" w14:textId="30B80FC4" w:rsidR="000C23F8" w:rsidRPr="00E66F78" w:rsidRDefault="000C23F8">
      <w:pPr>
        <w:numPr>
          <w:ilvl w:val="0"/>
          <w:numId w:val="49"/>
        </w:numPr>
        <w:spacing w:after="40"/>
        <w:ind w:left="426" w:hanging="426"/>
        <w:jc w:val="both"/>
        <w:rPr>
          <w:sz w:val="22"/>
          <w:szCs w:val="22"/>
        </w:rPr>
      </w:pPr>
      <w:r w:rsidRPr="00E66F78">
        <w:rPr>
          <w:sz w:val="22"/>
          <w:szCs w:val="22"/>
        </w:rPr>
        <w:t xml:space="preserve">Wykonawca zobowiązuje się do zastosowania skutecznych środków technicznych </w:t>
      </w:r>
      <w:r w:rsidR="00923A5D">
        <w:rPr>
          <w:sz w:val="22"/>
          <w:szCs w:val="22"/>
        </w:rPr>
        <w:t xml:space="preserve">i </w:t>
      </w:r>
      <w:r w:rsidRPr="00E66F78">
        <w:rPr>
          <w:sz w:val="22"/>
          <w:szCs w:val="22"/>
        </w:rPr>
        <w:t>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pPr>
        <w:numPr>
          <w:ilvl w:val="0"/>
          <w:numId w:val="49"/>
        </w:numPr>
        <w:spacing w:after="40"/>
        <w:ind w:left="426" w:hanging="426"/>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 xml:space="preserve">odszkodowania na zasadach ogólnych kodeksu cywilnego, postanowień prawa </w:t>
      </w:r>
      <w:r w:rsidRPr="00F8529D">
        <w:rPr>
          <w:sz w:val="22"/>
          <w:szCs w:val="22"/>
        </w:rPr>
        <w:lastRenderedPageBreak/>
        <w:t>UE o ochronie niejawnego know-how przedsiębiorcy oraz ustawy o zwalczaniu nieuczciwej konkurencji.</w:t>
      </w:r>
    </w:p>
    <w:p w14:paraId="76211AE9" w14:textId="20560F9E" w:rsidR="000C23F8" w:rsidRPr="00993697" w:rsidRDefault="00133433">
      <w:pPr>
        <w:numPr>
          <w:ilvl w:val="0"/>
          <w:numId w:val="49"/>
        </w:numPr>
        <w:spacing w:after="40"/>
        <w:ind w:left="426" w:hanging="426"/>
        <w:jc w:val="both"/>
        <w:rPr>
          <w:sz w:val="22"/>
          <w:szCs w:val="22"/>
        </w:rPr>
      </w:pPr>
      <w:bookmarkStart w:id="267"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bookmarkEnd w:id="267"/>
    </w:p>
    <w:p w14:paraId="6F12508E" w14:textId="3935B7A9" w:rsidR="000C23F8" w:rsidRPr="00F8529D" w:rsidRDefault="000C23F8" w:rsidP="006733CD">
      <w:pPr>
        <w:pStyle w:val="Nagwek2"/>
        <w:spacing w:before="0" w:after="40"/>
      </w:pPr>
      <w:bookmarkStart w:id="268" w:name="_Toc64016215"/>
      <w:bookmarkStart w:id="269" w:name="_Toc106095877"/>
      <w:bookmarkStart w:id="270" w:name="_Toc106096317"/>
      <w:bookmarkStart w:id="271" w:name="_Toc106096421"/>
      <w:bookmarkStart w:id="272" w:name="_Toc215225943"/>
      <w:bookmarkStart w:id="273" w:name="_Hlk202858682"/>
      <w:bookmarkEnd w:id="266"/>
      <w:r w:rsidRPr="00F8529D">
        <w:t>§ 1</w:t>
      </w:r>
      <w:r w:rsidR="00B71040" w:rsidRPr="00F8529D">
        <w:t>9</w:t>
      </w:r>
      <w:r w:rsidRPr="00F8529D">
        <w:t>. Zasady etyki</w:t>
      </w:r>
      <w:bookmarkEnd w:id="268"/>
      <w:bookmarkEnd w:id="269"/>
      <w:bookmarkEnd w:id="270"/>
      <w:bookmarkEnd w:id="271"/>
      <w:bookmarkEnd w:id="272"/>
    </w:p>
    <w:p w14:paraId="2CA957CA" w14:textId="6E174442" w:rsidR="000C23F8" w:rsidRPr="00F8529D" w:rsidRDefault="000C23F8">
      <w:pPr>
        <w:numPr>
          <w:ilvl w:val="0"/>
          <w:numId w:val="50"/>
        </w:numPr>
        <w:spacing w:after="40"/>
        <w:ind w:left="426" w:hanging="426"/>
        <w:jc w:val="both"/>
        <w:rPr>
          <w:sz w:val="22"/>
          <w:szCs w:val="22"/>
        </w:rPr>
      </w:pPr>
      <w:bookmarkStart w:id="274"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w:t>
      </w:r>
      <w:r w:rsidR="00923A5D">
        <w:rPr>
          <w:sz w:val="22"/>
          <w:szCs w:val="22"/>
        </w:rPr>
        <w:t xml:space="preserve"> </w:t>
      </w:r>
      <w:r w:rsidRPr="00F8529D">
        <w:rPr>
          <w:sz w:val="22"/>
          <w:szCs w:val="22"/>
        </w:rPr>
        <w:t xml:space="preserve">szczególności do </w:t>
      </w:r>
      <w:proofErr w:type="spellStart"/>
      <w:r w:rsidRPr="00F8529D">
        <w:rPr>
          <w:sz w:val="22"/>
          <w:szCs w:val="22"/>
        </w:rPr>
        <w:t>zachowań</w:t>
      </w:r>
      <w:proofErr w:type="spellEnd"/>
      <w:r w:rsidRPr="00F8529D">
        <w:rPr>
          <w:sz w:val="22"/>
          <w:szCs w:val="22"/>
        </w:rPr>
        <w:t>, które mogą prowadzić do:</w:t>
      </w:r>
    </w:p>
    <w:p w14:paraId="7799B220" w14:textId="140963E2" w:rsidR="000C23F8" w:rsidRPr="00F8529D" w:rsidRDefault="000C23F8">
      <w:pPr>
        <w:numPr>
          <w:ilvl w:val="1"/>
          <w:numId w:val="50"/>
        </w:numPr>
        <w:spacing w:after="40"/>
        <w:ind w:left="851" w:hanging="425"/>
        <w:jc w:val="both"/>
        <w:rPr>
          <w:sz w:val="22"/>
          <w:szCs w:val="22"/>
        </w:rPr>
      </w:pPr>
      <w:bookmarkStart w:id="275" w:name="_Hlk156480572"/>
      <w:r w:rsidRPr="00F8529D">
        <w:rPr>
          <w:sz w:val="22"/>
          <w:szCs w:val="22"/>
        </w:rPr>
        <w:t xml:space="preserve">popełnienia przestępstw określonych w art. 16 ustawy z dnia 28 października 2002 r. </w:t>
      </w:r>
      <w:bookmarkStart w:id="276" w:name="_Hlk144468375"/>
      <w:r w:rsidRPr="00F8529D">
        <w:rPr>
          <w:sz w:val="22"/>
          <w:szCs w:val="22"/>
        </w:rPr>
        <w:t>o odpowiedzialności podmiotów zbiorowych za czyny zabronione pod groźbą kary</w:t>
      </w:r>
      <w:bookmarkEnd w:id="276"/>
      <w:r w:rsidRPr="00F8529D">
        <w:rPr>
          <w:sz w:val="22"/>
          <w:szCs w:val="22"/>
        </w:rPr>
        <w:t xml:space="preserve"> </w:t>
      </w:r>
      <w:r w:rsidR="00744F79" w:rsidRPr="00F8529D">
        <w:rPr>
          <w:sz w:val="22"/>
          <w:szCs w:val="22"/>
        </w:rPr>
        <w:t>(Dz. U. 2002 nr 197 poz.1661 z późn. zm.).</w:t>
      </w:r>
    </w:p>
    <w:p w14:paraId="5E537C58" w14:textId="66A38FCE" w:rsidR="000C23F8" w:rsidRPr="005D0EC8" w:rsidRDefault="000C23F8">
      <w:pPr>
        <w:numPr>
          <w:ilvl w:val="1"/>
          <w:numId w:val="50"/>
        </w:numPr>
        <w:spacing w:after="40"/>
        <w:ind w:left="851" w:hanging="425"/>
        <w:jc w:val="both"/>
        <w:rPr>
          <w:sz w:val="22"/>
          <w:szCs w:val="22"/>
        </w:rPr>
      </w:pPr>
      <w:r w:rsidRPr="00F8529D">
        <w:rPr>
          <w:sz w:val="22"/>
          <w:szCs w:val="22"/>
        </w:rPr>
        <w:t xml:space="preserve">popełnienia czynów wskazanych w ustawie z dnia 16 kwietnia 1993 roku </w:t>
      </w:r>
      <w:bookmarkStart w:id="277" w:name="_Hlk144468401"/>
      <w:r w:rsidRPr="00F8529D">
        <w:rPr>
          <w:sz w:val="22"/>
          <w:szCs w:val="22"/>
        </w:rPr>
        <w:t xml:space="preserve">o zwalczaniu nieuczciwej </w:t>
      </w:r>
      <w:r w:rsidRPr="005D0EC8">
        <w:rPr>
          <w:sz w:val="22"/>
          <w:szCs w:val="22"/>
        </w:rPr>
        <w:t>konkurencji</w:t>
      </w:r>
      <w:bookmarkEnd w:id="277"/>
      <w:r w:rsidRPr="005D0EC8">
        <w:rPr>
          <w:sz w:val="22"/>
          <w:szCs w:val="22"/>
        </w:rPr>
        <w:t xml:space="preserve"> </w:t>
      </w:r>
      <w:bookmarkStart w:id="278" w:name="_Hlk148611757"/>
      <w:r w:rsidRPr="005D0EC8">
        <w:rPr>
          <w:sz w:val="22"/>
          <w:szCs w:val="22"/>
        </w:rPr>
        <w:t xml:space="preserve">(Dz. U. </w:t>
      </w:r>
      <w:r w:rsidR="00744F79" w:rsidRPr="005D0EC8">
        <w:rPr>
          <w:sz w:val="22"/>
          <w:szCs w:val="22"/>
        </w:rPr>
        <w:t>1993 nr 47 poz.211</w:t>
      </w:r>
      <w:r w:rsidR="00FF2455" w:rsidRPr="005D0EC8">
        <w:rPr>
          <w:sz w:val="22"/>
          <w:szCs w:val="22"/>
        </w:rPr>
        <w:t>.</w:t>
      </w:r>
      <w:r w:rsidR="00133433" w:rsidRPr="005D0EC8">
        <w:rPr>
          <w:sz w:val="22"/>
          <w:szCs w:val="22"/>
        </w:rPr>
        <w:t xml:space="preserve"> z</w:t>
      </w:r>
      <w:r w:rsidR="00FF2455" w:rsidRPr="005D0EC8">
        <w:rPr>
          <w:sz w:val="22"/>
          <w:szCs w:val="22"/>
        </w:rPr>
        <w:t xml:space="preserve"> późn. zm.</w:t>
      </w:r>
      <w:r w:rsidRPr="005D0EC8">
        <w:rPr>
          <w:sz w:val="22"/>
          <w:szCs w:val="22"/>
        </w:rPr>
        <w:t>).</w:t>
      </w:r>
      <w:bookmarkEnd w:id="278"/>
    </w:p>
    <w:bookmarkEnd w:id="275"/>
    <w:p w14:paraId="43D62C96" w14:textId="77777777" w:rsidR="000C23F8" w:rsidRPr="005D0EC8" w:rsidRDefault="000C23F8">
      <w:pPr>
        <w:numPr>
          <w:ilvl w:val="0"/>
          <w:numId w:val="50"/>
        </w:numPr>
        <w:spacing w:after="40"/>
        <w:ind w:left="426" w:hanging="426"/>
        <w:jc w:val="both"/>
        <w:rPr>
          <w:sz w:val="22"/>
          <w:szCs w:val="22"/>
        </w:rPr>
      </w:pPr>
      <w:r w:rsidRPr="005D0EC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5D0EC8" w:rsidRDefault="00AB2101">
      <w:pPr>
        <w:numPr>
          <w:ilvl w:val="0"/>
          <w:numId w:val="50"/>
        </w:numPr>
        <w:spacing w:after="40"/>
        <w:ind w:left="426" w:firstLine="0"/>
        <w:jc w:val="both"/>
        <w:rPr>
          <w:sz w:val="22"/>
          <w:szCs w:val="22"/>
        </w:rPr>
      </w:pPr>
      <w:bookmarkStart w:id="279" w:name="_Hlk202858702"/>
      <w:bookmarkStart w:id="280" w:name="_Hlk167104771"/>
      <w:r w:rsidRPr="005D0EC8">
        <w:rPr>
          <w:sz w:val="22"/>
          <w:szCs w:val="22"/>
        </w:rPr>
        <w:t>Strony oświadczają</w:t>
      </w:r>
      <w:r w:rsidR="00C02E70" w:rsidRPr="005D0EC8">
        <w:rPr>
          <w:sz w:val="22"/>
          <w:szCs w:val="22"/>
        </w:rPr>
        <w:t>,</w:t>
      </w:r>
      <w:r w:rsidRPr="005D0EC8">
        <w:rPr>
          <w:sz w:val="22"/>
          <w:szCs w:val="22"/>
        </w:rPr>
        <w:t xml:space="preserve"> że zapoznały się z Polityką Antykorupcyjną Polskiej Grupy Górniczej S.A.</w:t>
      </w:r>
      <w:r w:rsidR="00AB0C78" w:rsidRPr="005D0EC8">
        <w:rPr>
          <w:sz w:val="22"/>
          <w:szCs w:val="22"/>
        </w:rPr>
        <w:t xml:space="preserve"> oraz Kodeksem Postępowania dla Partnerów Biznesowych </w:t>
      </w:r>
      <w:r w:rsidRPr="005D0EC8">
        <w:rPr>
          <w:sz w:val="22"/>
          <w:szCs w:val="22"/>
        </w:rPr>
        <w:t xml:space="preserve">i zobowiązują się do </w:t>
      </w:r>
      <w:r w:rsidR="00AB0C78" w:rsidRPr="005D0EC8">
        <w:rPr>
          <w:sz w:val="22"/>
          <w:szCs w:val="22"/>
        </w:rPr>
        <w:t>ich</w:t>
      </w:r>
      <w:r w:rsidRPr="005D0EC8">
        <w:rPr>
          <w:sz w:val="22"/>
          <w:szCs w:val="22"/>
        </w:rPr>
        <w:t xml:space="preserve"> stosowania oraz zapoznawania się z</w:t>
      </w:r>
      <w:r w:rsidR="00AB0C78" w:rsidRPr="005D0EC8">
        <w:rPr>
          <w:sz w:val="22"/>
          <w:szCs w:val="22"/>
        </w:rPr>
        <w:t xml:space="preserve"> ich</w:t>
      </w:r>
      <w:r w:rsidRPr="005D0EC8">
        <w:rPr>
          <w:sz w:val="22"/>
          <w:szCs w:val="22"/>
        </w:rPr>
        <w:t xml:space="preserve"> zmianami</w:t>
      </w:r>
      <w:r w:rsidR="00AB0C78" w:rsidRPr="005D0EC8">
        <w:rPr>
          <w:sz w:val="22"/>
          <w:szCs w:val="22"/>
        </w:rPr>
        <w:t>.</w:t>
      </w:r>
      <w:r w:rsidRPr="005D0EC8">
        <w:rPr>
          <w:sz w:val="22"/>
          <w:szCs w:val="22"/>
        </w:rPr>
        <w:t xml:space="preserve"> </w:t>
      </w:r>
      <w:r w:rsidR="00AB0C78" w:rsidRPr="005D0EC8">
        <w:rPr>
          <w:sz w:val="22"/>
          <w:szCs w:val="22"/>
        </w:rPr>
        <w:t>T</w:t>
      </w:r>
      <w:r w:rsidRPr="005D0EC8">
        <w:rPr>
          <w:sz w:val="22"/>
          <w:szCs w:val="22"/>
        </w:rPr>
        <w:t xml:space="preserve">reść </w:t>
      </w:r>
      <w:r w:rsidR="00AB0C78" w:rsidRPr="005D0EC8">
        <w:rPr>
          <w:sz w:val="22"/>
          <w:szCs w:val="22"/>
        </w:rPr>
        <w:t xml:space="preserve">Polityki oraz Kodeksu </w:t>
      </w:r>
      <w:r w:rsidRPr="005D0EC8">
        <w:rPr>
          <w:sz w:val="22"/>
          <w:szCs w:val="22"/>
        </w:rPr>
        <w:t>znajduj</w:t>
      </w:r>
      <w:r w:rsidR="00AB0C78" w:rsidRPr="005D0EC8">
        <w:rPr>
          <w:sz w:val="22"/>
          <w:szCs w:val="22"/>
        </w:rPr>
        <w:t>ą</w:t>
      </w:r>
      <w:r w:rsidRPr="005D0EC8">
        <w:rPr>
          <w:sz w:val="22"/>
          <w:szCs w:val="22"/>
        </w:rPr>
        <w:t xml:space="preserve"> się pod adres</w:t>
      </w:r>
      <w:r w:rsidR="00AB0C78" w:rsidRPr="005D0EC8">
        <w:rPr>
          <w:sz w:val="22"/>
          <w:szCs w:val="22"/>
        </w:rPr>
        <w:t>a</w:t>
      </w:r>
      <w:r w:rsidRPr="005D0EC8">
        <w:rPr>
          <w:sz w:val="22"/>
          <w:szCs w:val="22"/>
        </w:rPr>
        <w:t>m</w:t>
      </w:r>
      <w:r w:rsidR="00AB0C78" w:rsidRPr="005D0EC8">
        <w:rPr>
          <w:sz w:val="22"/>
          <w:szCs w:val="22"/>
        </w:rPr>
        <w:t>i</w:t>
      </w:r>
      <w:r w:rsidRPr="005D0EC8">
        <w:rPr>
          <w:sz w:val="22"/>
          <w:szCs w:val="22"/>
        </w:rPr>
        <w:t xml:space="preserve">: </w:t>
      </w:r>
      <w:hyperlink r:id="rId18" w:history="1">
        <w:r w:rsidRPr="005D0EC8">
          <w:rPr>
            <w:rStyle w:val="Hipercze"/>
            <w:sz w:val="22"/>
            <w:szCs w:val="22"/>
          </w:rPr>
          <w:t>https://www.pgg.pl/strefa-korporacyjna/firma/inne/polityka-antykorupcyjna</w:t>
        </w:r>
      </w:hyperlink>
    </w:p>
    <w:p w14:paraId="2C35BD89" w14:textId="46BD7B89" w:rsidR="00AB2101" w:rsidRPr="005D0EC8" w:rsidRDefault="00993697" w:rsidP="00993697">
      <w:pPr>
        <w:spacing w:after="40"/>
        <w:ind w:left="426"/>
        <w:jc w:val="both"/>
        <w:rPr>
          <w:sz w:val="22"/>
          <w:szCs w:val="22"/>
        </w:rPr>
      </w:pPr>
      <w:hyperlink r:id="rId19" w:history="1">
        <w:r w:rsidRPr="00CD5C0F">
          <w:rPr>
            <w:rStyle w:val="Hipercze"/>
            <w:sz w:val="22"/>
            <w:szCs w:val="22"/>
          </w:rPr>
          <w:t>https://www.pgg.pl/strefa-korporacyjna/firma/inne/kodeks-dla-partnerow-biznesowych</w:t>
        </w:r>
      </w:hyperlink>
    </w:p>
    <w:bookmarkEnd w:id="279"/>
    <w:p w14:paraId="24B5000C" w14:textId="7EA72ACF" w:rsidR="00AB2101" w:rsidRPr="005D0EC8" w:rsidRDefault="00AB2101">
      <w:pPr>
        <w:numPr>
          <w:ilvl w:val="0"/>
          <w:numId w:val="50"/>
        </w:numPr>
        <w:spacing w:after="40"/>
        <w:ind w:left="426" w:hanging="426"/>
        <w:jc w:val="both"/>
        <w:rPr>
          <w:sz w:val="22"/>
          <w:szCs w:val="22"/>
        </w:rPr>
      </w:pPr>
      <w:r w:rsidRPr="005D0EC8">
        <w:rPr>
          <w:sz w:val="22"/>
          <w:szCs w:val="22"/>
        </w:rPr>
        <w:t>Wykonawca oświadcza</w:t>
      </w:r>
      <w:r w:rsidR="00C02E70" w:rsidRPr="005D0EC8">
        <w:rPr>
          <w:sz w:val="22"/>
          <w:szCs w:val="22"/>
        </w:rPr>
        <w:t>,</w:t>
      </w:r>
      <w:r w:rsidRPr="005D0EC8">
        <w:rPr>
          <w:sz w:val="22"/>
          <w:szCs w:val="22"/>
        </w:rPr>
        <w:t xml:space="preserve"> że dołoży należytej staranności, aby pracownicy, współpracownicy, podwykonawcy lub osoby, przy pomocy których będzie realizował zamówienie zapoznali się i</w:t>
      </w:r>
      <w:r w:rsidR="00177854">
        <w:rPr>
          <w:sz w:val="22"/>
          <w:szCs w:val="22"/>
        </w:rPr>
        <w:t> </w:t>
      </w:r>
      <w:r w:rsidRPr="005D0EC8">
        <w:rPr>
          <w:sz w:val="22"/>
          <w:szCs w:val="22"/>
        </w:rPr>
        <w:t>stosowali wyżej opisane zasady.</w:t>
      </w:r>
    </w:p>
    <w:p w14:paraId="4ECF8694" w14:textId="203F92A5" w:rsidR="00AB2101" w:rsidRPr="00AB0C78" w:rsidRDefault="00AB2101">
      <w:pPr>
        <w:numPr>
          <w:ilvl w:val="0"/>
          <w:numId w:val="50"/>
        </w:numPr>
        <w:spacing w:after="40"/>
        <w:ind w:left="426" w:hanging="426"/>
        <w:jc w:val="both"/>
        <w:rPr>
          <w:sz w:val="22"/>
          <w:szCs w:val="22"/>
        </w:rPr>
      </w:pPr>
      <w:r w:rsidRPr="005D0EC8">
        <w:rPr>
          <w:sz w:val="22"/>
          <w:szCs w:val="22"/>
        </w:rPr>
        <w:t>Naruszenie wyżej opisanych zasad jest traktowane jak rażące naruszenie</w:t>
      </w:r>
      <w:r w:rsidRPr="00AB0C78">
        <w:rPr>
          <w:sz w:val="22"/>
          <w:szCs w:val="22"/>
        </w:rPr>
        <w:t xml:space="preserve"> postanowień Umowy.</w:t>
      </w:r>
    </w:p>
    <w:p w14:paraId="0A6ABAC7" w14:textId="37F56EBF" w:rsidR="00AB2101" w:rsidRPr="00AB0C78" w:rsidRDefault="00AB2101">
      <w:pPr>
        <w:numPr>
          <w:ilvl w:val="0"/>
          <w:numId w:val="50"/>
        </w:numPr>
        <w:spacing w:after="40"/>
        <w:ind w:left="426" w:hanging="426"/>
        <w:jc w:val="both"/>
        <w:rPr>
          <w:sz w:val="22"/>
          <w:szCs w:val="22"/>
        </w:rPr>
      </w:pPr>
      <w:r w:rsidRPr="00AB0C78">
        <w:rPr>
          <w:sz w:val="22"/>
          <w:szCs w:val="22"/>
        </w:rPr>
        <w:t>Naruszenie wyżej opisanych zasad może spowodować rozwiązanie Umowy bez zachowania okresu wypowiedzenia, Wykonawcy nie będą przysługiwać żadne roszczenia z tego tytułu.</w:t>
      </w:r>
    </w:p>
    <w:p w14:paraId="28E6757B" w14:textId="5DA66615" w:rsidR="00AB2101" w:rsidRPr="00AB0C78" w:rsidRDefault="00AB2101">
      <w:pPr>
        <w:numPr>
          <w:ilvl w:val="0"/>
          <w:numId w:val="50"/>
        </w:numPr>
        <w:spacing w:after="40"/>
        <w:ind w:left="426" w:hanging="426"/>
        <w:jc w:val="both"/>
        <w:rPr>
          <w:sz w:val="22"/>
          <w:szCs w:val="22"/>
        </w:rPr>
      </w:pPr>
      <w:r w:rsidRPr="00AB0C78">
        <w:rPr>
          <w:sz w:val="22"/>
          <w:szCs w:val="22"/>
        </w:rPr>
        <w:t>Strony zobowiązują się do informowania się wzajemnie o każdym przypadku naruszenia zasad opisanych w niniejszym paragrafie Umowy.</w:t>
      </w:r>
      <w:bookmarkEnd w:id="280"/>
    </w:p>
    <w:p w14:paraId="6B143E29" w14:textId="2A19AAB0" w:rsidR="000C23F8" w:rsidRPr="00F8529D" w:rsidRDefault="000C23F8" w:rsidP="006733CD">
      <w:pPr>
        <w:pStyle w:val="Nagwek2"/>
        <w:spacing w:before="0" w:after="40"/>
      </w:pPr>
      <w:bookmarkStart w:id="281" w:name="_Toc106095878"/>
      <w:bookmarkStart w:id="282" w:name="_Toc106096318"/>
      <w:bookmarkStart w:id="283" w:name="_Toc106096422"/>
      <w:bookmarkStart w:id="284" w:name="_Toc215225944"/>
      <w:bookmarkStart w:id="285" w:name="_Hlk105675117"/>
      <w:bookmarkStart w:id="286" w:name="_Hlk67826575"/>
      <w:bookmarkStart w:id="287" w:name="_Toc64016216"/>
      <w:bookmarkEnd w:id="273"/>
      <w:bookmarkEnd w:id="274"/>
      <w:r w:rsidRPr="00F8529D">
        <w:t xml:space="preserve">§ </w:t>
      </w:r>
      <w:r w:rsidR="00B71040" w:rsidRPr="00F8529D">
        <w:t>20</w:t>
      </w:r>
      <w:r w:rsidRPr="00F8529D">
        <w:t>. Nadzór wynikający z zarządzania środowiskowego</w:t>
      </w:r>
      <w:bookmarkEnd w:id="281"/>
      <w:bookmarkEnd w:id="282"/>
      <w:bookmarkEnd w:id="283"/>
      <w:bookmarkEnd w:id="284"/>
    </w:p>
    <w:p w14:paraId="02A19E4A" w14:textId="5CE5332A" w:rsidR="000C23F8" w:rsidRPr="00923A5D" w:rsidRDefault="000C23F8">
      <w:pPr>
        <w:pStyle w:val="Akapitzlist"/>
        <w:numPr>
          <w:ilvl w:val="6"/>
          <w:numId w:val="69"/>
        </w:numPr>
        <w:spacing w:after="40"/>
        <w:ind w:left="426" w:hanging="426"/>
        <w:jc w:val="both"/>
        <w:rPr>
          <w:sz w:val="22"/>
          <w:szCs w:val="22"/>
        </w:rPr>
      </w:pPr>
      <w:r w:rsidRPr="00923A5D">
        <w:rPr>
          <w:sz w:val="22"/>
          <w:szCs w:val="22"/>
        </w:rPr>
        <w:t>Wykonawca zobowiązuje się do przestrzegania przepisów prawnych w zakresie ochrony środowiska.</w:t>
      </w:r>
    </w:p>
    <w:p w14:paraId="0D4225DF" w14:textId="13C45E7F" w:rsidR="000C23F8" w:rsidRPr="00500E2A" w:rsidRDefault="000C23F8">
      <w:pPr>
        <w:pStyle w:val="Akapitzlist"/>
        <w:numPr>
          <w:ilvl w:val="6"/>
          <w:numId w:val="69"/>
        </w:numPr>
        <w:spacing w:after="40"/>
        <w:ind w:left="426" w:hanging="426"/>
        <w:jc w:val="both"/>
        <w:rPr>
          <w:sz w:val="22"/>
          <w:szCs w:val="22"/>
        </w:rPr>
      </w:pPr>
      <w:r w:rsidRPr="00500E2A">
        <w:rPr>
          <w:sz w:val="22"/>
          <w:szCs w:val="22"/>
        </w:rPr>
        <w:t xml:space="preserve">Wykonawca oświadcza, że zapoznał się z Instrukcją dla Wykonawców, obowiązującą w trakcie realizacji umowy, zamieszczoną na stronie </w:t>
      </w:r>
      <w:hyperlink r:id="rId20"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01AD5F81" w:rsidR="000C23F8" w:rsidRPr="00923A5D" w:rsidRDefault="000C23F8">
      <w:pPr>
        <w:pStyle w:val="Akapitzlist"/>
        <w:numPr>
          <w:ilvl w:val="6"/>
          <w:numId w:val="69"/>
        </w:numPr>
        <w:spacing w:after="40"/>
        <w:ind w:left="426" w:hanging="426"/>
        <w:jc w:val="both"/>
        <w:rPr>
          <w:i/>
          <w:iCs/>
          <w:sz w:val="22"/>
          <w:szCs w:val="22"/>
        </w:rPr>
      </w:pPr>
      <w:r w:rsidRPr="00500E2A">
        <w:rPr>
          <w:sz w:val="22"/>
          <w:szCs w:val="22"/>
        </w:rPr>
        <w:t>Wykonawca oświadcza, że jeśli w trakcie realizacji przedmiotu umowy powstaną odpady (za</w:t>
      </w:r>
      <w:r w:rsidR="00993697">
        <w:rPr>
          <w:sz w:val="22"/>
          <w:szCs w:val="22"/>
        </w:rPr>
        <w:t> </w:t>
      </w:r>
      <w:r w:rsidRPr="00500E2A">
        <w:rPr>
          <w:sz w:val="22"/>
          <w:szCs w:val="22"/>
        </w:rPr>
        <w:t xml:space="preserve">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w:t>
      </w:r>
      <w:r w:rsidRPr="00923A5D">
        <w:rPr>
          <w:sz w:val="22"/>
          <w:szCs w:val="22"/>
        </w:rPr>
        <w:t xml:space="preserve">on </w:t>
      </w:r>
      <w:r w:rsidR="00FF2455" w:rsidRPr="00923A5D">
        <w:rPr>
          <w:sz w:val="22"/>
          <w:szCs w:val="22"/>
        </w:rPr>
        <w:t>w</w:t>
      </w:r>
      <w:r w:rsidRPr="00923A5D">
        <w:rPr>
          <w:sz w:val="22"/>
          <w:szCs w:val="22"/>
        </w:rPr>
        <w:t xml:space="preserve">ytwarzającym i </w:t>
      </w:r>
      <w:r w:rsidR="00FF2455" w:rsidRPr="00923A5D">
        <w:rPr>
          <w:sz w:val="22"/>
          <w:szCs w:val="22"/>
        </w:rPr>
        <w:t>p</w:t>
      </w:r>
      <w:r w:rsidRPr="00923A5D">
        <w:rPr>
          <w:sz w:val="22"/>
          <w:szCs w:val="22"/>
        </w:rPr>
        <w:t>osiadaczem tych odpadów i zobowiązuje się do postępowania z nimi zgodnie z obowiązującymi przepisami prawa w sposób gwarantujący poszanowanie środowiska naturalnego</w:t>
      </w:r>
      <w:r w:rsidR="00923A5D" w:rsidRPr="00923A5D">
        <w:rPr>
          <w:sz w:val="22"/>
          <w:szCs w:val="22"/>
        </w:rPr>
        <w:t>.</w:t>
      </w:r>
    </w:p>
    <w:p w14:paraId="2FCA4D4C" w14:textId="1DEE1C7B" w:rsidR="000C23F8" w:rsidRPr="00E66F78" w:rsidRDefault="000C23F8" w:rsidP="006733CD">
      <w:pPr>
        <w:pStyle w:val="Nagwek2"/>
        <w:spacing w:before="0" w:after="40"/>
      </w:pPr>
      <w:bookmarkStart w:id="288" w:name="_Toc106095879"/>
      <w:bookmarkStart w:id="289" w:name="_Toc106096319"/>
      <w:bookmarkStart w:id="290" w:name="_Toc106096423"/>
      <w:bookmarkStart w:id="291" w:name="_Toc215225945"/>
      <w:bookmarkStart w:id="292" w:name="_Hlk67826617"/>
      <w:bookmarkEnd w:id="285"/>
      <w:bookmarkEnd w:id="286"/>
      <w:r w:rsidRPr="00923A5D">
        <w:t>§ 2</w:t>
      </w:r>
      <w:r w:rsidR="00B71040">
        <w:t>1</w:t>
      </w:r>
      <w:r w:rsidRPr="00B62661">
        <w:t xml:space="preserve">. </w:t>
      </w:r>
      <w:r w:rsidRPr="00E66F78">
        <w:t>Siła wyższa</w:t>
      </w:r>
      <w:bookmarkEnd w:id="287"/>
      <w:bookmarkEnd w:id="288"/>
      <w:bookmarkEnd w:id="289"/>
      <w:bookmarkEnd w:id="290"/>
      <w:bookmarkEnd w:id="291"/>
    </w:p>
    <w:p w14:paraId="7F042164" w14:textId="77777777" w:rsidR="000C23F8" w:rsidRPr="00E66F78" w:rsidRDefault="000C23F8">
      <w:pPr>
        <w:numPr>
          <w:ilvl w:val="0"/>
          <w:numId w:val="51"/>
        </w:numPr>
        <w:spacing w:after="40"/>
        <w:ind w:left="426" w:hanging="426"/>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51"/>
        </w:numPr>
        <w:spacing w:after="40"/>
        <w:ind w:left="426" w:hanging="426"/>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51"/>
        </w:numPr>
        <w:spacing w:after="40"/>
        <w:ind w:left="851" w:hanging="425"/>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51"/>
        </w:numPr>
        <w:spacing w:after="40"/>
        <w:ind w:left="851" w:hanging="425"/>
        <w:jc w:val="both"/>
        <w:rPr>
          <w:sz w:val="22"/>
          <w:szCs w:val="22"/>
        </w:rPr>
      </w:pPr>
      <w:r w:rsidRPr="00F8529D">
        <w:rPr>
          <w:sz w:val="22"/>
          <w:szCs w:val="22"/>
        </w:rPr>
        <w:lastRenderedPageBreak/>
        <w:t>akty władzy państwowej np. stan wojenny, stan wyjątkowy, itp.,</w:t>
      </w:r>
    </w:p>
    <w:p w14:paraId="7C470AC9" w14:textId="77777777" w:rsidR="000C23F8" w:rsidRPr="00F8529D" w:rsidRDefault="000C23F8">
      <w:pPr>
        <w:numPr>
          <w:ilvl w:val="1"/>
          <w:numId w:val="51"/>
        </w:numPr>
        <w:spacing w:after="40"/>
        <w:ind w:left="851" w:hanging="425"/>
        <w:jc w:val="both"/>
        <w:rPr>
          <w:sz w:val="22"/>
          <w:szCs w:val="22"/>
        </w:rPr>
      </w:pPr>
      <w:r w:rsidRPr="00F8529D">
        <w:rPr>
          <w:sz w:val="22"/>
          <w:szCs w:val="22"/>
        </w:rPr>
        <w:t>poważne zakłócenia w funkcjonowaniu transportu.</w:t>
      </w:r>
    </w:p>
    <w:p w14:paraId="4C75B0F6" w14:textId="64A515DC" w:rsidR="000C23F8" w:rsidRPr="00F8529D" w:rsidRDefault="000C23F8">
      <w:pPr>
        <w:numPr>
          <w:ilvl w:val="0"/>
          <w:numId w:val="51"/>
        </w:numPr>
        <w:spacing w:after="40"/>
        <w:ind w:left="426" w:hanging="426"/>
        <w:jc w:val="both"/>
        <w:rPr>
          <w:sz w:val="22"/>
          <w:szCs w:val="22"/>
        </w:rPr>
      </w:pPr>
      <w:bookmarkStart w:id="293"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wpływie tych okoliczności na</w:t>
      </w:r>
      <w:r w:rsidR="00177854">
        <w:rPr>
          <w:sz w:val="22"/>
          <w:szCs w:val="22"/>
        </w:rPr>
        <w:t> </w:t>
      </w:r>
      <w:r w:rsidR="00FF2455" w:rsidRPr="00F8529D">
        <w:rPr>
          <w:sz w:val="22"/>
          <w:szCs w:val="22"/>
        </w:rPr>
        <w:t xml:space="preserve">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93"/>
    <w:p w14:paraId="5A12B597" w14:textId="77777777" w:rsidR="000C23F8" w:rsidRPr="00F8529D" w:rsidRDefault="000C23F8">
      <w:pPr>
        <w:numPr>
          <w:ilvl w:val="0"/>
          <w:numId w:val="51"/>
        </w:numPr>
        <w:spacing w:after="40"/>
        <w:ind w:left="426" w:hanging="426"/>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6733CD">
      <w:pPr>
        <w:pStyle w:val="Nagwek2"/>
        <w:spacing w:before="0" w:after="40"/>
      </w:pPr>
      <w:bookmarkStart w:id="294" w:name="_Toc64016217"/>
      <w:bookmarkStart w:id="295" w:name="_Toc106095880"/>
      <w:bookmarkStart w:id="296" w:name="_Toc106096320"/>
      <w:bookmarkStart w:id="297" w:name="_Toc106096424"/>
      <w:bookmarkStart w:id="298" w:name="_Toc215225946"/>
      <w:r w:rsidRPr="00EA698B">
        <w:t>§ 2</w:t>
      </w:r>
      <w:r w:rsidR="00B71040" w:rsidRPr="00EA698B">
        <w:t>2</w:t>
      </w:r>
      <w:r w:rsidRPr="00EA698B">
        <w:t>. Postanowienia końcowe</w:t>
      </w:r>
      <w:bookmarkEnd w:id="294"/>
      <w:bookmarkEnd w:id="295"/>
      <w:bookmarkEnd w:id="296"/>
      <w:bookmarkEnd w:id="297"/>
      <w:bookmarkEnd w:id="298"/>
    </w:p>
    <w:p w14:paraId="372E732F" w14:textId="71CFBF4C" w:rsidR="005812ED" w:rsidRPr="00EA698B" w:rsidRDefault="005812ED">
      <w:pPr>
        <w:numPr>
          <w:ilvl w:val="0"/>
          <w:numId w:val="52"/>
        </w:numPr>
        <w:spacing w:after="40"/>
        <w:ind w:left="426" w:hanging="426"/>
        <w:jc w:val="both"/>
        <w:rPr>
          <w:sz w:val="22"/>
          <w:szCs w:val="22"/>
        </w:rPr>
      </w:pPr>
      <w:r w:rsidRPr="00EA698B">
        <w:rPr>
          <w:sz w:val="22"/>
          <w:szCs w:val="22"/>
        </w:rPr>
        <w:t>W sprawach nieuregulowanych niniejszą Umową stosuje się odpowiednie przepisy prawa polskiego, a</w:t>
      </w:r>
      <w:r w:rsidR="00177854">
        <w:rPr>
          <w:sz w:val="22"/>
          <w:szCs w:val="22"/>
        </w:rPr>
        <w:t> </w:t>
      </w:r>
      <w:r w:rsidRPr="00EA698B">
        <w:rPr>
          <w:sz w:val="22"/>
          <w:szCs w:val="22"/>
        </w:rPr>
        <w:t>w szczególności Kodeksu cywilnego oraz innych powszechnie obowiązujących aktów prawnych. W</w:t>
      </w:r>
      <w:r w:rsidR="00177854">
        <w:rPr>
          <w:sz w:val="22"/>
          <w:szCs w:val="22"/>
        </w:rPr>
        <w:t> </w:t>
      </w:r>
      <w:r w:rsidRPr="00EA698B">
        <w:rPr>
          <w:sz w:val="22"/>
          <w:szCs w:val="22"/>
        </w:rPr>
        <w:t>ww. zakresie wyłączna jest także jurysdykcja krajowa sądów polskich.</w:t>
      </w:r>
    </w:p>
    <w:p w14:paraId="747BD194" w14:textId="77777777" w:rsidR="005812ED" w:rsidRPr="00EA698B" w:rsidRDefault="005812ED">
      <w:pPr>
        <w:numPr>
          <w:ilvl w:val="0"/>
          <w:numId w:val="52"/>
        </w:numPr>
        <w:spacing w:after="40"/>
        <w:ind w:left="426" w:hanging="426"/>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2B66565D" w:rsidR="000C23F8" w:rsidRDefault="000C23F8">
      <w:pPr>
        <w:numPr>
          <w:ilvl w:val="0"/>
          <w:numId w:val="52"/>
        </w:numPr>
        <w:spacing w:after="40"/>
        <w:ind w:left="426" w:hanging="426"/>
        <w:jc w:val="both"/>
        <w:rPr>
          <w:sz w:val="22"/>
          <w:szCs w:val="22"/>
        </w:rPr>
      </w:pPr>
      <w:r w:rsidRPr="00EA698B">
        <w:rPr>
          <w:sz w:val="22"/>
          <w:szCs w:val="22"/>
        </w:rPr>
        <w:t>Wszelkie zmiany i uzupełnienia Umowy wymagają dla swej ważności formy pisemnej w postaci aneksu do Umowy.</w:t>
      </w:r>
    </w:p>
    <w:p w14:paraId="368DADD1" w14:textId="77777777" w:rsidR="005D0EC8" w:rsidRPr="00EA698B" w:rsidRDefault="005D0EC8" w:rsidP="005D0EC8">
      <w:pPr>
        <w:spacing w:after="40"/>
        <w:ind w:left="360"/>
        <w:jc w:val="both"/>
        <w:rPr>
          <w:sz w:val="22"/>
          <w:szCs w:val="22"/>
        </w:rPr>
      </w:pPr>
    </w:p>
    <w:p w14:paraId="099C69F4" w14:textId="77777777" w:rsidR="000C23F8" w:rsidRPr="00177854" w:rsidRDefault="000C23F8" w:rsidP="006733CD">
      <w:pPr>
        <w:pStyle w:val="Nagwek2"/>
        <w:spacing w:before="0" w:after="40"/>
        <w:jc w:val="left"/>
        <w:rPr>
          <w:i/>
          <w:iCs/>
          <w:sz w:val="22"/>
          <w:szCs w:val="22"/>
        </w:rPr>
      </w:pPr>
      <w:bookmarkStart w:id="299" w:name="_Toc83291694"/>
      <w:bookmarkStart w:id="300" w:name="_Toc106095881"/>
      <w:bookmarkStart w:id="301" w:name="_Toc106096321"/>
      <w:bookmarkStart w:id="302" w:name="_Toc106096425"/>
      <w:bookmarkStart w:id="303" w:name="_Toc215225947"/>
      <w:bookmarkEnd w:id="292"/>
      <w:r w:rsidRPr="00177854">
        <w:rPr>
          <w:i/>
          <w:iCs/>
          <w:sz w:val="22"/>
          <w:szCs w:val="22"/>
        </w:rPr>
        <w:t>Załączniki do Umowy</w:t>
      </w:r>
      <w:bookmarkEnd w:id="299"/>
      <w:bookmarkEnd w:id="300"/>
      <w:bookmarkEnd w:id="301"/>
      <w:bookmarkEnd w:id="302"/>
      <w:bookmarkEnd w:id="303"/>
    </w:p>
    <w:p w14:paraId="50995AE1" w14:textId="561E5D50" w:rsidR="000C23F8" w:rsidRPr="00177854" w:rsidRDefault="000C23F8" w:rsidP="006733CD">
      <w:pPr>
        <w:tabs>
          <w:tab w:val="left" w:pos="1843"/>
        </w:tabs>
        <w:spacing w:after="40"/>
        <w:ind w:left="1843" w:hanging="1843"/>
        <w:jc w:val="both"/>
        <w:rPr>
          <w:rFonts w:eastAsiaTheme="majorEastAsia"/>
          <w:i/>
          <w:iCs/>
          <w:sz w:val="22"/>
          <w:szCs w:val="22"/>
        </w:rPr>
      </w:pPr>
      <w:r w:rsidRPr="00177854">
        <w:rPr>
          <w:rFonts w:eastAsiaTheme="majorEastAsia"/>
          <w:i/>
          <w:iCs/>
          <w:sz w:val="22"/>
          <w:szCs w:val="22"/>
        </w:rPr>
        <w:t xml:space="preserve">Załącznik nr 1 – </w:t>
      </w:r>
      <w:r w:rsidRPr="00177854">
        <w:rPr>
          <w:rFonts w:eastAsiaTheme="majorEastAsia"/>
          <w:i/>
          <w:iCs/>
          <w:sz w:val="22"/>
          <w:szCs w:val="22"/>
        </w:rPr>
        <w:tab/>
        <w:t>Szczegółowy Opis Przedmiotu Zamówienia (na podstawie Załącznika nr 1 do SWZ)</w:t>
      </w:r>
    </w:p>
    <w:p w14:paraId="5C6232A9" w14:textId="25503FAF" w:rsidR="000C23F8" w:rsidRPr="00177854" w:rsidRDefault="000C23F8" w:rsidP="006733CD">
      <w:pPr>
        <w:tabs>
          <w:tab w:val="left" w:pos="1843"/>
        </w:tabs>
        <w:spacing w:after="40"/>
        <w:jc w:val="both"/>
        <w:rPr>
          <w:rFonts w:eastAsiaTheme="majorEastAsia"/>
          <w:i/>
          <w:iCs/>
          <w:sz w:val="22"/>
          <w:szCs w:val="22"/>
        </w:rPr>
      </w:pPr>
      <w:r w:rsidRPr="00177854">
        <w:rPr>
          <w:rFonts w:eastAsiaTheme="majorEastAsia"/>
          <w:i/>
          <w:iCs/>
          <w:sz w:val="22"/>
          <w:szCs w:val="22"/>
        </w:rPr>
        <w:t xml:space="preserve">Załącznik nr </w:t>
      </w:r>
      <w:r w:rsidR="00EE7856" w:rsidRPr="00177854">
        <w:rPr>
          <w:rFonts w:eastAsiaTheme="majorEastAsia"/>
          <w:i/>
          <w:iCs/>
          <w:sz w:val="22"/>
          <w:szCs w:val="22"/>
        </w:rPr>
        <w:t>2</w:t>
      </w:r>
      <w:r w:rsidRPr="00177854">
        <w:rPr>
          <w:rFonts w:eastAsiaTheme="majorEastAsia"/>
          <w:i/>
          <w:iCs/>
          <w:sz w:val="22"/>
          <w:szCs w:val="22"/>
        </w:rPr>
        <w:t xml:space="preserve">– </w:t>
      </w:r>
      <w:r w:rsidRPr="00177854">
        <w:rPr>
          <w:rFonts w:eastAsiaTheme="majorEastAsia"/>
          <w:i/>
          <w:iCs/>
          <w:sz w:val="22"/>
          <w:szCs w:val="22"/>
        </w:rPr>
        <w:tab/>
        <w:t>Ochrona danych osobowych</w:t>
      </w:r>
    </w:p>
    <w:p w14:paraId="7912A58D" w14:textId="4C4CA43A" w:rsidR="000C23F8" w:rsidRPr="00177854" w:rsidRDefault="000C23F8" w:rsidP="006733CD">
      <w:pPr>
        <w:tabs>
          <w:tab w:val="left" w:pos="1843"/>
        </w:tabs>
        <w:spacing w:after="40"/>
        <w:jc w:val="both"/>
        <w:rPr>
          <w:rFonts w:eastAsiaTheme="majorEastAsia"/>
          <w:i/>
          <w:iCs/>
          <w:sz w:val="22"/>
          <w:szCs w:val="22"/>
        </w:rPr>
      </w:pPr>
      <w:r w:rsidRPr="00177854">
        <w:rPr>
          <w:rFonts w:eastAsiaTheme="majorEastAsia"/>
          <w:i/>
          <w:iCs/>
          <w:sz w:val="22"/>
          <w:szCs w:val="22"/>
        </w:rPr>
        <w:t xml:space="preserve">Załącznik nr </w:t>
      </w:r>
      <w:r w:rsidR="00EE7856" w:rsidRPr="00177854">
        <w:rPr>
          <w:rFonts w:eastAsiaTheme="majorEastAsia"/>
          <w:i/>
          <w:iCs/>
          <w:sz w:val="22"/>
          <w:szCs w:val="22"/>
        </w:rPr>
        <w:t>3</w:t>
      </w:r>
      <w:r w:rsidRPr="00177854">
        <w:rPr>
          <w:rFonts w:eastAsiaTheme="majorEastAsia"/>
          <w:i/>
          <w:iCs/>
          <w:sz w:val="22"/>
          <w:szCs w:val="22"/>
        </w:rPr>
        <w:t xml:space="preserve"> – </w:t>
      </w:r>
      <w:r w:rsidRPr="00177854">
        <w:rPr>
          <w:rFonts w:eastAsiaTheme="majorEastAsia"/>
          <w:i/>
          <w:iCs/>
          <w:sz w:val="22"/>
          <w:szCs w:val="22"/>
        </w:rPr>
        <w:tab/>
        <w:t>Oświadczenie o statusie Wykonawcy</w:t>
      </w:r>
    </w:p>
    <w:p w14:paraId="5B660ED4" w14:textId="77777777" w:rsidR="000C23F8" w:rsidRDefault="000C23F8" w:rsidP="006733CD">
      <w:pPr>
        <w:spacing w:after="40"/>
        <w:rPr>
          <w:sz w:val="22"/>
          <w:szCs w:val="22"/>
        </w:rPr>
      </w:pPr>
      <w:r>
        <w:rPr>
          <w:sz w:val="22"/>
          <w:szCs w:val="22"/>
        </w:rPr>
        <w:br w:type="page"/>
      </w:r>
    </w:p>
    <w:p w14:paraId="52BA1276" w14:textId="77DA7CAA" w:rsidR="000C23F8" w:rsidRPr="001456AD" w:rsidRDefault="000C23F8" w:rsidP="006733CD">
      <w:pPr>
        <w:spacing w:after="40"/>
        <w:jc w:val="right"/>
        <w:rPr>
          <w:b/>
          <w:bCs/>
          <w:sz w:val="22"/>
          <w:szCs w:val="22"/>
        </w:rPr>
      </w:pPr>
      <w:bookmarkStart w:id="304" w:name="_Hlk67826939"/>
      <w:bookmarkStart w:id="305" w:name="_Hlk156480659"/>
      <w:r w:rsidRPr="001456AD">
        <w:rPr>
          <w:b/>
          <w:bCs/>
          <w:sz w:val="22"/>
          <w:szCs w:val="22"/>
        </w:rPr>
        <w:lastRenderedPageBreak/>
        <w:t xml:space="preserve">Załącznik nr </w:t>
      </w:r>
      <w:r>
        <w:rPr>
          <w:b/>
          <w:bCs/>
          <w:sz w:val="22"/>
          <w:szCs w:val="22"/>
        </w:rPr>
        <w:t>1</w:t>
      </w:r>
      <w:r w:rsidRPr="001456AD">
        <w:rPr>
          <w:b/>
          <w:bCs/>
          <w:sz w:val="22"/>
          <w:szCs w:val="22"/>
        </w:rPr>
        <w:t xml:space="preserve"> do Umowy</w:t>
      </w:r>
    </w:p>
    <w:bookmarkEnd w:id="304"/>
    <w:p w14:paraId="47630C7D" w14:textId="77777777" w:rsidR="000C23F8" w:rsidRPr="00AC2718" w:rsidRDefault="000C23F8" w:rsidP="006733CD">
      <w:pPr>
        <w:spacing w:after="40"/>
        <w:jc w:val="both"/>
        <w:rPr>
          <w:b/>
          <w:bCs/>
          <w:color w:val="000000" w:themeColor="text1"/>
          <w:sz w:val="24"/>
          <w:szCs w:val="24"/>
        </w:rPr>
      </w:pPr>
    </w:p>
    <w:p w14:paraId="3DE2E629" w14:textId="77777777" w:rsidR="000C23F8" w:rsidRDefault="000C23F8" w:rsidP="006733CD">
      <w:pPr>
        <w:spacing w:after="40"/>
        <w:jc w:val="both"/>
        <w:rPr>
          <w:b/>
          <w:bCs/>
          <w:color w:val="000000" w:themeColor="text1"/>
          <w:sz w:val="28"/>
          <w:szCs w:val="28"/>
        </w:rPr>
      </w:pPr>
    </w:p>
    <w:p w14:paraId="7C933AD9" w14:textId="389CCB87" w:rsidR="001002B8" w:rsidRPr="001002B8" w:rsidRDefault="000C23F8" w:rsidP="006733CD">
      <w:pPr>
        <w:spacing w:after="40"/>
        <w:jc w:val="center"/>
        <w:rPr>
          <w:b/>
          <w:bCs/>
          <w:color w:val="000000" w:themeColor="text1"/>
          <w:sz w:val="32"/>
          <w:szCs w:val="32"/>
        </w:rPr>
      </w:pPr>
      <w:r w:rsidRPr="001002B8">
        <w:rPr>
          <w:b/>
          <w:bCs/>
          <w:color w:val="000000" w:themeColor="text1"/>
          <w:sz w:val="32"/>
          <w:szCs w:val="32"/>
        </w:rPr>
        <w:t>Szczegółowy Opis Przedmiotu Zamówienia</w:t>
      </w:r>
    </w:p>
    <w:p w14:paraId="44A48910" w14:textId="0D134DD0" w:rsidR="000C23F8" w:rsidRPr="00EE7856" w:rsidRDefault="000C23F8" w:rsidP="006733CD">
      <w:pPr>
        <w:spacing w:after="40"/>
        <w:jc w:val="center"/>
        <w:rPr>
          <w:b/>
          <w:bCs/>
          <w:i/>
          <w:iCs/>
          <w:sz w:val="28"/>
          <w:szCs w:val="28"/>
        </w:rPr>
      </w:pPr>
      <w:r w:rsidRPr="00EE7856">
        <w:rPr>
          <w:b/>
          <w:bCs/>
          <w:i/>
          <w:iCs/>
          <w:sz w:val="32"/>
          <w:szCs w:val="32"/>
        </w:rPr>
        <w:t>(</w:t>
      </w:r>
      <w:r w:rsidRPr="00EE7856">
        <w:rPr>
          <w:b/>
          <w:bCs/>
          <w:i/>
          <w:iCs/>
          <w:sz w:val="28"/>
          <w:szCs w:val="28"/>
        </w:rPr>
        <w:t xml:space="preserve">zgodny </w:t>
      </w:r>
      <w:r w:rsidR="00DA44BE" w:rsidRPr="00EE7856">
        <w:rPr>
          <w:b/>
          <w:bCs/>
          <w:i/>
          <w:iCs/>
          <w:sz w:val="28"/>
          <w:szCs w:val="28"/>
        </w:rPr>
        <w:t>z Załącznikiem</w:t>
      </w:r>
      <w:r w:rsidRPr="00EE7856">
        <w:rPr>
          <w:b/>
          <w:bCs/>
          <w:i/>
          <w:iCs/>
          <w:sz w:val="28"/>
          <w:szCs w:val="28"/>
        </w:rPr>
        <w:t xml:space="preserve"> nr 1 do SWZ</w:t>
      </w:r>
      <w:bookmarkStart w:id="306" w:name="_Hlk147849015"/>
      <w:r w:rsidRPr="00EE7856">
        <w:rPr>
          <w:b/>
          <w:bCs/>
          <w:i/>
          <w:iCs/>
          <w:sz w:val="28"/>
          <w:szCs w:val="28"/>
        </w:rPr>
        <w:t>)</w:t>
      </w:r>
    </w:p>
    <w:bookmarkEnd w:id="305"/>
    <w:bookmarkEnd w:id="306"/>
    <w:p w14:paraId="772B004D" w14:textId="77777777" w:rsidR="000C23F8" w:rsidRPr="00EE7856" w:rsidRDefault="000C23F8" w:rsidP="006733CD">
      <w:pPr>
        <w:spacing w:after="40"/>
        <w:rPr>
          <w:b/>
          <w:bCs/>
          <w:sz w:val="22"/>
          <w:szCs w:val="22"/>
        </w:rPr>
      </w:pPr>
    </w:p>
    <w:p w14:paraId="47B793D7" w14:textId="77777777" w:rsidR="000C23F8" w:rsidRDefault="000C23F8" w:rsidP="006733CD">
      <w:pPr>
        <w:spacing w:after="40"/>
        <w:rPr>
          <w:sz w:val="14"/>
          <w:szCs w:val="14"/>
        </w:rPr>
      </w:pPr>
      <w:r>
        <w:rPr>
          <w:sz w:val="14"/>
          <w:szCs w:val="14"/>
        </w:rPr>
        <w:br w:type="page"/>
      </w:r>
    </w:p>
    <w:p w14:paraId="0DD5D9FD" w14:textId="16910840" w:rsidR="000C23F8" w:rsidRPr="001456AD" w:rsidRDefault="000C23F8" w:rsidP="006733CD">
      <w:pPr>
        <w:spacing w:after="40"/>
        <w:jc w:val="right"/>
        <w:rPr>
          <w:b/>
          <w:bCs/>
          <w:sz w:val="22"/>
          <w:szCs w:val="22"/>
        </w:rPr>
      </w:pPr>
      <w:bookmarkStart w:id="307" w:name="_Hlk67831498"/>
      <w:bookmarkStart w:id="308" w:name="_Hlk67827058"/>
      <w:r w:rsidRPr="001456AD">
        <w:rPr>
          <w:b/>
          <w:bCs/>
          <w:sz w:val="22"/>
          <w:szCs w:val="22"/>
        </w:rPr>
        <w:lastRenderedPageBreak/>
        <w:t xml:space="preserve">Załącznik nr </w:t>
      </w:r>
      <w:r w:rsidR="00EE7856">
        <w:rPr>
          <w:b/>
          <w:bCs/>
          <w:sz w:val="22"/>
          <w:szCs w:val="22"/>
        </w:rPr>
        <w:t>2</w:t>
      </w:r>
      <w:r w:rsidRPr="001456AD">
        <w:rPr>
          <w:b/>
          <w:bCs/>
          <w:sz w:val="22"/>
          <w:szCs w:val="22"/>
        </w:rPr>
        <w:t xml:space="preserve"> do Umowy</w:t>
      </w:r>
    </w:p>
    <w:bookmarkEnd w:id="307"/>
    <w:bookmarkEnd w:id="308"/>
    <w:p w14:paraId="601876F4" w14:textId="77777777" w:rsidR="000C23F8" w:rsidRPr="00556F81" w:rsidRDefault="000C23F8" w:rsidP="006733CD">
      <w:pPr>
        <w:spacing w:after="40"/>
        <w:jc w:val="center"/>
        <w:rPr>
          <w:b/>
          <w:bCs/>
          <w:sz w:val="22"/>
          <w:szCs w:val="22"/>
        </w:rPr>
      </w:pPr>
    </w:p>
    <w:p w14:paraId="259869C0" w14:textId="77777777" w:rsidR="000C23F8" w:rsidRPr="00DE750C" w:rsidRDefault="000C23F8" w:rsidP="006733CD">
      <w:pPr>
        <w:tabs>
          <w:tab w:val="left" w:pos="630"/>
          <w:tab w:val="center" w:pos="4536"/>
        </w:tabs>
        <w:spacing w:after="40"/>
        <w:jc w:val="center"/>
        <w:rPr>
          <w:b/>
          <w:bCs/>
          <w:sz w:val="22"/>
          <w:szCs w:val="22"/>
        </w:rPr>
      </w:pPr>
      <w:r w:rsidRPr="00DE750C">
        <w:rPr>
          <w:b/>
          <w:bCs/>
          <w:sz w:val="28"/>
          <w:szCs w:val="28"/>
        </w:rPr>
        <w:t>Ochrona danych osobowych</w:t>
      </w:r>
    </w:p>
    <w:p w14:paraId="631DAEEF" w14:textId="77777777" w:rsidR="000C23F8" w:rsidRPr="00EE7856" w:rsidRDefault="000C23F8" w:rsidP="00EE7856">
      <w:pPr>
        <w:pStyle w:val="Akapitzlist"/>
        <w:overflowPunct w:val="0"/>
        <w:autoSpaceDE w:val="0"/>
        <w:autoSpaceDN w:val="0"/>
        <w:ind w:left="426"/>
        <w:jc w:val="both"/>
        <w:rPr>
          <w:color w:val="000000"/>
          <w:sz w:val="22"/>
          <w:szCs w:val="22"/>
        </w:rPr>
      </w:pPr>
    </w:p>
    <w:p w14:paraId="04CCEBE8" w14:textId="2294FEC0" w:rsidR="000C23F8" w:rsidRDefault="000C23F8" w:rsidP="00EE7856">
      <w:pPr>
        <w:pStyle w:val="Akapitzlist"/>
        <w:overflowPunct w:val="0"/>
        <w:autoSpaceDE w:val="0"/>
        <w:autoSpaceDN w:val="0"/>
        <w:ind w:left="426"/>
        <w:jc w:val="both"/>
        <w:rPr>
          <w:b/>
          <w:sz w:val="22"/>
          <w:szCs w:val="22"/>
          <w:u w:val="single"/>
        </w:rPr>
      </w:pPr>
      <w:r w:rsidRPr="002E59AA">
        <w:rPr>
          <w:b/>
          <w:sz w:val="22"/>
          <w:szCs w:val="22"/>
          <w:u w:val="single"/>
        </w:rPr>
        <w:t>Udostępnienie danych osobowych</w:t>
      </w:r>
      <w:r w:rsidR="00EE7856">
        <w:rPr>
          <w:b/>
          <w:sz w:val="22"/>
          <w:szCs w:val="22"/>
          <w:u w:val="single"/>
        </w:rPr>
        <w:t>:</w:t>
      </w:r>
    </w:p>
    <w:p w14:paraId="227F3220" w14:textId="77777777" w:rsidR="00EE7856" w:rsidRPr="002E59AA" w:rsidRDefault="00EE7856" w:rsidP="00EE7856">
      <w:pPr>
        <w:pStyle w:val="Akapitzlist"/>
        <w:overflowPunct w:val="0"/>
        <w:autoSpaceDE w:val="0"/>
        <w:autoSpaceDN w:val="0"/>
        <w:ind w:left="426"/>
        <w:jc w:val="both"/>
        <w:rPr>
          <w:color w:val="000000"/>
          <w:sz w:val="22"/>
          <w:szCs w:val="22"/>
        </w:rPr>
      </w:pPr>
    </w:p>
    <w:p w14:paraId="4482D808" w14:textId="77777777" w:rsidR="000C23F8" w:rsidRPr="00EE7856" w:rsidRDefault="000C23F8">
      <w:pPr>
        <w:pStyle w:val="Akapitzlist"/>
        <w:numPr>
          <w:ilvl w:val="6"/>
          <w:numId w:val="52"/>
        </w:numPr>
        <w:overflowPunct w:val="0"/>
        <w:autoSpaceDE w:val="0"/>
        <w:autoSpaceDN w:val="0"/>
        <w:spacing w:after="40"/>
        <w:ind w:left="426" w:hanging="426"/>
        <w:contextualSpacing w:val="0"/>
        <w:jc w:val="both"/>
        <w:rPr>
          <w:sz w:val="22"/>
          <w:szCs w:val="22"/>
        </w:rPr>
      </w:pPr>
      <w:r w:rsidRPr="00EE7856">
        <w:rPr>
          <w:sz w:val="22"/>
          <w:szCs w:val="22"/>
        </w:rPr>
        <w:t>W związku z wykonywaniem niniejszej Umowy dochodzi do udostępnienia przez jedną ze Stron drugiej Stronie danych osobowych osób zaangażowanych w zawarcie oraz wykonywanie Umowy (dalej jako „dane osobowe”).</w:t>
      </w:r>
    </w:p>
    <w:p w14:paraId="6AA67FF3" w14:textId="496D07F1" w:rsidR="000C23F8" w:rsidRPr="00EE7856" w:rsidRDefault="000C23F8">
      <w:pPr>
        <w:pStyle w:val="Akapitzlist"/>
        <w:numPr>
          <w:ilvl w:val="6"/>
          <w:numId w:val="52"/>
        </w:numPr>
        <w:overflowPunct w:val="0"/>
        <w:autoSpaceDE w:val="0"/>
        <w:autoSpaceDN w:val="0"/>
        <w:spacing w:after="40"/>
        <w:ind w:left="426" w:hanging="426"/>
        <w:contextualSpacing w:val="0"/>
        <w:jc w:val="both"/>
        <w:rPr>
          <w:sz w:val="22"/>
          <w:szCs w:val="22"/>
        </w:rPr>
      </w:pPr>
      <w:r w:rsidRPr="00EE7856">
        <w:rPr>
          <w:sz w:val="22"/>
          <w:szCs w:val="22"/>
        </w:rPr>
        <w:t xml:space="preserve">Celem przetwarzania danych osobowych </w:t>
      </w:r>
      <w:r w:rsidR="00DA44BE" w:rsidRPr="00EE7856">
        <w:rPr>
          <w:sz w:val="22"/>
          <w:szCs w:val="22"/>
        </w:rPr>
        <w:t>udostępnionych przez</w:t>
      </w:r>
      <w:r w:rsidRPr="00EE7856">
        <w:rPr>
          <w:sz w:val="22"/>
          <w:szCs w:val="22"/>
        </w:rPr>
        <w:t xml:space="preserve">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10876D57" w14:textId="26F991A0" w:rsidR="000C23F8" w:rsidRPr="00EE7856" w:rsidRDefault="000C23F8">
      <w:pPr>
        <w:pStyle w:val="Akapitzlist"/>
        <w:numPr>
          <w:ilvl w:val="6"/>
          <w:numId w:val="52"/>
        </w:numPr>
        <w:overflowPunct w:val="0"/>
        <w:autoSpaceDE w:val="0"/>
        <w:autoSpaceDN w:val="0"/>
        <w:spacing w:after="40"/>
        <w:ind w:left="426" w:hanging="426"/>
        <w:contextualSpacing w:val="0"/>
        <w:jc w:val="both"/>
        <w:rPr>
          <w:sz w:val="22"/>
          <w:szCs w:val="22"/>
        </w:rPr>
      </w:pPr>
      <w:r w:rsidRPr="00EE7856">
        <w:rPr>
          <w:sz w:val="22"/>
          <w:szCs w:val="22"/>
        </w:rPr>
        <w:t>Podstawę prawną udostępnienia danych osobowych, o których mowa w ust. 1 stanowi art. 6 ust. 1 lit.</w:t>
      </w:r>
      <w:r w:rsidR="00EE7856">
        <w:rPr>
          <w:sz w:val="22"/>
          <w:szCs w:val="22"/>
        </w:rPr>
        <w:t> </w:t>
      </w:r>
      <w:r w:rsidRPr="00EE7856">
        <w:rPr>
          <w:sz w:val="22"/>
          <w:szCs w:val="22"/>
        </w:rPr>
        <w:t>c) oraz art. 6 ust. 1 lit. f) Rozporządzenia Parlamentu Europejskiego i Rady z dnia 27 kwietnia 2016 roku w sprawie ochrony osób fizycznych w związku z przetwarzaniem danych osobowych i</w:t>
      </w:r>
      <w:r w:rsidR="00EE7856">
        <w:rPr>
          <w:sz w:val="22"/>
          <w:szCs w:val="22"/>
        </w:rPr>
        <w:t> </w:t>
      </w:r>
      <w:r w:rsidRPr="00EE7856">
        <w:rPr>
          <w:sz w:val="22"/>
          <w:szCs w:val="22"/>
        </w:rPr>
        <w:t>w</w:t>
      </w:r>
      <w:r w:rsidR="00EE7856">
        <w:rPr>
          <w:sz w:val="22"/>
          <w:szCs w:val="22"/>
        </w:rPr>
        <w:t> </w:t>
      </w:r>
      <w:r w:rsidRPr="00EE7856">
        <w:rPr>
          <w:sz w:val="22"/>
          <w:szCs w:val="22"/>
        </w:rPr>
        <w:t>sprawie swobodnego przepływu takich danych oraz uchylenia dyrektywy 95/46/WE (ogólne rozporządzenie o ochronie danych osobowych) (Dz. Urz. UE L.2016.119.1 z dnia 4 maja 2016 roku) (dalej jako „RODO”).</w:t>
      </w:r>
    </w:p>
    <w:p w14:paraId="367A50D6" w14:textId="19BC66B8" w:rsidR="000C23F8" w:rsidRPr="00EE7856" w:rsidRDefault="00DA44BE">
      <w:pPr>
        <w:pStyle w:val="Akapitzlist"/>
        <w:numPr>
          <w:ilvl w:val="6"/>
          <w:numId w:val="52"/>
        </w:numPr>
        <w:overflowPunct w:val="0"/>
        <w:autoSpaceDE w:val="0"/>
        <w:autoSpaceDN w:val="0"/>
        <w:spacing w:after="40"/>
        <w:ind w:left="426" w:hanging="426"/>
        <w:contextualSpacing w:val="0"/>
        <w:jc w:val="both"/>
        <w:rPr>
          <w:sz w:val="22"/>
          <w:szCs w:val="22"/>
        </w:rPr>
      </w:pPr>
      <w:r w:rsidRPr="00EE7856">
        <w:rPr>
          <w:sz w:val="22"/>
          <w:szCs w:val="22"/>
        </w:rPr>
        <w:t>Udostępnienie danych</w:t>
      </w:r>
      <w:r w:rsidR="000C23F8" w:rsidRPr="00EE7856">
        <w:rPr>
          <w:sz w:val="22"/>
          <w:szCs w:val="22"/>
        </w:rPr>
        <w:t xml:space="preserve"> osobowych powoduje, iż Strona której udostępniono dane </w:t>
      </w:r>
      <w:r w:rsidRPr="00EE7856">
        <w:rPr>
          <w:sz w:val="22"/>
          <w:szCs w:val="22"/>
        </w:rPr>
        <w:t>osobowe staje</w:t>
      </w:r>
      <w:r w:rsidR="000C23F8" w:rsidRPr="00EE7856">
        <w:rPr>
          <w:sz w:val="22"/>
          <w:szCs w:val="22"/>
        </w:rPr>
        <w:t xml:space="preserve"> się ich administratorem w rozumieniu art. 4 pkt 7 RODO, ustalając cele i sposoby ich </w:t>
      </w:r>
      <w:r w:rsidRPr="00EE7856">
        <w:rPr>
          <w:sz w:val="22"/>
          <w:szCs w:val="22"/>
        </w:rPr>
        <w:t xml:space="preserve">przetwarzania, </w:t>
      </w:r>
      <w:r w:rsidR="000C23F8" w:rsidRPr="00EE7856">
        <w:rPr>
          <w:sz w:val="22"/>
          <w:szCs w:val="22"/>
        </w:rPr>
        <w:t>z</w:t>
      </w:r>
      <w:r w:rsidR="00EE7856">
        <w:rPr>
          <w:sz w:val="22"/>
          <w:szCs w:val="22"/>
        </w:rPr>
        <w:t> </w:t>
      </w:r>
      <w:r w:rsidR="000C23F8" w:rsidRPr="00EE7856">
        <w:rPr>
          <w:sz w:val="22"/>
          <w:szCs w:val="22"/>
        </w:rPr>
        <w:t>uwzględnieniem zasad wynikających z art. 5 RODO.</w:t>
      </w:r>
    </w:p>
    <w:p w14:paraId="0D7BFE5B" w14:textId="06E7BA70" w:rsidR="000C23F8" w:rsidRPr="00EE7856" w:rsidRDefault="000C23F8">
      <w:pPr>
        <w:pStyle w:val="Akapitzlist"/>
        <w:numPr>
          <w:ilvl w:val="6"/>
          <w:numId w:val="52"/>
        </w:numPr>
        <w:overflowPunct w:val="0"/>
        <w:autoSpaceDE w:val="0"/>
        <w:autoSpaceDN w:val="0"/>
        <w:spacing w:after="40"/>
        <w:ind w:left="426" w:hanging="426"/>
        <w:contextualSpacing w:val="0"/>
        <w:jc w:val="both"/>
        <w:rPr>
          <w:sz w:val="22"/>
          <w:szCs w:val="22"/>
        </w:rPr>
      </w:pPr>
      <w:r w:rsidRPr="00EE7856">
        <w:rPr>
          <w:sz w:val="22"/>
          <w:szCs w:val="22"/>
        </w:rPr>
        <w:t>Strony Umowy zobowiązują się do ochrony udostępnionych danych osobowych, w</w:t>
      </w:r>
      <w:r w:rsidR="00EE7856">
        <w:rPr>
          <w:sz w:val="22"/>
          <w:szCs w:val="22"/>
        </w:rPr>
        <w:t xml:space="preserve"> </w:t>
      </w:r>
      <w:r w:rsidRPr="00EE7856">
        <w:rPr>
          <w:sz w:val="22"/>
          <w:szCs w:val="22"/>
        </w:rPr>
        <w:t>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Pr="00EE7856" w:rsidRDefault="000C23F8">
      <w:pPr>
        <w:pStyle w:val="Akapitzlist"/>
        <w:numPr>
          <w:ilvl w:val="6"/>
          <w:numId w:val="52"/>
        </w:numPr>
        <w:overflowPunct w:val="0"/>
        <w:autoSpaceDE w:val="0"/>
        <w:autoSpaceDN w:val="0"/>
        <w:spacing w:after="40"/>
        <w:ind w:left="426" w:hanging="426"/>
        <w:contextualSpacing w:val="0"/>
        <w:jc w:val="both"/>
        <w:rPr>
          <w:sz w:val="22"/>
          <w:szCs w:val="22"/>
        </w:rPr>
      </w:pPr>
      <w:r w:rsidRPr="00EE7856">
        <w:rPr>
          <w:sz w:val="22"/>
          <w:szCs w:val="22"/>
        </w:rPr>
        <w:t>Strony Umowy w związku z udostępnieniem danych osobowych zobowiązane są do spełnienia obowiązku informacyjnego wobec osób, których dane pozyskują.</w:t>
      </w:r>
    </w:p>
    <w:p w14:paraId="024263D2" w14:textId="77777777" w:rsidR="000C23F8" w:rsidRPr="00EE7856" w:rsidRDefault="000C23F8">
      <w:pPr>
        <w:pStyle w:val="Akapitzlist"/>
        <w:numPr>
          <w:ilvl w:val="6"/>
          <w:numId w:val="52"/>
        </w:numPr>
        <w:overflowPunct w:val="0"/>
        <w:autoSpaceDE w:val="0"/>
        <w:autoSpaceDN w:val="0"/>
        <w:spacing w:after="40"/>
        <w:ind w:left="426" w:hanging="426"/>
        <w:contextualSpacing w:val="0"/>
        <w:jc w:val="both"/>
        <w:rPr>
          <w:sz w:val="22"/>
          <w:szCs w:val="22"/>
        </w:rPr>
      </w:pPr>
      <w:r w:rsidRPr="00EE7856">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EE7856" w:rsidRDefault="000C23F8">
      <w:pPr>
        <w:pStyle w:val="Akapitzlist"/>
        <w:numPr>
          <w:ilvl w:val="6"/>
          <w:numId w:val="52"/>
        </w:numPr>
        <w:overflowPunct w:val="0"/>
        <w:autoSpaceDE w:val="0"/>
        <w:autoSpaceDN w:val="0"/>
        <w:spacing w:after="40"/>
        <w:ind w:left="426" w:hanging="426"/>
        <w:contextualSpacing w:val="0"/>
        <w:jc w:val="both"/>
        <w:rPr>
          <w:sz w:val="22"/>
          <w:szCs w:val="22"/>
        </w:rPr>
      </w:pPr>
      <w:r w:rsidRPr="00EE7856">
        <w:rPr>
          <w:i/>
          <w:iCs/>
          <w:sz w:val="22"/>
          <w:szCs w:val="22"/>
        </w:rPr>
        <w:t>Kontrahent w razie potrzeby określa sposób spełnienia obowiązku informacyjnego wobec osób, których dane pozyskuje.</w:t>
      </w:r>
    </w:p>
    <w:p w14:paraId="38E44A8A" w14:textId="77777777" w:rsidR="00EE7856" w:rsidRDefault="00EE7856">
      <w:pPr>
        <w:spacing w:after="160" w:line="259" w:lineRule="auto"/>
        <w:rPr>
          <w:b/>
          <w:bCs/>
          <w:sz w:val="22"/>
          <w:szCs w:val="22"/>
        </w:rPr>
      </w:pPr>
      <w:bookmarkStart w:id="309" w:name="_Hlk67832211"/>
      <w:r>
        <w:rPr>
          <w:b/>
          <w:bCs/>
          <w:sz w:val="22"/>
          <w:szCs w:val="22"/>
        </w:rPr>
        <w:br w:type="page"/>
      </w:r>
    </w:p>
    <w:p w14:paraId="332E5442" w14:textId="00F89D34" w:rsidR="000C23F8" w:rsidRPr="00B30F1F" w:rsidRDefault="000C23F8" w:rsidP="006733CD">
      <w:pPr>
        <w:spacing w:after="40"/>
        <w:jc w:val="right"/>
        <w:rPr>
          <w:b/>
          <w:bCs/>
          <w:sz w:val="22"/>
          <w:szCs w:val="22"/>
        </w:rPr>
      </w:pPr>
      <w:r w:rsidRPr="00B30F1F">
        <w:rPr>
          <w:b/>
          <w:bCs/>
          <w:sz w:val="22"/>
          <w:szCs w:val="22"/>
        </w:rPr>
        <w:lastRenderedPageBreak/>
        <w:t xml:space="preserve">Załącznik nr </w:t>
      </w:r>
      <w:r w:rsidR="00EE7856">
        <w:rPr>
          <w:b/>
          <w:bCs/>
          <w:sz w:val="22"/>
          <w:szCs w:val="22"/>
        </w:rPr>
        <w:t>3</w:t>
      </w:r>
      <w:r>
        <w:rPr>
          <w:b/>
          <w:bCs/>
          <w:sz w:val="22"/>
          <w:szCs w:val="22"/>
        </w:rPr>
        <w:t xml:space="preserve"> </w:t>
      </w:r>
      <w:r w:rsidRPr="00B30F1F">
        <w:rPr>
          <w:b/>
          <w:bCs/>
          <w:sz w:val="22"/>
          <w:szCs w:val="22"/>
        </w:rPr>
        <w:t>do Umowy</w:t>
      </w:r>
    </w:p>
    <w:p w14:paraId="13634065" w14:textId="77777777" w:rsidR="000C23F8" w:rsidRPr="00B30F1F" w:rsidRDefault="000C23F8" w:rsidP="006733CD">
      <w:pPr>
        <w:spacing w:after="40"/>
        <w:jc w:val="both"/>
        <w:rPr>
          <w:bCs/>
          <w:sz w:val="22"/>
          <w:szCs w:val="22"/>
          <w:highlight w:val="yellow"/>
        </w:rPr>
      </w:pPr>
    </w:p>
    <w:p w14:paraId="40BBDCE1" w14:textId="32FB8C7A" w:rsidR="00AC6995" w:rsidRPr="00614D1C" w:rsidRDefault="00AC6995" w:rsidP="006733CD">
      <w:pPr>
        <w:spacing w:after="40"/>
        <w:jc w:val="center"/>
        <w:rPr>
          <w:b/>
          <w:bCs/>
          <w:sz w:val="28"/>
          <w:szCs w:val="28"/>
        </w:rPr>
      </w:pPr>
      <w:bookmarkStart w:id="310" w:name="_Hlk156480698"/>
      <w:r w:rsidRPr="00614D1C">
        <w:rPr>
          <w:b/>
          <w:bCs/>
          <w:sz w:val="28"/>
          <w:szCs w:val="28"/>
        </w:rPr>
        <w:t xml:space="preserve">OŚWIADCZENIE </w:t>
      </w:r>
      <w:r w:rsidRPr="00614D1C">
        <w:rPr>
          <w:b/>
          <w:sz w:val="28"/>
          <w:szCs w:val="28"/>
        </w:rPr>
        <w:t>O POSIADANIU STATUSU</w:t>
      </w:r>
      <w:r w:rsidRPr="00614D1C">
        <w:rPr>
          <w:b/>
          <w:sz w:val="28"/>
          <w:szCs w:val="28"/>
        </w:rPr>
        <w:br/>
        <w:t>MIKROPRZEDSIĘBIORCY, MAŁEGO PRZEDSIĘBIORCY, ŚREDNIEGO PRZEDSIĘBIORCY, DUŻEGO PRZEDSIĘBIORCY</w:t>
      </w:r>
    </w:p>
    <w:p w14:paraId="02158D04" w14:textId="77777777" w:rsidR="00AC6995" w:rsidRPr="00EE7856" w:rsidRDefault="00AC6995" w:rsidP="006733CD">
      <w:pPr>
        <w:spacing w:after="40"/>
        <w:jc w:val="both"/>
        <w:rPr>
          <w:b/>
          <w:sz w:val="22"/>
          <w:szCs w:val="22"/>
        </w:rPr>
      </w:pPr>
    </w:p>
    <w:p w14:paraId="0FCF8DCD" w14:textId="77777777" w:rsidR="00AC6995" w:rsidRPr="00EE7856" w:rsidRDefault="00AC6995" w:rsidP="006733CD">
      <w:pPr>
        <w:spacing w:after="40"/>
        <w:jc w:val="both"/>
        <w:rPr>
          <w:b/>
          <w:sz w:val="22"/>
          <w:szCs w:val="22"/>
        </w:rPr>
      </w:pPr>
    </w:p>
    <w:p w14:paraId="287F9F8F" w14:textId="77777777" w:rsidR="00AC6995" w:rsidRPr="00EE7856" w:rsidRDefault="00AC6995" w:rsidP="006733CD">
      <w:pPr>
        <w:spacing w:after="40"/>
        <w:jc w:val="both"/>
        <w:rPr>
          <w:bCs/>
          <w:sz w:val="22"/>
          <w:szCs w:val="22"/>
        </w:rPr>
      </w:pPr>
      <w:r w:rsidRPr="00EE7856">
        <w:rPr>
          <w:bCs/>
          <w:sz w:val="22"/>
          <w:szCs w:val="22"/>
        </w:rPr>
        <w:t>Nazwa Wykonawcy:</w:t>
      </w:r>
    </w:p>
    <w:p w14:paraId="4318F044" w14:textId="77777777" w:rsidR="00AC6995" w:rsidRPr="00EE7856" w:rsidRDefault="00AC6995" w:rsidP="006733CD">
      <w:pPr>
        <w:spacing w:after="40"/>
        <w:jc w:val="both"/>
        <w:rPr>
          <w:bCs/>
          <w:sz w:val="22"/>
          <w:szCs w:val="22"/>
        </w:rPr>
      </w:pPr>
      <w:r w:rsidRPr="00EE7856">
        <w:rPr>
          <w:bCs/>
          <w:sz w:val="22"/>
          <w:szCs w:val="22"/>
        </w:rPr>
        <w:t>……………………………………………………………………….……</w:t>
      </w:r>
    </w:p>
    <w:p w14:paraId="2EC626D6" w14:textId="77777777" w:rsidR="00AC6995" w:rsidRPr="00EE7856" w:rsidRDefault="00AC6995" w:rsidP="006733CD">
      <w:pPr>
        <w:spacing w:after="40"/>
        <w:jc w:val="both"/>
        <w:rPr>
          <w:b/>
          <w:sz w:val="22"/>
          <w:szCs w:val="22"/>
          <w:highlight w:val="yellow"/>
        </w:rPr>
      </w:pPr>
    </w:p>
    <w:p w14:paraId="02CCBA2F" w14:textId="2CA007DD" w:rsidR="00AC6995" w:rsidRPr="00EE7856" w:rsidRDefault="00AC6995" w:rsidP="00EE7856">
      <w:pPr>
        <w:spacing w:after="40" w:line="276" w:lineRule="auto"/>
        <w:jc w:val="both"/>
        <w:rPr>
          <w:sz w:val="24"/>
          <w:szCs w:val="24"/>
        </w:rPr>
      </w:pPr>
      <w:r w:rsidRPr="00EE7856">
        <w:rPr>
          <w:iCs/>
          <w:sz w:val="24"/>
          <w:szCs w:val="24"/>
        </w:rPr>
        <w:t xml:space="preserve">Wykonawca oświadcza, że </w:t>
      </w:r>
      <w:r w:rsidRPr="00EE7856">
        <w:rPr>
          <w:b/>
          <w:bCs/>
          <w:i/>
          <w:sz w:val="24"/>
          <w:szCs w:val="24"/>
        </w:rPr>
        <w:t>spełnia warunki / nie spełnia warunków</w:t>
      </w:r>
      <w:r w:rsidRPr="00EE7856">
        <w:rPr>
          <w:iCs/>
          <w:sz w:val="24"/>
          <w:szCs w:val="24"/>
        </w:rPr>
        <w:t xml:space="preserve"> * do zakwalifikowania go do</w:t>
      </w:r>
      <w:r w:rsidR="00EE7856">
        <w:rPr>
          <w:iCs/>
          <w:sz w:val="24"/>
          <w:szCs w:val="24"/>
        </w:rPr>
        <w:t> </w:t>
      </w:r>
      <w:r w:rsidRPr="00EE7856">
        <w:rPr>
          <w:iCs/>
          <w:sz w:val="24"/>
          <w:szCs w:val="24"/>
        </w:rPr>
        <w:t>kategorii mikroprzedsiębiorstw oraz małych i średnich przedsiębiorstw określonych w</w:t>
      </w:r>
      <w:r w:rsidR="00EE7856">
        <w:rPr>
          <w:iCs/>
          <w:sz w:val="24"/>
          <w:szCs w:val="24"/>
        </w:rPr>
        <w:t> </w:t>
      </w:r>
      <w:r w:rsidRPr="00EE7856">
        <w:rPr>
          <w:iCs/>
          <w:sz w:val="24"/>
          <w:szCs w:val="24"/>
        </w:rPr>
        <w:t>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EE7856" w:rsidRDefault="00AC6995" w:rsidP="006733CD">
      <w:pPr>
        <w:spacing w:after="40"/>
        <w:jc w:val="both"/>
        <w:rPr>
          <w:iCs/>
          <w:sz w:val="22"/>
          <w:szCs w:val="22"/>
          <w:highlight w:val="yellow"/>
        </w:rPr>
      </w:pPr>
    </w:p>
    <w:p w14:paraId="40C372B5" w14:textId="77777777" w:rsidR="000C23F8" w:rsidRPr="00EE7856" w:rsidRDefault="000C23F8" w:rsidP="006733CD">
      <w:pPr>
        <w:spacing w:after="40"/>
        <w:jc w:val="both"/>
        <w:rPr>
          <w:iCs/>
          <w:sz w:val="22"/>
          <w:szCs w:val="22"/>
          <w:highlight w:val="yellow"/>
        </w:rPr>
      </w:pPr>
    </w:p>
    <w:p w14:paraId="251462B2" w14:textId="77777777" w:rsidR="000C23F8" w:rsidRPr="00EE7856" w:rsidRDefault="000C23F8" w:rsidP="006733CD">
      <w:pPr>
        <w:spacing w:after="40"/>
        <w:jc w:val="both"/>
        <w:rPr>
          <w:iCs/>
          <w:sz w:val="22"/>
          <w:szCs w:val="22"/>
          <w:highlight w:val="yellow"/>
        </w:rPr>
      </w:pPr>
    </w:p>
    <w:p w14:paraId="1A1B1172" w14:textId="77777777" w:rsidR="000C23F8" w:rsidRPr="00B30F1F" w:rsidRDefault="000C23F8" w:rsidP="006733CD">
      <w:pPr>
        <w:spacing w:after="40"/>
        <w:jc w:val="both"/>
        <w:rPr>
          <w:iCs/>
          <w:strike/>
          <w:sz w:val="22"/>
          <w:szCs w:val="22"/>
          <w:highlight w:val="yellow"/>
        </w:rPr>
      </w:pPr>
    </w:p>
    <w:p w14:paraId="1B790088" w14:textId="77777777" w:rsidR="000C23F8" w:rsidRPr="00B30F1F" w:rsidRDefault="000C23F8" w:rsidP="006733CD">
      <w:pPr>
        <w:spacing w:after="40"/>
        <w:jc w:val="both"/>
        <w:rPr>
          <w:iCs/>
          <w:strike/>
          <w:sz w:val="22"/>
          <w:szCs w:val="22"/>
          <w:highlight w:val="yellow"/>
        </w:rPr>
      </w:pPr>
    </w:p>
    <w:p w14:paraId="0C162B24" w14:textId="77777777" w:rsidR="000C23F8" w:rsidRPr="00B30F1F" w:rsidRDefault="000C23F8" w:rsidP="006733CD">
      <w:pPr>
        <w:spacing w:after="40"/>
        <w:jc w:val="both"/>
        <w:rPr>
          <w:strike/>
          <w:sz w:val="22"/>
          <w:szCs w:val="22"/>
          <w:highlight w:val="yellow"/>
        </w:rPr>
      </w:pPr>
    </w:p>
    <w:p w14:paraId="4981AD5D" w14:textId="77777777" w:rsidR="000C23F8" w:rsidRPr="00712AEC" w:rsidRDefault="000C23F8" w:rsidP="006733CD">
      <w:pPr>
        <w:spacing w:after="40"/>
        <w:jc w:val="both"/>
        <w:rPr>
          <w:bCs/>
          <w:sz w:val="22"/>
          <w:szCs w:val="22"/>
        </w:rPr>
      </w:pPr>
      <w:r w:rsidRPr="00FC4EBB">
        <w:rPr>
          <w:bCs/>
          <w:sz w:val="22"/>
          <w:szCs w:val="22"/>
        </w:rPr>
        <w:t>* - skreślić niewłaściwe</w:t>
      </w:r>
    </w:p>
    <w:p w14:paraId="0EE4A5D9" w14:textId="77777777" w:rsidR="000C23F8" w:rsidRDefault="000C23F8" w:rsidP="006733CD">
      <w:pPr>
        <w:spacing w:after="40"/>
        <w:rPr>
          <w:strike/>
        </w:rPr>
      </w:pPr>
    </w:p>
    <w:p w14:paraId="076FA032" w14:textId="6B761BA6" w:rsidR="000C23F8" w:rsidRDefault="000C23F8" w:rsidP="006733CD">
      <w:pPr>
        <w:spacing w:after="40"/>
        <w:rPr>
          <w:i/>
          <w:iCs/>
          <w:sz w:val="22"/>
          <w:szCs w:val="22"/>
        </w:rPr>
      </w:pPr>
      <w:r w:rsidRPr="00B30F1F">
        <w:rPr>
          <w:i/>
          <w:iCs/>
          <w:sz w:val="22"/>
          <w:szCs w:val="22"/>
        </w:rPr>
        <w:t>Podpisuje Wykonawca lub każdy z członków Konsorcjum</w:t>
      </w:r>
      <w:bookmarkEnd w:id="121"/>
      <w:bookmarkEnd w:id="309"/>
      <w:bookmarkEnd w:id="310"/>
    </w:p>
    <w:sectPr w:rsidR="000C23F8" w:rsidSect="006A0044">
      <w:headerReference w:type="default" r:id="rId21"/>
      <w:footerReference w:type="default" r:id="rId22"/>
      <w:pgSz w:w="11906" w:h="16838"/>
      <w:pgMar w:top="1276" w:right="1133" w:bottom="1418" w:left="1417" w:header="709"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094C4" w14:textId="77777777" w:rsidR="00E423D9" w:rsidRDefault="00E423D9" w:rsidP="0079756C">
      <w:r>
        <w:separator/>
      </w:r>
    </w:p>
  </w:endnote>
  <w:endnote w:type="continuationSeparator" w:id="0">
    <w:p w14:paraId="52D1A964" w14:textId="77777777" w:rsidR="00E423D9" w:rsidRDefault="00E423D9"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F4E9532" w14:textId="143B9392" w:rsidR="006733CD" w:rsidRPr="008C2CA0" w:rsidRDefault="006733CD" w:rsidP="006733CD">
        <w:pPr>
          <w:pStyle w:val="Stopka"/>
          <w:tabs>
            <w:tab w:val="clear" w:pos="9072"/>
          </w:tabs>
          <w:rPr>
            <w:i/>
            <w:iCs/>
          </w:rPr>
        </w:pPr>
        <w:r>
          <w:t>__________________________________________________________________________________________</w:t>
        </w:r>
        <w:r w:rsidR="005C6FEB">
          <w:t>___</w:t>
        </w:r>
        <w:r w:rsidRPr="008C2CA0">
          <w:rPr>
            <w:i/>
            <w:iCs/>
          </w:rPr>
          <w:t xml:space="preserve">Nr postępowania 422501190 </w:t>
        </w:r>
        <w:bookmarkStart w:id="311" w:name="_Hlk213922816"/>
        <w:r w:rsidRPr="008C2CA0">
          <w:rPr>
            <w:i/>
            <w:iCs/>
          </w:rPr>
          <w:t>Modernizacja zasilania rezerwowego w Stacji Geofizyki Górniczej dla Oddziału KWK Piast-Ziemowit Ruch Piast</w:t>
        </w:r>
      </w:p>
      <w:bookmarkEnd w:id="311"/>
      <w:p w14:paraId="74BE6EE3" w14:textId="77777777" w:rsidR="006733CD" w:rsidRPr="008C2CA0" w:rsidRDefault="006733CD" w:rsidP="006733CD">
        <w:pPr>
          <w:pStyle w:val="Stopka"/>
          <w:rPr>
            <w:i/>
            <w:iCs/>
          </w:rPr>
        </w:pPr>
        <w:r>
          <w:rPr>
            <w:i/>
            <w:iCs/>
          </w:rPr>
          <w:t>AB</w:t>
        </w:r>
      </w:p>
      <w:p w14:paraId="2E94BEBD" w14:textId="24F89E42" w:rsidR="00490259" w:rsidRPr="006733CD" w:rsidRDefault="00000000" w:rsidP="00EB6C70">
        <w:pPr>
          <w:pStyle w:val="Stopka"/>
          <w:spacing w:after="120"/>
          <w:rPr>
            <w:i/>
            <w:iCs/>
          </w:rPr>
        </w:pPr>
        <w:sdt>
          <w:sdtPr>
            <w:rPr>
              <w:i/>
              <w:iCs/>
              <w:sz w:val="16"/>
              <w:szCs w:val="16"/>
            </w:rPr>
            <w:id w:val="-825816073"/>
            <w:lock w:val="sdtLocked"/>
            <w:placeholder>
              <w:docPart w:val="DefaultPlaceholder_-1854013440"/>
            </w:placeholder>
            <w:text/>
          </w:sdt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rsidRPr="006733CD">
          <w:rPr>
            <w:i/>
            <w:iCs/>
          </w:rPr>
          <w:fldChar w:fldCharType="begin"/>
        </w:r>
        <w:r w:rsidR="0022543C" w:rsidRPr="006733CD">
          <w:rPr>
            <w:i/>
            <w:iCs/>
          </w:rPr>
          <w:instrText>PAGE   \* MERGEFORMAT</w:instrText>
        </w:r>
        <w:r w:rsidR="0022543C" w:rsidRPr="006733CD">
          <w:rPr>
            <w:i/>
            <w:iCs/>
          </w:rPr>
          <w:fldChar w:fldCharType="separate"/>
        </w:r>
        <w:r w:rsidR="0022543C" w:rsidRPr="006733CD">
          <w:rPr>
            <w:i/>
            <w:iCs/>
          </w:rPr>
          <w:t>2</w:t>
        </w:r>
        <w:r w:rsidR="0022543C" w:rsidRPr="006733CD">
          <w:rPr>
            <w:i/>
            <w:i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CD374" w14:textId="77777777" w:rsidR="00E423D9" w:rsidRDefault="00E423D9" w:rsidP="0079756C">
      <w:r>
        <w:separator/>
      </w:r>
    </w:p>
  </w:footnote>
  <w:footnote w:type="continuationSeparator" w:id="0">
    <w:p w14:paraId="4A192471" w14:textId="77777777" w:rsidR="00E423D9" w:rsidRDefault="00E423D9"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4BEE0594">
              <wp:simplePos x="0" y="0"/>
              <wp:positionH relativeFrom="column">
                <wp:posOffset>-9248</wp:posOffset>
              </wp:positionH>
              <wp:positionV relativeFrom="paragraph">
                <wp:posOffset>39839</wp:posOffset>
              </wp:positionV>
              <wp:extent cx="5971430" cy="0"/>
              <wp:effectExtent l="0" t="0" r="0" b="0"/>
              <wp:wrapNone/>
              <wp:docPr id="1" name="Łącznik prostoliniowy 7"/>
              <wp:cNvGraphicFramePr/>
              <a:graphic xmlns:a="http://schemas.openxmlformats.org/drawingml/2006/main">
                <a:graphicData uri="http://schemas.microsoft.com/office/word/2010/wordprocessingShape">
                  <wps:wsp>
                    <wps:cNvCnPr/>
                    <wps:spPr>
                      <a:xfrm>
                        <a:off x="0" y="0"/>
                        <a:ext cx="597143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9B54D4F"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3.15pt" to="469.4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2657BC"/>
    <w:multiLevelType w:val="multilevel"/>
    <w:tmpl w:val="D1BA822C"/>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0"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0D426E0"/>
    <w:multiLevelType w:val="hybridMultilevel"/>
    <w:tmpl w:val="DBB42CC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22C2926"/>
    <w:multiLevelType w:val="multilevel"/>
    <w:tmpl w:val="8F18FAF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1"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37D94AB3"/>
    <w:multiLevelType w:val="hybridMultilevel"/>
    <w:tmpl w:val="DA045062"/>
    <w:lvl w:ilvl="0" w:tplc="00BEC5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89C66DF"/>
    <w:multiLevelType w:val="hybridMultilevel"/>
    <w:tmpl w:val="F3084208"/>
    <w:lvl w:ilvl="0" w:tplc="0415000F">
      <w:start w:val="1"/>
      <w:numFmt w:val="decimal"/>
      <w:lvlText w:val="%1."/>
      <w:lvlJc w:val="left"/>
      <w:pPr>
        <w:ind w:left="502" w:hanging="360"/>
      </w:pPr>
    </w:lvl>
    <w:lvl w:ilvl="1" w:tplc="FFFFFFFF" w:tentative="1">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3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6" w15:restartNumberingAfterBreak="0">
    <w:nsid w:val="3BA72818"/>
    <w:multiLevelType w:val="hybridMultilevel"/>
    <w:tmpl w:val="CE82F4AC"/>
    <w:lvl w:ilvl="0" w:tplc="00BEC52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F27734A"/>
    <w:multiLevelType w:val="multilevel"/>
    <w:tmpl w:val="E2B25322"/>
    <w:lvl w:ilvl="0">
      <w:start w:val="1"/>
      <w:numFmt w:val="decimal"/>
      <w:lvlText w:val="%1."/>
      <w:lvlJc w:val="left"/>
      <w:pPr>
        <w:ind w:left="360" w:hanging="360"/>
      </w:pPr>
      <w:rPr>
        <w:rFonts w:hint="default"/>
        <w:b w:val="0"/>
        <w:bCs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1122011"/>
    <w:multiLevelType w:val="multilevel"/>
    <w:tmpl w:val="410E138E"/>
    <w:lvl w:ilvl="0">
      <w:start w:val="5"/>
      <w:numFmt w:val="decimal"/>
      <w:lvlText w:val="%1."/>
      <w:lvlJc w:val="left"/>
      <w:pPr>
        <w:ind w:left="360" w:hanging="360"/>
      </w:pPr>
      <w:rPr>
        <w:rFonts w:hint="default"/>
        <w:b w:val="0"/>
        <w:i w:val="0"/>
        <w:strike w:val="0"/>
        <w:color w:val="auto"/>
      </w:rPr>
    </w:lvl>
    <w:lvl w:ilvl="1">
      <w:start w:val="5"/>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14D77FD"/>
    <w:multiLevelType w:val="multilevel"/>
    <w:tmpl w:val="6F0C7F5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3AE320E"/>
    <w:multiLevelType w:val="hybridMultilevel"/>
    <w:tmpl w:val="2372402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7"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01A4056"/>
    <w:multiLevelType w:val="hybridMultilevel"/>
    <w:tmpl w:val="150CDE76"/>
    <w:lvl w:ilvl="0" w:tplc="2096A2D2">
      <w:start w:val="1"/>
      <w:numFmt w:val="upperRoman"/>
      <w:lvlText w:val="%1."/>
      <w:lvlJc w:val="left"/>
      <w:pPr>
        <w:tabs>
          <w:tab w:val="num" w:pos="720"/>
        </w:tabs>
        <w:ind w:left="720" w:hanging="720"/>
      </w:pPr>
      <w:rPr>
        <w:rFonts w:cs="Times New Roman" w:hint="default"/>
      </w:rPr>
    </w:lvl>
    <w:lvl w:ilvl="1" w:tplc="0415000F">
      <w:start w:val="1"/>
      <w:numFmt w:val="decimal"/>
      <w:lvlText w:val="%2."/>
      <w:lvlJc w:val="left"/>
      <w:pPr>
        <w:tabs>
          <w:tab w:val="num" w:pos="1440"/>
        </w:tabs>
        <w:ind w:left="1440" w:hanging="360"/>
      </w:pPr>
      <w:rPr>
        <w:rFonts w:cs="Times New Roman" w:hint="default"/>
        <w:i w:val="0"/>
      </w:rPr>
    </w:lvl>
    <w:lvl w:ilvl="2" w:tplc="04150005">
      <w:start w:val="1"/>
      <w:numFmt w:val="lowerRoman"/>
      <w:lvlText w:val="%3."/>
      <w:lvlJc w:val="right"/>
      <w:pPr>
        <w:tabs>
          <w:tab w:val="num" w:pos="2160"/>
        </w:tabs>
        <w:ind w:left="2160" w:hanging="180"/>
      </w:pPr>
      <w:rPr>
        <w:rFonts w:cs="Times New Roman"/>
      </w:rPr>
    </w:lvl>
    <w:lvl w:ilvl="3" w:tplc="45DED6AA">
      <w:start w:val="1"/>
      <w:numFmt w:val="decimal"/>
      <w:lvlText w:val="%4."/>
      <w:lvlJc w:val="left"/>
      <w:pPr>
        <w:tabs>
          <w:tab w:val="num" w:pos="540"/>
        </w:tabs>
        <w:ind w:left="540" w:hanging="360"/>
      </w:pPr>
      <w:rPr>
        <w:rFonts w:cs="Times New Roman" w:hint="default"/>
        <w:b w:val="0"/>
      </w:rPr>
    </w:lvl>
    <w:lvl w:ilvl="4" w:tplc="04150003">
      <w:start w:val="1"/>
      <w:numFmt w:val="lowerLetter"/>
      <w:lvlText w:val="%5."/>
      <w:lvlJc w:val="left"/>
      <w:pPr>
        <w:tabs>
          <w:tab w:val="num" w:pos="3600"/>
        </w:tabs>
        <w:ind w:left="3600" w:hanging="360"/>
      </w:pPr>
      <w:rPr>
        <w:rFonts w:cs="Times New Roman"/>
      </w:rPr>
    </w:lvl>
    <w:lvl w:ilvl="5" w:tplc="0AF4AC3C">
      <w:numFmt w:val="bullet"/>
      <w:lvlText w:val="-"/>
      <w:lvlJc w:val="left"/>
      <w:pPr>
        <w:ind w:left="4500" w:hanging="360"/>
      </w:pPr>
      <w:rPr>
        <w:rFonts w:ascii="Times New Roman" w:eastAsia="Times New Roman" w:hAnsi="Times New Roman" w:hint="default"/>
      </w:rPr>
    </w:lvl>
    <w:lvl w:ilvl="6" w:tplc="45E6E852">
      <w:start w:val="1"/>
      <w:numFmt w:val="decimal"/>
      <w:lvlText w:val="%7)"/>
      <w:lvlJc w:val="left"/>
      <w:pPr>
        <w:tabs>
          <w:tab w:val="num" w:pos="5043"/>
        </w:tabs>
        <w:ind w:left="992" w:hanging="283"/>
      </w:pPr>
      <w:rPr>
        <w:rFonts w:cs="Times New Roman" w:hint="default"/>
        <w:b w:val="0"/>
      </w:rPr>
    </w:lvl>
    <w:lvl w:ilvl="7" w:tplc="04150003">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5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1CD78DB"/>
    <w:multiLevelType w:val="hybridMultilevel"/>
    <w:tmpl w:val="BA54A9DE"/>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61C4199"/>
    <w:multiLevelType w:val="hybridMultilevel"/>
    <w:tmpl w:val="DF8C9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FAA4F0B0">
      <w:start w:val="1"/>
      <w:numFmt w:val="decimal"/>
      <w:lvlText w:val="%7."/>
      <w:lvlJc w:val="left"/>
      <w:pPr>
        <w:ind w:left="5040" w:hanging="360"/>
      </w:pPr>
      <w:rPr>
        <w:i w:val="0"/>
        <w:iCs w:val="0"/>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71E6A5D"/>
    <w:multiLevelType w:val="hybridMultilevel"/>
    <w:tmpl w:val="9CF6FAE0"/>
    <w:lvl w:ilvl="0" w:tplc="04150017">
      <w:start w:val="1"/>
      <w:numFmt w:val="lowerLetter"/>
      <w:lvlText w:val="%1)"/>
      <w:lvlJc w:val="left"/>
      <w:pPr>
        <w:ind w:left="5466" w:hanging="360"/>
      </w:pPr>
    </w:lvl>
    <w:lvl w:ilvl="1" w:tplc="04150019" w:tentative="1">
      <w:start w:val="1"/>
      <w:numFmt w:val="lowerLetter"/>
      <w:lvlText w:val="%2."/>
      <w:lvlJc w:val="left"/>
      <w:pPr>
        <w:ind w:left="6186" w:hanging="360"/>
      </w:pPr>
    </w:lvl>
    <w:lvl w:ilvl="2" w:tplc="0415001B" w:tentative="1">
      <w:start w:val="1"/>
      <w:numFmt w:val="lowerRoman"/>
      <w:lvlText w:val="%3."/>
      <w:lvlJc w:val="right"/>
      <w:pPr>
        <w:ind w:left="6906" w:hanging="180"/>
      </w:pPr>
    </w:lvl>
    <w:lvl w:ilvl="3" w:tplc="0415000F" w:tentative="1">
      <w:start w:val="1"/>
      <w:numFmt w:val="decimal"/>
      <w:lvlText w:val="%4."/>
      <w:lvlJc w:val="left"/>
      <w:pPr>
        <w:ind w:left="7626" w:hanging="360"/>
      </w:pPr>
    </w:lvl>
    <w:lvl w:ilvl="4" w:tplc="04150019" w:tentative="1">
      <w:start w:val="1"/>
      <w:numFmt w:val="lowerLetter"/>
      <w:lvlText w:val="%5."/>
      <w:lvlJc w:val="left"/>
      <w:pPr>
        <w:ind w:left="8346" w:hanging="360"/>
      </w:pPr>
    </w:lvl>
    <w:lvl w:ilvl="5" w:tplc="0415001B" w:tentative="1">
      <w:start w:val="1"/>
      <w:numFmt w:val="lowerRoman"/>
      <w:lvlText w:val="%6."/>
      <w:lvlJc w:val="right"/>
      <w:pPr>
        <w:ind w:left="9066" w:hanging="180"/>
      </w:pPr>
    </w:lvl>
    <w:lvl w:ilvl="6" w:tplc="0415000F" w:tentative="1">
      <w:start w:val="1"/>
      <w:numFmt w:val="decimal"/>
      <w:lvlText w:val="%7."/>
      <w:lvlJc w:val="left"/>
      <w:pPr>
        <w:ind w:left="9786" w:hanging="360"/>
      </w:pPr>
    </w:lvl>
    <w:lvl w:ilvl="7" w:tplc="04150019" w:tentative="1">
      <w:start w:val="1"/>
      <w:numFmt w:val="lowerLetter"/>
      <w:lvlText w:val="%8."/>
      <w:lvlJc w:val="left"/>
      <w:pPr>
        <w:ind w:left="10506" w:hanging="360"/>
      </w:pPr>
    </w:lvl>
    <w:lvl w:ilvl="8" w:tplc="0415001B" w:tentative="1">
      <w:start w:val="1"/>
      <w:numFmt w:val="lowerRoman"/>
      <w:lvlText w:val="%9."/>
      <w:lvlJc w:val="right"/>
      <w:pPr>
        <w:ind w:left="11226" w:hanging="180"/>
      </w:pPr>
    </w:lvl>
  </w:abstractNum>
  <w:abstractNum w:abstractNumId="64" w15:restartNumberingAfterBreak="0">
    <w:nsid w:val="5C3A6149"/>
    <w:multiLevelType w:val="hybridMultilevel"/>
    <w:tmpl w:val="36E2CF04"/>
    <w:lvl w:ilvl="0" w:tplc="68504630">
      <w:start w:val="1"/>
      <w:numFmt w:val="upperRoman"/>
      <w:lvlText w:val="%1."/>
      <w:lvlJc w:val="righ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60C3544F"/>
    <w:multiLevelType w:val="multilevel"/>
    <w:tmpl w:val="4DB0CECE"/>
    <w:lvl w:ilvl="0">
      <w:start w:val="5"/>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2646B3E"/>
    <w:multiLevelType w:val="multilevel"/>
    <w:tmpl w:val="DC9041E4"/>
    <w:lvl w:ilvl="0">
      <w:start w:val="5"/>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83F7EC2"/>
    <w:multiLevelType w:val="hybridMultilevel"/>
    <w:tmpl w:val="CD247316"/>
    <w:lvl w:ilvl="0" w:tplc="04150003">
      <w:start w:val="1"/>
      <w:numFmt w:val="lowerLetter"/>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5" w15:restartNumberingAfterBreak="0">
    <w:nsid w:val="6CAF3BE9"/>
    <w:multiLevelType w:val="multilevel"/>
    <w:tmpl w:val="897E0A5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0"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0"/>
  </w:num>
  <w:num w:numId="2" w16cid:durableId="837885002">
    <w:abstractNumId w:val="76"/>
  </w:num>
  <w:num w:numId="3" w16cid:durableId="969826206">
    <w:abstractNumId w:val="70"/>
  </w:num>
  <w:num w:numId="4" w16cid:durableId="1181630090">
    <w:abstractNumId w:val="73"/>
  </w:num>
  <w:num w:numId="5" w16cid:durableId="1676421754">
    <w:abstractNumId w:val="9"/>
  </w:num>
  <w:num w:numId="6" w16cid:durableId="1257665658">
    <w:abstractNumId w:val="16"/>
  </w:num>
  <w:num w:numId="7" w16cid:durableId="1326320413">
    <w:abstractNumId w:val="33"/>
  </w:num>
  <w:num w:numId="8" w16cid:durableId="1042242727">
    <w:abstractNumId w:val="23"/>
  </w:num>
  <w:num w:numId="9" w16cid:durableId="1391689702">
    <w:abstractNumId w:val="75"/>
  </w:num>
  <w:num w:numId="10" w16cid:durableId="1176848288">
    <w:abstractNumId w:val="58"/>
  </w:num>
  <w:num w:numId="11" w16cid:durableId="511259285">
    <w:abstractNumId w:val="80"/>
  </w:num>
  <w:num w:numId="12" w16cid:durableId="2009210144">
    <w:abstractNumId w:val="60"/>
  </w:num>
  <w:num w:numId="13" w16cid:durableId="506331243">
    <w:abstractNumId w:val="50"/>
  </w:num>
  <w:num w:numId="14" w16cid:durableId="1057701244">
    <w:abstractNumId w:val="65"/>
  </w:num>
  <w:num w:numId="15" w16cid:durableId="1662732328">
    <w:abstractNumId w:val="43"/>
  </w:num>
  <w:num w:numId="16" w16cid:durableId="855729857">
    <w:abstractNumId w:val="27"/>
  </w:num>
  <w:num w:numId="17" w16cid:durableId="36778585">
    <w:abstractNumId w:val="25"/>
  </w:num>
  <w:num w:numId="18" w16cid:durableId="241641072">
    <w:abstractNumId w:val="13"/>
  </w:num>
  <w:num w:numId="19" w16cid:durableId="1555389102">
    <w:abstractNumId w:val="41"/>
  </w:num>
  <w:num w:numId="20" w16cid:durableId="2132437271">
    <w:abstractNumId w:val="79"/>
  </w:num>
  <w:num w:numId="21" w16cid:durableId="951786731">
    <w:abstractNumId w:val="12"/>
  </w:num>
  <w:num w:numId="22" w16cid:durableId="726301418">
    <w:abstractNumId w:val="66"/>
    <w:lvlOverride w:ilvl="0">
      <w:startOverride w:val="1"/>
    </w:lvlOverride>
  </w:num>
  <w:num w:numId="23" w16cid:durableId="441188765">
    <w:abstractNumId w:val="42"/>
    <w:lvlOverride w:ilvl="0">
      <w:startOverride w:val="1"/>
    </w:lvlOverride>
  </w:num>
  <w:num w:numId="24" w16cid:durableId="33430839">
    <w:abstractNumId w:val="26"/>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1"/>
  </w:num>
  <w:num w:numId="31" w16cid:durableId="1642692366">
    <w:abstractNumId w:val="77"/>
  </w:num>
  <w:num w:numId="32" w16cid:durableId="1289969379">
    <w:abstractNumId w:val="3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64"/>
  </w:num>
  <w:num w:numId="34" w16cid:durableId="1046176190">
    <w:abstractNumId w:val="57"/>
  </w:num>
  <w:num w:numId="35" w16cid:durableId="237443866">
    <w:abstractNumId w:val="17"/>
  </w:num>
  <w:num w:numId="36" w16cid:durableId="1619794692">
    <w:abstractNumId w:val="8"/>
  </w:num>
  <w:num w:numId="37" w16cid:durableId="629870374">
    <w:abstractNumId w:val="22"/>
  </w:num>
  <w:num w:numId="38" w16cid:durableId="549852072">
    <w:abstractNumId w:val="35"/>
  </w:num>
  <w:num w:numId="39" w16cid:durableId="2002661070">
    <w:abstractNumId w:val="45"/>
  </w:num>
  <w:num w:numId="40" w16cid:durableId="1462921629">
    <w:abstractNumId w:val="56"/>
  </w:num>
  <w:num w:numId="41" w16cid:durableId="1788356790">
    <w:abstractNumId w:val="28"/>
  </w:num>
  <w:num w:numId="42" w16cid:durableId="2077240979">
    <w:abstractNumId w:val="38"/>
  </w:num>
  <w:num w:numId="43" w16cid:durableId="2046709983">
    <w:abstractNumId w:val="52"/>
  </w:num>
  <w:num w:numId="44" w16cid:durableId="1356542773">
    <w:abstractNumId w:val="81"/>
  </w:num>
  <w:num w:numId="45" w16cid:durableId="1096708563">
    <w:abstractNumId w:val="51"/>
  </w:num>
  <w:num w:numId="46" w16cid:durableId="212009364">
    <w:abstractNumId w:val="29"/>
  </w:num>
  <w:num w:numId="47" w16cid:durableId="827600280">
    <w:abstractNumId w:val="37"/>
  </w:num>
  <w:num w:numId="48" w16cid:durableId="1389378165">
    <w:abstractNumId w:val="14"/>
  </w:num>
  <w:num w:numId="49" w16cid:durableId="1376737496">
    <w:abstractNumId w:val="61"/>
  </w:num>
  <w:num w:numId="50" w16cid:durableId="737363641">
    <w:abstractNumId w:val="18"/>
  </w:num>
  <w:num w:numId="51" w16cid:durableId="2078435002">
    <w:abstractNumId w:val="21"/>
  </w:num>
  <w:num w:numId="52" w16cid:durableId="1135412420">
    <w:abstractNumId w:val="53"/>
  </w:num>
  <w:num w:numId="53" w16cid:durableId="63918808">
    <w:abstractNumId w:val="55"/>
  </w:num>
  <w:num w:numId="54" w16cid:durableId="2106338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233737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22988932">
    <w:abstractNumId w:val="78"/>
  </w:num>
  <w:num w:numId="57" w16cid:durableId="916599138">
    <w:abstractNumId w:val="10"/>
  </w:num>
  <w:num w:numId="58" w16cid:durableId="1104569088">
    <w:abstractNumId w:val="67"/>
  </w:num>
  <w:num w:numId="59" w16cid:durableId="1400245161">
    <w:abstractNumId w:val="47"/>
  </w:num>
  <w:num w:numId="60" w16cid:durableId="67963284">
    <w:abstractNumId w:val="72"/>
  </w:num>
  <w:num w:numId="61" w16cid:durableId="96144829">
    <w:abstractNumId w:val="40"/>
  </w:num>
  <w:num w:numId="62" w16cid:durableId="94911927">
    <w:abstractNumId w:val="49"/>
  </w:num>
  <w:num w:numId="63" w16cid:durableId="1893887431">
    <w:abstractNumId w:val="46"/>
  </w:num>
  <w:num w:numId="64" w16cid:durableId="510218750">
    <w:abstractNumId w:val="19"/>
  </w:num>
  <w:num w:numId="65" w16cid:durableId="1038168798">
    <w:abstractNumId w:val="1"/>
  </w:num>
  <w:num w:numId="66" w16cid:durableId="1676221386">
    <w:abstractNumId w:val="59"/>
  </w:num>
  <w:num w:numId="67" w16cid:durableId="1849246627">
    <w:abstractNumId w:val="0"/>
  </w:num>
  <w:num w:numId="68" w16cid:durableId="980429974">
    <w:abstractNumId w:val="31"/>
  </w:num>
  <w:num w:numId="69" w16cid:durableId="1680741462">
    <w:abstractNumId w:val="62"/>
  </w:num>
  <w:num w:numId="70" w16cid:durableId="341516900">
    <w:abstractNumId w:val="54"/>
  </w:num>
  <w:num w:numId="71" w16cid:durableId="821888785">
    <w:abstractNumId w:val="32"/>
  </w:num>
  <w:num w:numId="72" w16cid:durableId="519441577">
    <w:abstractNumId w:val="24"/>
  </w:num>
  <w:num w:numId="73" w16cid:durableId="1479689662">
    <w:abstractNumId w:val="39"/>
  </w:num>
  <w:num w:numId="74" w16cid:durableId="427505092">
    <w:abstractNumId w:val="71"/>
  </w:num>
  <w:num w:numId="75" w16cid:durableId="708383863">
    <w:abstractNumId w:val="68"/>
  </w:num>
  <w:num w:numId="76" w16cid:durableId="1052923211">
    <w:abstractNumId w:val="63"/>
  </w:num>
  <w:num w:numId="77" w16cid:durableId="1061439887">
    <w:abstractNumId w:val="44"/>
  </w:num>
  <w:num w:numId="78" w16cid:durableId="1328483795">
    <w:abstractNumId w:val="34"/>
  </w:num>
  <w:num w:numId="79" w16cid:durableId="87977958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65562292">
    <w:abstractNumId w:val="74"/>
  </w:num>
  <w:num w:numId="81" w16cid:durableId="869294728">
    <w:abstractNumId w:val="36"/>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fał Rosół">
    <w15:presenceInfo w15:providerId="AD" w15:userId="S-1-5-21-4046829186-3577499611-3734166398-19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6579"/>
    <w:rsid w:val="00007EDF"/>
    <w:rsid w:val="00011CF8"/>
    <w:rsid w:val="00011F3E"/>
    <w:rsid w:val="000122ED"/>
    <w:rsid w:val="00014CC7"/>
    <w:rsid w:val="000157D8"/>
    <w:rsid w:val="0001694E"/>
    <w:rsid w:val="00020C79"/>
    <w:rsid w:val="00022333"/>
    <w:rsid w:val="00022A9D"/>
    <w:rsid w:val="000241D8"/>
    <w:rsid w:val="00030641"/>
    <w:rsid w:val="000318E5"/>
    <w:rsid w:val="0003568A"/>
    <w:rsid w:val="00035BDF"/>
    <w:rsid w:val="00036E03"/>
    <w:rsid w:val="00036E54"/>
    <w:rsid w:val="00040081"/>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54A"/>
    <w:rsid w:val="00084D1C"/>
    <w:rsid w:val="0008515F"/>
    <w:rsid w:val="00090466"/>
    <w:rsid w:val="0009157B"/>
    <w:rsid w:val="000941B7"/>
    <w:rsid w:val="00094ADE"/>
    <w:rsid w:val="00096A2D"/>
    <w:rsid w:val="000A293D"/>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2D"/>
    <w:rsid w:val="000D2581"/>
    <w:rsid w:val="000D2865"/>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5733C"/>
    <w:rsid w:val="00160015"/>
    <w:rsid w:val="00160C0C"/>
    <w:rsid w:val="001622EB"/>
    <w:rsid w:val="001633B8"/>
    <w:rsid w:val="00166BF5"/>
    <w:rsid w:val="00170673"/>
    <w:rsid w:val="00171248"/>
    <w:rsid w:val="001731DB"/>
    <w:rsid w:val="001757A8"/>
    <w:rsid w:val="00177854"/>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3867"/>
    <w:rsid w:val="001C6EEF"/>
    <w:rsid w:val="001D08D4"/>
    <w:rsid w:val="001D40C7"/>
    <w:rsid w:val="001D5D95"/>
    <w:rsid w:val="001D6857"/>
    <w:rsid w:val="001D7181"/>
    <w:rsid w:val="001E0CBE"/>
    <w:rsid w:val="001E3F2B"/>
    <w:rsid w:val="001E4197"/>
    <w:rsid w:val="001E430B"/>
    <w:rsid w:val="001F1D80"/>
    <w:rsid w:val="001F4AD7"/>
    <w:rsid w:val="001F655F"/>
    <w:rsid w:val="00202054"/>
    <w:rsid w:val="00210345"/>
    <w:rsid w:val="002140F7"/>
    <w:rsid w:val="002144CE"/>
    <w:rsid w:val="00214EE7"/>
    <w:rsid w:val="00217FCC"/>
    <w:rsid w:val="002220EF"/>
    <w:rsid w:val="0022543C"/>
    <w:rsid w:val="00226695"/>
    <w:rsid w:val="00227546"/>
    <w:rsid w:val="00227957"/>
    <w:rsid w:val="00232D84"/>
    <w:rsid w:val="00233186"/>
    <w:rsid w:val="0023347E"/>
    <w:rsid w:val="002354E3"/>
    <w:rsid w:val="00235CCD"/>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13"/>
    <w:rsid w:val="002672D7"/>
    <w:rsid w:val="00273EAA"/>
    <w:rsid w:val="002768F5"/>
    <w:rsid w:val="00280D52"/>
    <w:rsid w:val="00286A1A"/>
    <w:rsid w:val="00286EED"/>
    <w:rsid w:val="00287D2F"/>
    <w:rsid w:val="00287EBD"/>
    <w:rsid w:val="002911A3"/>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271E"/>
    <w:rsid w:val="003631E9"/>
    <w:rsid w:val="00363954"/>
    <w:rsid w:val="003654B6"/>
    <w:rsid w:val="00367195"/>
    <w:rsid w:val="003674BB"/>
    <w:rsid w:val="00367BB3"/>
    <w:rsid w:val="003736E4"/>
    <w:rsid w:val="003761A2"/>
    <w:rsid w:val="00376577"/>
    <w:rsid w:val="00380159"/>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4A6D"/>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230"/>
    <w:rsid w:val="003D3B75"/>
    <w:rsid w:val="003D54EB"/>
    <w:rsid w:val="003D5510"/>
    <w:rsid w:val="003D6ED9"/>
    <w:rsid w:val="003F17E0"/>
    <w:rsid w:val="003F37C4"/>
    <w:rsid w:val="003F401A"/>
    <w:rsid w:val="003F56C2"/>
    <w:rsid w:val="003F6DC7"/>
    <w:rsid w:val="004009BA"/>
    <w:rsid w:val="00402D8C"/>
    <w:rsid w:val="00402E09"/>
    <w:rsid w:val="00402E0B"/>
    <w:rsid w:val="00406333"/>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246F"/>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1538"/>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3C6F"/>
    <w:rsid w:val="004E4483"/>
    <w:rsid w:val="004E5BB4"/>
    <w:rsid w:val="004E6FA6"/>
    <w:rsid w:val="004E75EE"/>
    <w:rsid w:val="004F0E82"/>
    <w:rsid w:val="004F104C"/>
    <w:rsid w:val="004F3468"/>
    <w:rsid w:val="004F6CF7"/>
    <w:rsid w:val="00500097"/>
    <w:rsid w:val="005006F3"/>
    <w:rsid w:val="00501126"/>
    <w:rsid w:val="00501870"/>
    <w:rsid w:val="00502706"/>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72C2B"/>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C6FEB"/>
    <w:rsid w:val="005C79A4"/>
    <w:rsid w:val="005D0EC8"/>
    <w:rsid w:val="005D153F"/>
    <w:rsid w:val="005D233E"/>
    <w:rsid w:val="005D4C55"/>
    <w:rsid w:val="005D724D"/>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4D89"/>
    <w:rsid w:val="006476F0"/>
    <w:rsid w:val="006527D0"/>
    <w:rsid w:val="00655B5B"/>
    <w:rsid w:val="00655F23"/>
    <w:rsid w:val="00657B07"/>
    <w:rsid w:val="00660D3D"/>
    <w:rsid w:val="006623D7"/>
    <w:rsid w:val="006640AD"/>
    <w:rsid w:val="00666CD7"/>
    <w:rsid w:val="00666EF5"/>
    <w:rsid w:val="00670FD1"/>
    <w:rsid w:val="006733CD"/>
    <w:rsid w:val="00674216"/>
    <w:rsid w:val="00681BB2"/>
    <w:rsid w:val="0068452D"/>
    <w:rsid w:val="006845B3"/>
    <w:rsid w:val="00685BEC"/>
    <w:rsid w:val="0068649E"/>
    <w:rsid w:val="00687547"/>
    <w:rsid w:val="0069309C"/>
    <w:rsid w:val="00694060"/>
    <w:rsid w:val="00695302"/>
    <w:rsid w:val="0069554C"/>
    <w:rsid w:val="006A0044"/>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609"/>
    <w:rsid w:val="006F5CE9"/>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4D18"/>
    <w:rsid w:val="0075504B"/>
    <w:rsid w:val="00755CD0"/>
    <w:rsid w:val="0075786A"/>
    <w:rsid w:val="00760BE5"/>
    <w:rsid w:val="00760E93"/>
    <w:rsid w:val="00761D24"/>
    <w:rsid w:val="00761ED7"/>
    <w:rsid w:val="007622AA"/>
    <w:rsid w:val="00765CA1"/>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62F2"/>
    <w:rsid w:val="007B04FB"/>
    <w:rsid w:val="007B558F"/>
    <w:rsid w:val="007B7876"/>
    <w:rsid w:val="007B78D6"/>
    <w:rsid w:val="007C0611"/>
    <w:rsid w:val="007C36FB"/>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028A"/>
    <w:rsid w:val="00844790"/>
    <w:rsid w:val="008468F9"/>
    <w:rsid w:val="008470E8"/>
    <w:rsid w:val="00850D8B"/>
    <w:rsid w:val="008512DA"/>
    <w:rsid w:val="00852CA7"/>
    <w:rsid w:val="008616AB"/>
    <w:rsid w:val="0086280D"/>
    <w:rsid w:val="00863E2C"/>
    <w:rsid w:val="0086502F"/>
    <w:rsid w:val="00865BD1"/>
    <w:rsid w:val="008660AA"/>
    <w:rsid w:val="0086772C"/>
    <w:rsid w:val="00871506"/>
    <w:rsid w:val="00873A0D"/>
    <w:rsid w:val="00873BE1"/>
    <w:rsid w:val="00873F36"/>
    <w:rsid w:val="00874562"/>
    <w:rsid w:val="00875801"/>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2962"/>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903A14"/>
    <w:rsid w:val="00907954"/>
    <w:rsid w:val="00910A45"/>
    <w:rsid w:val="00911FCE"/>
    <w:rsid w:val="00913B05"/>
    <w:rsid w:val="0091409B"/>
    <w:rsid w:val="00914CCD"/>
    <w:rsid w:val="00916348"/>
    <w:rsid w:val="009164B4"/>
    <w:rsid w:val="00920360"/>
    <w:rsid w:val="0092064B"/>
    <w:rsid w:val="00921060"/>
    <w:rsid w:val="00923042"/>
    <w:rsid w:val="00923A5D"/>
    <w:rsid w:val="00924727"/>
    <w:rsid w:val="009255C9"/>
    <w:rsid w:val="00933285"/>
    <w:rsid w:val="009332E1"/>
    <w:rsid w:val="009341CA"/>
    <w:rsid w:val="009348AE"/>
    <w:rsid w:val="009360AE"/>
    <w:rsid w:val="009375A2"/>
    <w:rsid w:val="0094022D"/>
    <w:rsid w:val="00941AB9"/>
    <w:rsid w:val="00942817"/>
    <w:rsid w:val="00942B74"/>
    <w:rsid w:val="00945131"/>
    <w:rsid w:val="00945534"/>
    <w:rsid w:val="00946AC3"/>
    <w:rsid w:val="00947001"/>
    <w:rsid w:val="00951AAB"/>
    <w:rsid w:val="00951CA1"/>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0953"/>
    <w:rsid w:val="00982B0A"/>
    <w:rsid w:val="00984E3C"/>
    <w:rsid w:val="00986F42"/>
    <w:rsid w:val="00993697"/>
    <w:rsid w:val="0099456B"/>
    <w:rsid w:val="00994AB9"/>
    <w:rsid w:val="00995DA2"/>
    <w:rsid w:val="0099627D"/>
    <w:rsid w:val="009A018A"/>
    <w:rsid w:val="009A0427"/>
    <w:rsid w:val="009A4313"/>
    <w:rsid w:val="009A51BC"/>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3B22"/>
    <w:rsid w:val="00A24AA3"/>
    <w:rsid w:val="00A25816"/>
    <w:rsid w:val="00A27222"/>
    <w:rsid w:val="00A31915"/>
    <w:rsid w:val="00A32244"/>
    <w:rsid w:val="00A326D5"/>
    <w:rsid w:val="00A33535"/>
    <w:rsid w:val="00A34466"/>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67BBA"/>
    <w:rsid w:val="00A73CF5"/>
    <w:rsid w:val="00A74E7C"/>
    <w:rsid w:val="00A7608D"/>
    <w:rsid w:val="00A76426"/>
    <w:rsid w:val="00A77593"/>
    <w:rsid w:val="00A84009"/>
    <w:rsid w:val="00A846ED"/>
    <w:rsid w:val="00A862AB"/>
    <w:rsid w:val="00A86B3D"/>
    <w:rsid w:val="00A87336"/>
    <w:rsid w:val="00A91F32"/>
    <w:rsid w:val="00A936AD"/>
    <w:rsid w:val="00A9465F"/>
    <w:rsid w:val="00A94998"/>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1189"/>
    <w:rsid w:val="00AE4812"/>
    <w:rsid w:val="00AF6682"/>
    <w:rsid w:val="00B00968"/>
    <w:rsid w:val="00B00974"/>
    <w:rsid w:val="00B01AED"/>
    <w:rsid w:val="00B03020"/>
    <w:rsid w:val="00B03AE4"/>
    <w:rsid w:val="00B07C41"/>
    <w:rsid w:val="00B14F06"/>
    <w:rsid w:val="00B15CB3"/>
    <w:rsid w:val="00B166C5"/>
    <w:rsid w:val="00B1779A"/>
    <w:rsid w:val="00B17C0B"/>
    <w:rsid w:val="00B20168"/>
    <w:rsid w:val="00B22A19"/>
    <w:rsid w:val="00B24F0B"/>
    <w:rsid w:val="00B260AA"/>
    <w:rsid w:val="00B276CD"/>
    <w:rsid w:val="00B27D77"/>
    <w:rsid w:val="00B35A91"/>
    <w:rsid w:val="00B369AC"/>
    <w:rsid w:val="00B37CB1"/>
    <w:rsid w:val="00B40469"/>
    <w:rsid w:val="00B419D2"/>
    <w:rsid w:val="00B4209C"/>
    <w:rsid w:val="00B461A3"/>
    <w:rsid w:val="00B46516"/>
    <w:rsid w:val="00B47581"/>
    <w:rsid w:val="00B517A4"/>
    <w:rsid w:val="00B527CE"/>
    <w:rsid w:val="00B55EF3"/>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5A32"/>
    <w:rsid w:val="00BC7609"/>
    <w:rsid w:val="00BD11D4"/>
    <w:rsid w:val="00BD1FDA"/>
    <w:rsid w:val="00BD3D39"/>
    <w:rsid w:val="00BE2645"/>
    <w:rsid w:val="00BE33E4"/>
    <w:rsid w:val="00BE4017"/>
    <w:rsid w:val="00BE4332"/>
    <w:rsid w:val="00BE4794"/>
    <w:rsid w:val="00BE4ADC"/>
    <w:rsid w:val="00BE6CDE"/>
    <w:rsid w:val="00BE799D"/>
    <w:rsid w:val="00BF1392"/>
    <w:rsid w:val="00BF3103"/>
    <w:rsid w:val="00BF413A"/>
    <w:rsid w:val="00C0060E"/>
    <w:rsid w:val="00C0105E"/>
    <w:rsid w:val="00C015FC"/>
    <w:rsid w:val="00C02E70"/>
    <w:rsid w:val="00C0407D"/>
    <w:rsid w:val="00C044BC"/>
    <w:rsid w:val="00C06536"/>
    <w:rsid w:val="00C075D0"/>
    <w:rsid w:val="00C1155B"/>
    <w:rsid w:val="00C1165A"/>
    <w:rsid w:val="00C1404A"/>
    <w:rsid w:val="00C167F2"/>
    <w:rsid w:val="00C20C99"/>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482"/>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406"/>
    <w:rsid w:val="00CE6665"/>
    <w:rsid w:val="00CE7089"/>
    <w:rsid w:val="00CF10B3"/>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2BB8"/>
    <w:rsid w:val="00D85DD1"/>
    <w:rsid w:val="00D8631C"/>
    <w:rsid w:val="00D87590"/>
    <w:rsid w:val="00D92E04"/>
    <w:rsid w:val="00D9491E"/>
    <w:rsid w:val="00DA177B"/>
    <w:rsid w:val="00DA41F8"/>
    <w:rsid w:val="00DA4361"/>
    <w:rsid w:val="00DA44BE"/>
    <w:rsid w:val="00DA5D85"/>
    <w:rsid w:val="00DA6616"/>
    <w:rsid w:val="00DA74C9"/>
    <w:rsid w:val="00DB08A8"/>
    <w:rsid w:val="00DB1BDC"/>
    <w:rsid w:val="00DB4D9E"/>
    <w:rsid w:val="00DC1087"/>
    <w:rsid w:val="00DD0BC1"/>
    <w:rsid w:val="00DD199C"/>
    <w:rsid w:val="00DD4075"/>
    <w:rsid w:val="00DD5389"/>
    <w:rsid w:val="00DD5A7C"/>
    <w:rsid w:val="00DD5F69"/>
    <w:rsid w:val="00DE0F1E"/>
    <w:rsid w:val="00DE3255"/>
    <w:rsid w:val="00DE39AC"/>
    <w:rsid w:val="00DE4595"/>
    <w:rsid w:val="00DF0FE9"/>
    <w:rsid w:val="00DF163F"/>
    <w:rsid w:val="00DF3825"/>
    <w:rsid w:val="00DF7885"/>
    <w:rsid w:val="00E018E8"/>
    <w:rsid w:val="00E020B1"/>
    <w:rsid w:val="00E04B63"/>
    <w:rsid w:val="00E05DD1"/>
    <w:rsid w:val="00E073A4"/>
    <w:rsid w:val="00E07458"/>
    <w:rsid w:val="00E11516"/>
    <w:rsid w:val="00E11665"/>
    <w:rsid w:val="00E1327A"/>
    <w:rsid w:val="00E132BF"/>
    <w:rsid w:val="00E13D66"/>
    <w:rsid w:val="00E142E5"/>
    <w:rsid w:val="00E15A84"/>
    <w:rsid w:val="00E21485"/>
    <w:rsid w:val="00E27B1A"/>
    <w:rsid w:val="00E321A4"/>
    <w:rsid w:val="00E32BAD"/>
    <w:rsid w:val="00E33D79"/>
    <w:rsid w:val="00E34724"/>
    <w:rsid w:val="00E354E8"/>
    <w:rsid w:val="00E35EC8"/>
    <w:rsid w:val="00E37406"/>
    <w:rsid w:val="00E417AC"/>
    <w:rsid w:val="00E423BD"/>
    <w:rsid w:val="00E423D9"/>
    <w:rsid w:val="00E428FB"/>
    <w:rsid w:val="00E42A34"/>
    <w:rsid w:val="00E42A3A"/>
    <w:rsid w:val="00E4344A"/>
    <w:rsid w:val="00E44133"/>
    <w:rsid w:val="00E46833"/>
    <w:rsid w:val="00E46AE4"/>
    <w:rsid w:val="00E50E3A"/>
    <w:rsid w:val="00E5240C"/>
    <w:rsid w:val="00E524CF"/>
    <w:rsid w:val="00E5304F"/>
    <w:rsid w:val="00E5426C"/>
    <w:rsid w:val="00E6072B"/>
    <w:rsid w:val="00E60928"/>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698B"/>
    <w:rsid w:val="00EB1AE4"/>
    <w:rsid w:val="00EB2511"/>
    <w:rsid w:val="00EB28F9"/>
    <w:rsid w:val="00EB3858"/>
    <w:rsid w:val="00EB5E89"/>
    <w:rsid w:val="00EB5EBC"/>
    <w:rsid w:val="00EB6C70"/>
    <w:rsid w:val="00EC0B4F"/>
    <w:rsid w:val="00ED0EF6"/>
    <w:rsid w:val="00ED16B2"/>
    <w:rsid w:val="00ED1E33"/>
    <w:rsid w:val="00ED1FF7"/>
    <w:rsid w:val="00ED28D9"/>
    <w:rsid w:val="00ED3FC9"/>
    <w:rsid w:val="00ED4100"/>
    <w:rsid w:val="00ED5557"/>
    <w:rsid w:val="00EE2D94"/>
    <w:rsid w:val="00EE31B0"/>
    <w:rsid w:val="00EE5155"/>
    <w:rsid w:val="00EE6DE6"/>
    <w:rsid w:val="00EE785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53F3"/>
    <w:rsid w:val="00F65877"/>
    <w:rsid w:val="00F66B98"/>
    <w:rsid w:val="00F67121"/>
    <w:rsid w:val="00F671AA"/>
    <w:rsid w:val="00F72076"/>
    <w:rsid w:val="00F76785"/>
    <w:rsid w:val="00F7726E"/>
    <w:rsid w:val="00F77798"/>
    <w:rsid w:val="00F8529D"/>
    <w:rsid w:val="00F8774D"/>
    <w:rsid w:val="00F90F93"/>
    <w:rsid w:val="00F91368"/>
    <w:rsid w:val="00F9392B"/>
    <w:rsid w:val="00F9439C"/>
    <w:rsid w:val="00F94856"/>
    <w:rsid w:val="00F94DFE"/>
    <w:rsid w:val="00F960BF"/>
    <w:rsid w:val="00FA1297"/>
    <w:rsid w:val="00FA1645"/>
    <w:rsid w:val="00FA1F0C"/>
    <w:rsid w:val="00FA5A4E"/>
    <w:rsid w:val="00FA6281"/>
    <w:rsid w:val="00FA7198"/>
    <w:rsid w:val="00FB0388"/>
    <w:rsid w:val="00FB5D59"/>
    <w:rsid w:val="00FB5DEC"/>
    <w:rsid w:val="00FB76E5"/>
    <w:rsid w:val="00FB7723"/>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261258867">
      <w:bodyDiv w:val="1"/>
      <w:marLeft w:val="0"/>
      <w:marRight w:val="0"/>
      <w:marTop w:val="0"/>
      <w:marBottom w:val="0"/>
      <w:divBdr>
        <w:top w:val="none" w:sz="0" w:space="0" w:color="auto"/>
        <w:left w:val="none" w:sz="0" w:space="0" w:color="auto"/>
        <w:bottom w:val="none" w:sz="0" w:space="0" w:color="auto"/>
        <w:right w:val="none" w:sz="0" w:space="0" w:color="auto"/>
      </w:divBdr>
    </w:div>
    <w:div w:id="320669106">
      <w:bodyDiv w:val="1"/>
      <w:marLeft w:val="0"/>
      <w:marRight w:val="0"/>
      <w:marTop w:val="0"/>
      <w:marBottom w:val="0"/>
      <w:divBdr>
        <w:top w:val="none" w:sz="0" w:space="0" w:color="auto"/>
        <w:left w:val="none" w:sz="0" w:space="0" w:color="auto"/>
        <w:bottom w:val="none" w:sz="0" w:space="0" w:color="auto"/>
        <w:right w:val="none" w:sz="0" w:space="0" w:color="auto"/>
      </w:divBdr>
    </w:div>
    <w:div w:id="528177064">
      <w:bodyDiv w:val="1"/>
      <w:marLeft w:val="0"/>
      <w:marRight w:val="0"/>
      <w:marTop w:val="0"/>
      <w:marBottom w:val="0"/>
      <w:divBdr>
        <w:top w:val="none" w:sz="0" w:space="0" w:color="auto"/>
        <w:left w:val="none" w:sz="0" w:space="0" w:color="auto"/>
        <w:bottom w:val="none" w:sz="0" w:space="0" w:color="auto"/>
        <w:right w:val="none" w:sz="0" w:space="0" w:color="auto"/>
      </w:divBdr>
    </w:div>
    <w:div w:id="570627249">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31545814">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207955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rosol@pgg.pl" TargetMode="External"/><Relationship Id="rId18" Type="http://schemas.openxmlformats.org/officeDocument/2006/relationships/hyperlink" Target="https://www.pgg.pl/strefa-korporacyjna/firma/inne/polityka-antykorupcyjn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sip.legalis.pl/document-view.seam?documentId=mfrxilrxgazdgmjrhazc44dboaxdcmjwgm2tgmjr"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gg.pl/strefa-korporacyjna/firma/inne/kodeks-dla-partnerow-biznesowy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81E14"/>
    <w:rsid w:val="00095219"/>
    <w:rsid w:val="00095338"/>
    <w:rsid w:val="000B34A8"/>
    <w:rsid w:val="000C2D75"/>
    <w:rsid w:val="000D6AF5"/>
    <w:rsid w:val="000D6D47"/>
    <w:rsid w:val="000E0D2F"/>
    <w:rsid w:val="000E3D6B"/>
    <w:rsid w:val="00104207"/>
    <w:rsid w:val="00120EE7"/>
    <w:rsid w:val="00126D23"/>
    <w:rsid w:val="00135775"/>
    <w:rsid w:val="00177B06"/>
    <w:rsid w:val="00181EC9"/>
    <w:rsid w:val="0018784B"/>
    <w:rsid w:val="001D0252"/>
    <w:rsid w:val="001D53D9"/>
    <w:rsid w:val="001F4AD7"/>
    <w:rsid w:val="002141DD"/>
    <w:rsid w:val="00214DD4"/>
    <w:rsid w:val="00250D88"/>
    <w:rsid w:val="002571EC"/>
    <w:rsid w:val="00275EA7"/>
    <w:rsid w:val="002A08A0"/>
    <w:rsid w:val="002C0B77"/>
    <w:rsid w:val="002C0C41"/>
    <w:rsid w:val="002C0FD0"/>
    <w:rsid w:val="002E7B20"/>
    <w:rsid w:val="002F1E48"/>
    <w:rsid w:val="00353366"/>
    <w:rsid w:val="0036271E"/>
    <w:rsid w:val="00370331"/>
    <w:rsid w:val="003C7D71"/>
    <w:rsid w:val="003D2687"/>
    <w:rsid w:val="003D3230"/>
    <w:rsid w:val="003E2068"/>
    <w:rsid w:val="00417026"/>
    <w:rsid w:val="0041732A"/>
    <w:rsid w:val="00465588"/>
    <w:rsid w:val="004761D1"/>
    <w:rsid w:val="00483676"/>
    <w:rsid w:val="00484995"/>
    <w:rsid w:val="00487819"/>
    <w:rsid w:val="004A1299"/>
    <w:rsid w:val="004A7135"/>
    <w:rsid w:val="004B4C6D"/>
    <w:rsid w:val="004D132B"/>
    <w:rsid w:val="00510AC0"/>
    <w:rsid w:val="005347DF"/>
    <w:rsid w:val="00586283"/>
    <w:rsid w:val="005E2F34"/>
    <w:rsid w:val="005E5AC2"/>
    <w:rsid w:val="005E76C0"/>
    <w:rsid w:val="0060393B"/>
    <w:rsid w:val="00641065"/>
    <w:rsid w:val="00651866"/>
    <w:rsid w:val="00653B7F"/>
    <w:rsid w:val="006646DD"/>
    <w:rsid w:val="006774DC"/>
    <w:rsid w:val="00690E99"/>
    <w:rsid w:val="00693B74"/>
    <w:rsid w:val="006A2240"/>
    <w:rsid w:val="006B584E"/>
    <w:rsid w:val="006D2A5C"/>
    <w:rsid w:val="006F2A13"/>
    <w:rsid w:val="0072761B"/>
    <w:rsid w:val="007378E2"/>
    <w:rsid w:val="00740E31"/>
    <w:rsid w:val="00765CA1"/>
    <w:rsid w:val="007677E4"/>
    <w:rsid w:val="00772DB7"/>
    <w:rsid w:val="007946F6"/>
    <w:rsid w:val="00794737"/>
    <w:rsid w:val="007D6339"/>
    <w:rsid w:val="007E2EF7"/>
    <w:rsid w:val="007F668D"/>
    <w:rsid w:val="008050ED"/>
    <w:rsid w:val="00825E94"/>
    <w:rsid w:val="00830874"/>
    <w:rsid w:val="00853CF6"/>
    <w:rsid w:val="00864F59"/>
    <w:rsid w:val="00870658"/>
    <w:rsid w:val="008A0E65"/>
    <w:rsid w:val="008B2962"/>
    <w:rsid w:val="008C0607"/>
    <w:rsid w:val="008D5049"/>
    <w:rsid w:val="008E2032"/>
    <w:rsid w:val="008F3283"/>
    <w:rsid w:val="00903EBF"/>
    <w:rsid w:val="00954CAB"/>
    <w:rsid w:val="009632BD"/>
    <w:rsid w:val="00980953"/>
    <w:rsid w:val="00987E9B"/>
    <w:rsid w:val="009929C8"/>
    <w:rsid w:val="0099417A"/>
    <w:rsid w:val="009C00DE"/>
    <w:rsid w:val="009D0FF4"/>
    <w:rsid w:val="009F6120"/>
    <w:rsid w:val="00A41AF8"/>
    <w:rsid w:val="00A47EB7"/>
    <w:rsid w:val="00A561DE"/>
    <w:rsid w:val="00A67BBA"/>
    <w:rsid w:val="00A740EE"/>
    <w:rsid w:val="00A75D74"/>
    <w:rsid w:val="00AA1FAB"/>
    <w:rsid w:val="00AE1189"/>
    <w:rsid w:val="00AE32C1"/>
    <w:rsid w:val="00AF3B82"/>
    <w:rsid w:val="00B44C38"/>
    <w:rsid w:val="00B50BDA"/>
    <w:rsid w:val="00B579F6"/>
    <w:rsid w:val="00B91D3F"/>
    <w:rsid w:val="00BB47D6"/>
    <w:rsid w:val="00BC38EB"/>
    <w:rsid w:val="00BC7609"/>
    <w:rsid w:val="00C03460"/>
    <w:rsid w:val="00C149BD"/>
    <w:rsid w:val="00C41E96"/>
    <w:rsid w:val="00C54FA3"/>
    <w:rsid w:val="00C65691"/>
    <w:rsid w:val="00C72B0D"/>
    <w:rsid w:val="00C75070"/>
    <w:rsid w:val="00C955D3"/>
    <w:rsid w:val="00CB7797"/>
    <w:rsid w:val="00CD7866"/>
    <w:rsid w:val="00CE371A"/>
    <w:rsid w:val="00D27D49"/>
    <w:rsid w:val="00D36921"/>
    <w:rsid w:val="00D61A9E"/>
    <w:rsid w:val="00D74D32"/>
    <w:rsid w:val="00DB7245"/>
    <w:rsid w:val="00E132BF"/>
    <w:rsid w:val="00E4024A"/>
    <w:rsid w:val="00E41135"/>
    <w:rsid w:val="00E46AE4"/>
    <w:rsid w:val="00E63212"/>
    <w:rsid w:val="00E81DA9"/>
    <w:rsid w:val="00E970EA"/>
    <w:rsid w:val="00EA4F50"/>
    <w:rsid w:val="00EB4E65"/>
    <w:rsid w:val="00EC5F0C"/>
    <w:rsid w:val="00EC7763"/>
    <w:rsid w:val="00ED5E0D"/>
    <w:rsid w:val="00F224E1"/>
    <w:rsid w:val="00F23E2D"/>
    <w:rsid w:val="00F251DB"/>
    <w:rsid w:val="00F37A8C"/>
    <w:rsid w:val="00F43021"/>
    <w:rsid w:val="00F616BB"/>
    <w:rsid w:val="00F740AF"/>
    <w:rsid w:val="00FA77E9"/>
    <w:rsid w:val="00FB6E69"/>
    <w:rsid w:val="00FB7723"/>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58</Pages>
  <Words>21507</Words>
  <Characters>129045</Characters>
  <Application>Microsoft Office Word</Application>
  <DocSecurity>0</DocSecurity>
  <Lines>1075</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Aleksandra Banat</cp:lastModifiedBy>
  <cp:revision>3</cp:revision>
  <cp:lastPrinted>2025-12-01T11:58:00Z</cp:lastPrinted>
  <dcterms:created xsi:type="dcterms:W3CDTF">2025-12-01T11:57:00Z</dcterms:created>
  <dcterms:modified xsi:type="dcterms:W3CDTF">2025-12-01T11:59:00Z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